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66531" w14:textId="77777777" w:rsidR="00E43758" w:rsidRPr="00AE330A" w:rsidRDefault="00400BB1">
      <w:pPr>
        <w:rPr>
          <w:rFonts w:ascii="Baskerville Old Face" w:hAnsi="Baskerville Old Face"/>
          <w:sz w:val="22"/>
          <w:szCs w:val="22"/>
        </w:rPr>
      </w:pPr>
      <w:r w:rsidRPr="00AE330A">
        <w:rPr>
          <w:rFonts w:ascii="Baskerville Old Face" w:hAnsi="Baskerville Old Face"/>
          <w:sz w:val="22"/>
          <w:szCs w:val="22"/>
        </w:rPr>
        <w:t>Abstract</w:t>
      </w:r>
    </w:p>
    <w:p w14:paraId="7234DC0B" w14:textId="77777777" w:rsidR="00400BB1" w:rsidRPr="00AE330A" w:rsidRDefault="00400BB1">
      <w:pPr>
        <w:rPr>
          <w:rFonts w:ascii="Baskerville Old Face" w:hAnsi="Baskerville Old Face"/>
          <w:sz w:val="22"/>
          <w:szCs w:val="22"/>
        </w:rPr>
      </w:pPr>
      <w:r w:rsidRPr="00AE330A">
        <w:rPr>
          <w:rFonts w:ascii="Baskerville Old Face" w:hAnsi="Baskerville Old Face"/>
          <w:sz w:val="22"/>
          <w:szCs w:val="22"/>
        </w:rPr>
        <w:t>EDI</w:t>
      </w:r>
    </w:p>
    <w:p w14:paraId="70EA8AA1" w14:textId="77777777" w:rsidR="00994DE0" w:rsidRDefault="00994DE0"/>
    <w:p w14:paraId="70D52D69" w14:textId="77777777" w:rsidR="00AE330A" w:rsidRDefault="00AE330A">
      <w:pPr>
        <w:rPr>
          <w:rFonts w:ascii="Baskerville Old Face" w:hAnsi="Baskerville Old Face"/>
          <w:sz w:val="22"/>
          <w:szCs w:val="22"/>
          <w:u w:val="single"/>
        </w:rPr>
      </w:pPr>
      <w:r w:rsidRPr="00AE330A">
        <w:rPr>
          <w:rFonts w:ascii="Baskerville Old Face" w:hAnsi="Baskerville Old Face"/>
          <w:sz w:val="22"/>
          <w:szCs w:val="22"/>
          <w:u w:val="single"/>
        </w:rPr>
        <w:t>Title</w:t>
      </w:r>
    </w:p>
    <w:p w14:paraId="3D3BF6C7" w14:textId="5E959DC9" w:rsidR="00C44D74" w:rsidRPr="00AE330A" w:rsidRDefault="00E374B7" w:rsidP="00E374B7">
      <w:pPr>
        <w:jc w:val="center"/>
        <w:rPr>
          <w:rFonts w:ascii="Baskerville Old Face" w:hAnsi="Baskerville Old Face"/>
          <w:sz w:val="22"/>
          <w:szCs w:val="22"/>
          <w:u w:val="single"/>
        </w:rPr>
      </w:pPr>
      <w:r>
        <w:rPr>
          <w:rFonts w:ascii="Baskerville Old Face" w:hAnsi="Baskerville Old Face"/>
          <w:sz w:val="22"/>
          <w:szCs w:val="22"/>
          <w:u w:val="single"/>
        </w:rPr>
        <w:t>The I</w:t>
      </w:r>
      <w:r w:rsidR="00C44D74">
        <w:rPr>
          <w:rFonts w:ascii="Baskerville Old Face" w:hAnsi="Baskerville Old Face"/>
          <w:sz w:val="22"/>
          <w:szCs w:val="22"/>
          <w:u w:val="single"/>
        </w:rPr>
        <w:t>nfluence</w:t>
      </w:r>
      <w:r>
        <w:rPr>
          <w:rFonts w:ascii="Baskerville Old Face" w:hAnsi="Baskerville Old Face"/>
          <w:sz w:val="22"/>
          <w:szCs w:val="22"/>
          <w:u w:val="single"/>
        </w:rPr>
        <w:t xml:space="preserve"> of Interest Convergence on the Creation and S</w:t>
      </w:r>
      <w:r w:rsidR="00C44D74">
        <w:rPr>
          <w:rFonts w:ascii="Baskerville Old Face" w:hAnsi="Baskerville Old Face"/>
          <w:sz w:val="22"/>
          <w:szCs w:val="22"/>
          <w:u w:val="single"/>
        </w:rPr>
        <w:t>ustainability of Historical Black Colleges and Universities in the U.S.</w:t>
      </w:r>
    </w:p>
    <w:p w14:paraId="4076FDD8" w14:textId="77777777" w:rsidR="00C44D74" w:rsidRDefault="00C44D74" w:rsidP="00E374B7">
      <w:pPr>
        <w:jc w:val="center"/>
        <w:rPr>
          <w:rFonts w:ascii="Baskerville Old Face" w:hAnsi="Baskerville Old Face"/>
          <w:sz w:val="22"/>
          <w:szCs w:val="22"/>
        </w:rPr>
      </w:pPr>
    </w:p>
    <w:p w14:paraId="2FF5213C" w14:textId="77777777" w:rsidR="00994DE0" w:rsidRPr="00AE330A" w:rsidRDefault="00AE330A" w:rsidP="00994DE0">
      <w:pPr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  <w:r w:rsidRPr="00AE330A">
        <w:rPr>
          <w:rFonts w:ascii="Baskerville Old Face" w:eastAsia="Times New Roman" w:hAnsi="Baskerville Old Face" w:cs="Times New Roman"/>
          <w:sz w:val="22"/>
          <w:szCs w:val="22"/>
          <w:u w:val="single"/>
        </w:rPr>
        <w:t>Keywords</w:t>
      </w:r>
    </w:p>
    <w:p w14:paraId="6A08C580" w14:textId="77777777" w:rsidR="00994DE0" w:rsidRPr="00AE330A" w:rsidRDefault="00400BB1" w:rsidP="00994DE0">
      <w:pPr>
        <w:rPr>
          <w:rFonts w:ascii="Baskerville Old Face" w:hAnsi="Baskerville Old Face"/>
          <w:sz w:val="22"/>
          <w:szCs w:val="22"/>
        </w:rPr>
      </w:pPr>
      <w:r w:rsidRPr="00AE330A">
        <w:rPr>
          <w:rFonts w:ascii="Baskerville Old Face" w:hAnsi="Baskerville Old Face"/>
          <w:sz w:val="22"/>
          <w:szCs w:val="22"/>
        </w:rPr>
        <w:t xml:space="preserve">Equity, </w:t>
      </w:r>
      <w:r w:rsidR="00994DE0" w:rsidRPr="00AE330A">
        <w:rPr>
          <w:rFonts w:ascii="Baskerville Old Face" w:hAnsi="Baskerville Old Face"/>
          <w:sz w:val="22"/>
          <w:szCs w:val="22"/>
        </w:rPr>
        <w:t>Interest-Convergence, HBCUs, Critical Race Theory,</w:t>
      </w:r>
      <w:r w:rsidRPr="00AE330A">
        <w:rPr>
          <w:rFonts w:ascii="Baskerville Old Face" w:hAnsi="Baskerville Old Face"/>
          <w:sz w:val="22"/>
          <w:szCs w:val="22"/>
        </w:rPr>
        <w:t xml:space="preserve"> </w:t>
      </w:r>
      <w:r w:rsidR="00994DE0" w:rsidRPr="00AE330A">
        <w:rPr>
          <w:rFonts w:ascii="Baskerville Old Face" w:hAnsi="Baskerville Old Face"/>
          <w:sz w:val="22"/>
          <w:szCs w:val="22"/>
        </w:rPr>
        <w:t>Affirmative Action, Higher Education</w:t>
      </w:r>
      <w:r w:rsidR="00180ACE">
        <w:rPr>
          <w:rFonts w:ascii="Baskerville Old Face" w:hAnsi="Baskerville Old Face"/>
          <w:sz w:val="22"/>
          <w:szCs w:val="22"/>
        </w:rPr>
        <w:t>, UK Multiculturalism</w:t>
      </w:r>
    </w:p>
    <w:p w14:paraId="6D8D9D02" w14:textId="77777777" w:rsidR="00994DE0" w:rsidRPr="008F57DE" w:rsidRDefault="00994DE0" w:rsidP="00994DE0">
      <w:pPr>
        <w:rPr>
          <w:rFonts w:ascii="Baskerville Old Face" w:hAnsi="Baskerville Old Face"/>
          <w:b/>
          <w:sz w:val="22"/>
          <w:szCs w:val="22"/>
          <w:u w:val="single"/>
        </w:rPr>
      </w:pPr>
    </w:p>
    <w:p w14:paraId="6CCD49F0" w14:textId="77777777" w:rsidR="001B57A3" w:rsidRPr="0009649B" w:rsidRDefault="001B57A3" w:rsidP="00994DE0">
      <w:pPr>
        <w:contextualSpacing/>
        <w:rPr>
          <w:rFonts w:ascii="Baskerville Old Face" w:hAnsi="Baskerville Old Face"/>
          <w:sz w:val="22"/>
          <w:szCs w:val="22"/>
          <w:u w:val="single"/>
        </w:rPr>
      </w:pPr>
    </w:p>
    <w:p w14:paraId="1A9A71E7" w14:textId="77777777" w:rsidR="00B0515B" w:rsidRPr="0009649B" w:rsidRDefault="00C01667" w:rsidP="00994DE0">
      <w:pPr>
        <w:rPr>
          <w:rFonts w:ascii="Baskerville Old Face" w:hAnsi="Baskerville Old Face"/>
          <w:sz w:val="22"/>
          <w:szCs w:val="22"/>
          <w:u w:val="single"/>
        </w:rPr>
      </w:pPr>
      <w:r w:rsidRPr="0009649B">
        <w:rPr>
          <w:rFonts w:ascii="Baskerville Old Face" w:hAnsi="Baskerville Old Face"/>
          <w:sz w:val="22"/>
          <w:szCs w:val="22"/>
          <w:u w:val="single"/>
        </w:rPr>
        <w:t>Purpos</w:t>
      </w:r>
      <w:r w:rsidR="007B50B9" w:rsidRPr="0009649B">
        <w:rPr>
          <w:rFonts w:ascii="Baskerville Old Face" w:hAnsi="Baskerville Old Face"/>
          <w:sz w:val="22"/>
          <w:szCs w:val="22"/>
          <w:u w:val="single"/>
        </w:rPr>
        <w:t xml:space="preserve">e </w:t>
      </w:r>
      <w:r w:rsidR="008F57DE" w:rsidRPr="0009649B">
        <w:rPr>
          <w:rFonts w:ascii="Baskerville Old Face" w:hAnsi="Baskerville Old Face"/>
          <w:sz w:val="22"/>
          <w:szCs w:val="22"/>
          <w:u w:val="single"/>
        </w:rPr>
        <w:t xml:space="preserve">and </w:t>
      </w:r>
      <w:r w:rsidR="007B50B9" w:rsidRPr="0009649B">
        <w:rPr>
          <w:rFonts w:ascii="Baskerville Old Face" w:hAnsi="Baskerville Old Face"/>
          <w:sz w:val="22"/>
          <w:szCs w:val="22"/>
          <w:u w:val="single"/>
        </w:rPr>
        <w:t>approach</w:t>
      </w:r>
    </w:p>
    <w:p w14:paraId="32106C2F" w14:textId="77777777" w:rsidR="00994DE0" w:rsidRPr="008F57DE" w:rsidRDefault="00994DE0" w:rsidP="00541DDF">
      <w:pPr>
        <w:rPr>
          <w:rFonts w:ascii="Baskerville Old Face" w:eastAsia="Times New Roman" w:hAnsi="Baskerville Old Face" w:cs="Times New Roman"/>
          <w:sz w:val="22"/>
          <w:szCs w:val="22"/>
        </w:rPr>
      </w:pPr>
    </w:p>
    <w:p w14:paraId="3B130291" w14:textId="3A0EEDB4" w:rsidR="00541DDF" w:rsidRPr="008F57DE" w:rsidRDefault="00541DDF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</w:rPr>
      </w:pP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This paper will identify areas of resource inequity 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>in Historical Black Colleges and Universities (HBCUs) and Predominately White Ins</w:t>
      </w:r>
      <w:r w:rsidR="008C1A91">
        <w:rPr>
          <w:rFonts w:ascii="Baskerville Old Face" w:eastAsia="Times New Roman" w:hAnsi="Baskerville Old Face" w:cs="Times New Roman"/>
          <w:sz w:val="22"/>
          <w:szCs w:val="22"/>
        </w:rPr>
        <w:t>titutions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(PWIs) in the United States,</w:t>
      </w: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through the use of inst</w:t>
      </w:r>
      <w:r w:rsidR="008C1A91">
        <w:rPr>
          <w:rFonts w:ascii="Baskerville Old Face" w:eastAsia="Times New Roman" w:hAnsi="Baskerville Old Face" w:cs="Times New Roman"/>
          <w:sz w:val="22"/>
          <w:szCs w:val="22"/>
        </w:rPr>
        <w:t>itutional</w:t>
      </w: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summary data and statistical analysis of information gathered from scholarly arti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>cles, U.S. Department of Educati</w:t>
      </w: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on, and other recent reports on HBCUs post Fordice. </w:t>
      </w:r>
      <w:r w:rsidR="001C1BA2">
        <w:rPr>
          <w:rFonts w:ascii="Baskerville Old Face" w:eastAsia="Times New Roman" w:hAnsi="Baskerville Old Face" w:cs="Times New Roman"/>
          <w:sz w:val="22"/>
          <w:szCs w:val="22"/>
        </w:rPr>
        <w:t xml:space="preserve"> Additionally, while the practice of separate but equal institu</w:t>
      </w:r>
      <w:r w:rsidR="00F24585">
        <w:rPr>
          <w:rFonts w:ascii="Baskerville Old Face" w:eastAsia="Times New Roman" w:hAnsi="Baskerville Old Face" w:cs="Times New Roman"/>
          <w:sz w:val="22"/>
          <w:szCs w:val="22"/>
        </w:rPr>
        <w:t>tions in the US is a substantial</w:t>
      </w:r>
      <w:r w:rsidR="001C1BA2">
        <w:rPr>
          <w:rFonts w:ascii="Baskerville Old Face" w:eastAsia="Times New Roman" w:hAnsi="Baskerville Old Face" w:cs="Times New Roman"/>
          <w:sz w:val="22"/>
          <w:szCs w:val="22"/>
        </w:rPr>
        <w:t xml:space="preserve"> focus </w:t>
      </w:r>
      <w:r w:rsidR="00963692">
        <w:rPr>
          <w:rFonts w:ascii="Baskerville Old Face" w:eastAsia="Times New Roman" w:hAnsi="Baskerville Old Face" w:cs="Times New Roman"/>
          <w:sz w:val="22"/>
          <w:szCs w:val="22"/>
        </w:rPr>
        <w:t xml:space="preserve">in this paper, implications </w:t>
      </w:r>
      <w:r w:rsidR="001C1BA2">
        <w:rPr>
          <w:rFonts w:ascii="Baskerville Old Face" w:eastAsia="Times New Roman" w:hAnsi="Baskerville Old Face" w:cs="Times New Roman"/>
          <w:sz w:val="22"/>
          <w:szCs w:val="22"/>
        </w:rPr>
        <w:t xml:space="preserve">for multiculturalism equally affect the outcomes for British </w:t>
      </w:r>
      <w:r w:rsidR="00D0379F">
        <w:rPr>
          <w:rFonts w:ascii="Baskerville Old Face" w:eastAsia="Times New Roman" w:hAnsi="Baskerville Old Face" w:cs="Times New Roman"/>
          <w:sz w:val="22"/>
          <w:szCs w:val="22"/>
        </w:rPr>
        <w:t xml:space="preserve">and European higher education </w:t>
      </w:r>
      <w:r w:rsidR="001C1BA2">
        <w:rPr>
          <w:rFonts w:ascii="Baskerville Old Face" w:eastAsia="Times New Roman" w:hAnsi="Baskerville Old Face" w:cs="Times New Roman"/>
          <w:sz w:val="22"/>
          <w:szCs w:val="22"/>
        </w:rPr>
        <w:t>institutions.</w:t>
      </w:r>
    </w:p>
    <w:p w14:paraId="6356570E" w14:textId="77777777" w:rsidR="0009649B" w:rsidRDefault="00A36C5D" w:rsidP="0009649B">
      <w:pPr>
        <w:spacing w:line="480" w:lineRule="auto"/>
        <w:ind w:firstLine="720"/>
        <w:rPr>
          <w:rFonts w:ascii="Baskerville Old Face" w:eastAsia="Times New Roman" w:hAnsi="Baskerville Old Face" w:cs="Times New Roman"/>
          <w:sz w:val="22"/>
          <w:szCs w:val="22"/>
        </w:rPr>
      </w:pPr>
      <w:r>
        <w:rPr>
          <w:rFonts w:ascii="Baskerville Old Face" w:eastAsia="Times New Roman" w:hAnsi="Baskerville Old Face" w:cs="Times New Roman"/>
          <w:sz w:val="22"/>
          <w:szCs w:val="22"/>
        </w:rPr>
        <w:t xml:space="preserve">We recognize through the scholarship of 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Critical Race Theory </w:t>
      </w:r>
      <w:r>
        <w:rPr>
          <w:rFonts w:ascii="Baskerville Old Face" w:eastAsia="Times New Roman" w:hAnsi="Baskerville Old Face" w:cs="Times New Roman"/>
          <w:sz w:val="22"/>
          <w:szCs w:val="22"/>
        </w:rPr>
        <w:t xml:space="preserve"> (CRT)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that </w:t>
      </w:r>
      <w:r w:rsidR="00E63BAB">
        <w:rPr>
          <w:rFonts w:ascii="Baskerville Old Face" w:eastAsia="Times New Roman" w:hAnsi="Baskerville Old Face" w:cs="Times New Roman"/>
          <w:sz w:val="22"/>
          <w:szCs w:val="22"/>
        </w:rPr>
        <w:t xml:space="preserve">it is a radical critique against the implicit acceptance of White supremacy and </w:t>
      </w:r>
      <w:r>
        <w:rPr>
          <w:rFonts w:ascii="Baskerville Old Face" w:eastAsia="Times New Roman" w:hAnsi="Baskerville Old Face" w:cs="Times New Roman"/>
          <w:sz w:val="22"/>
          <w:szCs w:val="22"/>
        </w:rPr>
        <w:t>“while race is formed and fashioned, racism operates in relation to and through other systems of exclusion, marginalization, abuse, and repre</w:t>
      </w:r>
      <w:r w:rsidR="00E63BAB">
        <w:rPr>
          <w:rFonts w:ascii="Baskerville Old Face" w:eastAsia="Times New Roman" w:hAnsi="Baskerville Old Face" w:cs="Times New Roman"/>
          <w:sz w:val="22"/>
          <w:szCs w:val="22"/>
        </w:rPr>
        <w:t>ssion” (Goldberg and Essed (2002</w:t>
      </w:r>
      <w:r>
        <w:rPr>
          <w:rFonts w:ascii="Baskerville Old Face" w:eastAsia="Times New Roman" w:hAnsi="Baskerville Old Face" w:cs="Times New Roman"/>
          <w:sz w:val="22"/>
          <w:szCs w:val="22"/>
        </w:rPr>
        <w:t xml:space="preserve">).  CRT suggests 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>while racism is a normal part of American</w:t>
      </w:r>
      <w:r w:rsidR="001C1BA2">
        <w:rPr>
          <w:rFonts w:ascii="Baskerville Old Face" w:eastAsia="Times New Roman" w:hAnsi="Baskerville Old Face" w:cs="Times New Roman"/>
          <w:sz w:val="22"/>
          <w:szCs w:val="22"/>
        </w:rPr>
        <w:t xml:space="preserve"> (and European)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life it recognizes interest-convergence, which is the process by which white power structure “will tolerate or encourage racial advances for Blacks only when they also promote white self interests”  </w:t>
      </w:r>
      <w:r w:rsidR="008C1A91">
        <w:rPr>
          <w:rFonts w:ascii="Baskerville Old Face" w:eastAsia="Times New Roman" w:hAnsi="Baskerville Old Face" w:cs="Times New Roman"/>
          <w:sz w:val="22"/>
          <w:szCs w:val="22"/>
        </w:rPr>
        <w:t>(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Ladson-Billings, 1999). 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>A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>n example of this is the creation of Historical Black Colleges and Universities (HBCU</w:t>
      </w:r>
      <w:r w:rsidR="00223536" w:rsidRPr="008F57DE">
        <w:rPr>
          <w:rFonts w:ascii="Baskerville Old Face" w:eastAsia="Times New Roman" w:hAnsi="Baskerville Old Face" w:cs="Times New Roman"/>
          <w:sz w:val="22"/>
          <w:szCs w:val="22"/>
        </w:rPr>
        <w:t>s)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.  </w:t>
      </w:r>
    </w:p>
    <w:p w14:paraId="0256A0E3" w14:textId="77777777" w:rsidR="00AE330A" w:rsidRDefault="00AE330A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</w:p>
    <w:p w14:paraId="69C1E8B5" w14:textId="77777777" w:rsidR="00F24585" w:rsidRDefault="00F24585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</w:p>
    <w:p w14:paraId="4F094B2F" w14:textId="77777777" w:rsidR="00F24585" w:rsidRDefault="00F24585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</w:p>
    <w:p w14:paraId="5066CE0D" w14:textId="77777777" w:rsidR="007B50B9" w:rsidRPr="0009649B" w:rsidRDefault="007B50B9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  <w:r w:rsidRPr="0009649B">
        <w:rPr>
          <w:rFonts w:ascii="Baskerville Old Face" w:eastAsia="Times New Roman" w:hAnsi="Baskerville Old Face" w:cs="Times New Roman"/>
          <w:sz w:val="22"/>
          <w:szCs w:val="22"/>
          <w:u w:val="single"/>
        </w:rPr>
        <w:lastRenderedPageBreak/>
        <w:t>Findings</w:t>
      </w:r>
    </w:p>
    <w:p w14:paraId="12FB9B4D" w14:textId="77777777" w:rsidR="00994DE0" w:rsidRPr="008F57DE" w:rsidRDefault="007B50B9" w:rsidP="0009649B">
      <w:pPr>
        <w:spacing w:line="480" w:lineRule="auto"/>
        <w:ind w:firstLine="720"/>
        <w:rPr>
          <w:rFonts w:ascii="Baskerville Old Face" w:eastAsia="Times New Roman" w:hAnsi="Baskerville Old Face" w:cs="Times New Roman"/>
          <w:sz w:val="22"/>
          <w:szCs w:val="22"/>
        </w:rPr>
      </w:pPr>
      <w:r w:rsidRPr="008F57DE">
        <w:rPr>
          <w:rFonts w:ascii="Baskerville Old Face" w:eastAsia="Times New Roman" w:hAnsi="Baskerville Old Face" w:cs="Times New Roman"/>
          <w:sz w:val="22"/>
          <w:szCs w:val="22"/>
        </w:rPr>
        <w:t>Empirical data</w:t>
      </w:r>
      <w:r w:rsidR="00C01667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suggests that w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hile these institutions may have been formed for less than altruistic purposes, </w:t>
      </w:r>
      <w:r w:rsidR="00294BC5" w:rsidRPr="008F57DE">
        <w:rPr>
          <w:rFonts w:ascii="Baskerville Old Face" w:eastAsia="Times New Roman" w:hAnsi="Baskerville Old Face" w:cs="Times New Roman"/>
          <w:sz w:val="22"/>
          <w:szCs w:val="22"/>
        </w:rPr>
        <w:t>Historical Black Colleges and Universities (HBCUs)</w:t>
      </w:r>
      <w:r w:rsidR="00597ED6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E43758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currently </w:t>
      </w:r>
      <w:r w:rsidR="00597ED6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represent about 3% of colleges in the U.S. but enroll 12% of all Black college students and produce 23% of all Black college graduates. Remarkably, this small group of colleges confers 40% of all STEM degrees and 60% of all engineering degrees earned by Black </w:t>
      </w:r>
      <w:r w:rsidR="00C01667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American </w:t>
      </w:r>
      <w:r w:rsidR="00597ED6" w:rsidRPr="008F57DE">
        <w:rPr>
          <w:rFonts w:ascii="Baskerville Old Face" w:eastAsia="Times New Roman" w:hAnsi="Baskerville Old Face" w:cs="Times New Roman"/>
          <w:sz w:val="22"/>
          <w:szCs w:val="22"/>
        </w:rPr>
        <w:t>students. They also educate half of the country’s Black</w:t>
      </w:r>
      <w:r w:rsidR="00C01667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American</w:t>
      </w:r>
      <w:r w:rsidR="00597ED6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teachers and 40% of all Black</w:t>
      </w:r>
      <w:r w:rsidR="00C01667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American</w:t>
      </w:r>
      <w:r w:rsidR="00597ED6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health professionals. And they do this with much less funding support than that of traditionally White institutions.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4F26D2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With less funding, how are these colleges succeeding and sustaining. 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>However, the dialogue surrounding these institutions is generally sensational</w:t>
      </w:r>
      <w:r w:rsidR="004F26D2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9216E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and does not highlight their successes. </w:t>
      </w:r>
    </w:p>
    <w:p w14:paraId="59818388" w14:textId="77777777" w:rsidR="00994DE0" w:rsidRPr="0009649B" w:rsidRDefault="00994DE0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</w:p>
    <w:p w14:paraId="589FD8D6" w14:textId="77777777" w:rsidR="007B50B9" w:rsidRPr="0009649B" w:rsidRDefault="007B50B9" w:rsidP="0009649B">
      <w:pPr>
        <w:spacing w:line="480" w:lineRule="auto"/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  <w:r w:rsidRPr="0009649B">
        <w:rPr>
          <w:rFonts w:ascii="Baskerville Old Face" w:eastAsia="Times New Roman" w:hAnsi="Baskerville Old Face" w:cs="Times New Roman"/>
          <w:sz w:val="22"/>
          <w:szCs w:val="22"/>
          <w:u w:val="single"/>
        </w:rPr>
        <w:t>Value</w:t>
      </w:r>
      <w:r w:rsidR="008F57DE" w:rsidRPr="0009649B">
        <w:rPr>
          <w:rFonts w:ascii="Baskerville Old Face" w:eastAsia="Times New Roman" w:hAnsi="Baskerville Old Face" w:cs="Times New Roman"/>
          <w:sz w:val="22"/>
          <w:szCs w:val="22"/>
          <w:u w:val="single"/>
        </w:rPr>
        <w:t xml:space="preserve"> of Research and Implications</w:t>
      </w:r>
    </w:p>
    <w:p w14:paraId="074E812F" w14:textId="77777777" w:rsidR="00994DE0" w:rsidRPr="008F57DE" w:rsidRDefault="004F3D63" w:rsidP="00AE330A">
      <w:pPr>
        <w:spacing w:line="480" w:lineRule="auto"/>
        <w:ind w:firstLine="720"/>
        <w:rPr>
          <w:rFonts w:ascii="Baskerville Old Face" w:eastAsia="Times New Roman" w:hAnsi="Baskerville Old Face" w:cs="Times New Roman"/>
          <w:sz w:val="22"/>
          <w:szCs w:val="22"/>
        </w:rPr>
      </w:pPr>
      <w:r w:rsidRPr="008F57DE">
        <w:rPr>
          <w:rFonts w:ascii="Baskerville Old Face" w:eastAsia="Times New Roman" w:hAnsi="Baskerville Old Face" w:cs="Times New Roman"/>
          <w:sz w:val="22"/>
          <w:szCs w:val="22"/>
        </w:rPr>
        <w:t>Perhaps due to factors of unequal funding and resou</w:t>
      </w:r>
      <w:r w:rsidR="009216EF" w:rsidRPr="008F57DE">
        <w:rPr>
          <w:rFonts w:ascii="Baskerville Old Face" w:eastAsia="Times New Roman" w:hAnsi="Baskerville Old Face" w:cs="Times New Roman"/>
          <w:sz w:val="22"/>
          <w:szCs w:val="22"/>
        </w:rPr>
        <w:t>r</w:t>
      </w: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ces, leadership is forced </w:t>
      </w:r>
      <w:r w:rsidR="00223536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to do more with less, which can </w:t>
      </w:r>
      <w:r w:rsidRPr="008F57DE">
        <w:rPr>
          <w:rFonts w:ascii="Baskerville Old Face" w:eastAsia="Times New Roman" w:hAnsi="Baskerville Old Face" w:cs="Times New Roman"/>
          <w:sz w:val="22"/>
          <w:szCs w:val="22"/>
        </w:rPr>
        <w:t>establish ‘creative leadership’ approaches in order to sustain, their institutions.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What could be considered is that a large percentage of HBCUs enro</w:t>
      </w:r>
      <w:r w:rsidR="006C607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llment are first generation or 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>students entering</w:t>
      </w:r>
      <w:r w:rsidR="00057B85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from lower income brackets than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their PWI peer institutions. These students tend to be a greater drain on resources in order to succeed.   Measures of institutional success need to take into account the individual characteristics of students attending HBCUs (</w:t>
      </w:r>
      <w:r w:rsidR="00223536" w:rsidRPr="008F57DE">
        <w:rPr>
          <w:rFonts w:ascii="Baskerville Old Face" w:hAnsi="Baskerville Old Face" w:cs="Times New Roman"/>
          <w:color w:val="000000"/>
          <w:sz w:val="22"/>
          <w:szCs w:val="22"/>
        </w:rPr>
        <w:t>Ashley, Gasman, Mason, Sias, &amp; Wright</w:t>
      </w:r>
      <w:r w:rsidR="00223536" w:rsidRPr="008F57DE">
        <w:rPr>
          <w:rFonts w:ascii="Baskerville Old Face" w:eastAsia="Times New Roman" w:hAnsi="Baskerville Old Face" w:cs="Times New Roman"/>
          <w:sz w:val="22"/>
          <w:szCs w:val="22"/>
        </w:rPr>
        <w:t>,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2010).  If these variables are not considered, the result is that HBCUs are held to higher standards and</w:t>
      </w:r>
      <w:r w:rsidR="0061227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again being held accountable for</w:t>
      </w:r>
      <w:r w:rsidR="00D529CF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unreasonable goals and results, which further perpetuates inequities as we “currently spend the least amount of money to prepare the least prepared students” (Gasman, 2011)</w:t>
      </w:r>
      <w:r w:rsidR="00C01667" w:rsidRPr="008F57DE">
        <w:rPr>
          <w:rFonts w:ascii="Baskerville Old Face" w:eastAsia="Times New Roman" w:hAnsi="Baskerville Old Face" w:cs="Times New Roman"/>
          <w:sz w:val="22"/>
          <w:szCs w:val="22"/>
        </w:rPr>
        <w:t>.</w:t>
      </w:r>
    </w:p>
    <w:p w14:paraId="69BE89B7" w14:textId="2CD30754" w:rsidR="00BB1180" w:rsidRPr="008F57DE" w:rsidRDefault="00C01667" w:rsidP="0009649B">
      <w:pPr>
        <w:spacing w:line="480" w:lineRule="auto"/>
        <w:ind w:firstLine="720"/>
        <w:rPr>
          <w:rFonts w:ascii="Baskerville Old Face" w:eastAsia="Times New Roman" w:hAnsi="Baskerville Old Face" w:cs="Times New Roman"/>
          <w:sz w:val="22"/>
          <w:szCs w:val="22"/>
        </w:rPr>
      </w:pPr>
      <w:r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Scholarship currently exists that 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re-tells the transition that HBCUs have travelled, yet, little explores the motivation and challenges resulting from inequities in 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enrollment, 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>funding and resources.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994DE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>In today’s current climate of ‘post racial’ rhetoric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in America and multiculturalism in Europe and the UK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>, there is a need to examine the application</w:t>
      </w:r>
      <w:r w:rsidR="001B51E2">
        <w:rPr>
          <w:rFonts w:ascii="Baskerville Old Face" w:eastAsia="Times New Roman" w:hAnsi="Baskerville Old Face" w:cs="Times New Roman"/>
          <w:sz w:val="22"/>
          <w:szCs w:val="22"/>
        </w:rPr>
        <w:t xml:space="preserve"> of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principles</w:t>
      </w:r>
      <w:r w:rsidR="00E374B7">
        <w:rPr>
          <w:rFonts w:ascii="Baskerville Old Face" w:eastAsia="Times New Roman" w:hAnsi="Baskerville Old Face" w:cs="Times New Roman"/>
          <w:sz w:val="22"/>
          <w:szCs w:val="22"/>
        </w:rPr>
        <w:t>,</w:t>
      </w:r>
      <w:bookmarkStart w:id="0" w:name="_GoBack"/>
      <w:bookmarkEnd w:id="0"/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which govern higher education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>.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The need to diversify ones institution must be intentional and unseats learned behaviors and principles.  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The premise that white racism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 and domination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 no longer exists is ludicrous and makes the climate more dangerous and harder to temper.  While </w:t>
      </w:r>
      <w:r w:rsidR="00963692">
        <w:rPr>
          <w:rFonts w:ascii="Baskerville Old Face" w:eastAsia="Times New Roman" w:hAnsi="Baskerville Old Face" w:cs="Times New Roman"/>
          <w:sz w:val="22"/>
          <w:szCs w:val="22"/>
        </w:rPr>
        <w:t xml:space="preserve">validity of </w:t>
      </w:r>
      <w:r w:rsidR="00BB1180" w:rsidRPr="00963692">
        <w:rPr>
          <w:rFonts w:ascii="Baskerville Old Face" w:eastAsia="Times New Roman" w:hAnsi="Baskerville Old Face" w:cs="Times New Roman"/>
          <w:i/>
          <w:sz w:val="22"/>
          <w:szCs w:val="22"/>
        </w:rPr>
        <w:t>affirmative acti</w:t>
      </w:r>
      <w:r w:rsidR="00180ACE" w:rsidRPr="00963692">
        <w:rPr>
          <w:rFonts w:ascii="Baskerville Old Face" w:eastAsia="Times New Roman" w:hAnsi="Baskerville Old Face" w:cs="Times New Roman"/>
          <w:i/>
          <w:sz w:val="22"/>
          <w:szCs w:val="22"/>
        </w:rPr>
        <w:t>on</w:t>
      </w:r>
      <w:r w:rsidR="001B51E2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 xml:space="preserve">legislation </w:t>
      </w:r>
      <w:r w:rsidR="001B51E2">
        <w:rPr>
          <w:rFonts w:ascii="Baskerville Old Face" w:eastAsia="Times New Roman" w:hAnsi="Baskerville Old Face" w:cs="Times New Roman"/>
          <w:sz w:val="22"/>
          <w:szCs w:val="22"/>
        </w:rPr>
        <w:t xml:space="preserve">has been challenged </w:t>
      </w:r>
      <w:r w:rsidR="00180ACE">
        <w:rPr>
          <w:rFonts w:ascii="Baskerville Old Face" w:eastAsia="Times New Roman" w:hAnsi="Baskerville Old Face" w:cs="Times New Roman"/>
          <w:sz w:val="22"/>
          <w:szCs w:val="22"/>
        </w:rPr>
        <w:t>universally</w:t>
      </w:r>
      <w:r w:rsidR="001B51E2">
        <w:rPr>
          <w:rFonts w:ascii="Baskerville Old Face" w:eastAsia="Times New Roman" w:hAnsi="Baskerville Old Face" w:cs="Times New Roman"/>
          <w:sz w:val="22"/>
          <w:szCs w:val="22"/>
        </w:rPr>
        <w:t xml:space="preserve"> </w:t>
      </w:r>
      <w:r w:rsidR="00963692">
        <w:rPr>
          <w:rFonts w:ascii="Baskerville Old Face" w:eastAsia="Times New Roman" w:hAnsi="Baskerville Old Face" w:cs="Times New Roman"/>
          <w:sz w:val="22"/>
          <w:szCs w:val="22"/>
        </w:rPr>
        <w:t xml:space="preserve">in favor of </w:t>
      </w:r>
      <w:r w:rsidR="00963692">
        <w:rPr>
          <w:rFonts w:ascii="Baskerville Old Face" w:eastAsia="Times New Roman" w:hAnsi="Baskerville Old Face" w:cs="Times New Roman"/>
          <w:i/>
          <w:sz w:val="22"/>
          <w:szCs w:val="22"/>
        </w:rPr>
        <w:t>meritocracy</w:t>
      </w:r>
      <w:r w:rsidR="00963692">
        <w:rPr>
          <w:rFonts w:ascii="Baskerville Old Face" w:eastAsia="Times New Roman" w:hAnsi="Baskerville Old Face" w:cs="Times New Roman"/>
          <w:sz w:val="22"/>
          <w:szCs w:val="22"/>
        </w:rPr>
        <w:t xml:space="preserve">, </w:t>
      </w:r>
      <w:r w:rsidR="001B51E2">
        <w:rPr>
          <w:rFonts w:ascii="Baskerville Old Face" w:eastAsia="Times New Roman" w:hAnsi="Baskerville Old Face" w:cs="Times New Roman"/>
          <w:sz w:val="22"/>
          <w:szCs w:val="22"/>
        </w:rPr>
        <w:t xml:space="preserve">it is </w:t>
      </w:r>
      <w:r w:rsidR="00BB1180" w:rsidRPr="008F57DE">
        <w:rPr>
          <w:rFonts w:ascii="Baskerville Old Face" w:eastAsia="Times New Roman" w:hAnsi="Baskerville Old Face" w:cs="Times New Roman"/>
          <w:sz w:val="22"/>
          <w:szCs w:val="22"/>
        </w:rPr>
        <w:t xml:space="preserve">legislation that can be enhanced to assist in balancing some of the societal inequities.  </w:t>
      </w:r>
    </w:p>
    <w:p w14:paraId="4DB620AC" w14:textId="77777777" w:rsidR="00597ED6" w:rsidRDefault="00597ED6">
      <w:pPr>
        <w:rPr>
          <w:rFonts w:ascii="Baskerville Old Face" w:eastAsia="Times New Roman" w:hAnsi="Baskerville Old Face" w:cs="Times New Roman"/>
          <w:sz w:val="22"/>
          <w:szCs w:val="22"/>
        </w:rPr>
      </w:pPr>
    </w:p>
    <w:p w14:paraId="5F10559A" w14:textId="77777777" w:rsidR="00400BB1" w:rsidRPr="00AE330A" w:rsidRDefault="00400BB1">
      <w:pPr>
        <w:rPr>
          <w:rFonts w:ascii="Baskerville Old Face" w:eastAsia="Times New Roman" w:hAnsi="Baskerville Old Face" w:cs="Times New Roman"/>
          <w:sz w:val="22"/>
          <w:szCs w:val="22"/>
          <w:u w:val="single"/>
        </w:rPr>
      </w:pPr>
      <w:r w:rsidRPr="00AE330A">
        <w:rPr>
          <w:rFonts w:ascii="Baskerville Old Face" w:eastAsia="Times New Roman" w:hAnsi="Baskerville Old Face" w:cs="Times New Roman"/>
          <w:sz w:val="22"/>
          <w:szCs w:val="22"/>
          <w:u w:val="single"/>
        </w:rPr>
        <w:t>References</w:t>
      </w:r>
    </w:p>
    <w:p w14:paraId="10B0DD19" w14:textId="77777777" w:rsidR="00400BB1" w:rsidRPr="008F57DE" w:rsidRDefault="00400BB1">
      <w:pPr>
        <w:rPr>
          <w:rFonts w:ascii="Baskerville Old Face" w:eastAsia="Times New Roman" w:hAnsi="Baskerville Old Face" w:cs="Times New Roman"/>
          <w:sz w:val="22"/>
          <w:szCs w:val="22"/>
        </w:rPr>
      </w:pPr>
    </w:p>
    <w:p w14:paraId="6C1ECDFD" w14:textId="77777777" w:rsidR="00597ED6" w:rsidRPr="008F57DE" w:rsidRDefault="008F57DE">
      <w:pPr>
        <w:rPr>
          <w:rFonts w:ascii="Baskerville Old Face" w:eastAsia="Times New Roman" w:hAnsi="Baskerville Old Face" w:cs="Times New Roman"/>
          <w:sz w:val="22"/>
          <w:szCs w:val="22"/>
        </w:rPr>
      </w:pP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 xml:space="preserve">Ashley, D., Gasman, M., Mason, R., Sias, M., &amp; G. Wright (2010). </w:t>
      </w:r>
      <w:r w:rsidRPr="008F57DE">
        <w:rPr>
          <w:rFonts w:ascii="Baskerville Old Face" w:hAnsi="Baskerville Old Face" w:cs="Times New Roman"/>
          <w:i/>
          <w:iCs/>
          <w:color w:val="000000"/>
          <w:sz w:val="22"/>
          <w:szCs w:val="22"/>
        </w:rPr>
        <w:t xml:space="preserve">Making the grade: Improving degree attainment at Historically Black Colleges and Universities. </w:t>
      </w: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>New York, NY: Thurgood Marshall College Fund.</w:t>
      </w:r>
    </w:p>
    <w:p w14:paraId="74D14ECE" w14:textId="77777777" w:rsidR="008F57DE" w:rsidRPr="008F57DE" w:rsidRDefault="008F57DE">
      <w:pPr>
        <w:rPr>
          <w:rFonts w:ascii="Baskerville Old Face" w:eastAsia="Times New Roman" w:hAnsi="Baskerville Old Face" w:cs="Times New Roman"/>
          <w:sz w:val="22"/>
          <w:szCs w:val="22"/>
        </w:rPr>
      </w:pPr>
    </w:p>
    <w:p w14:paraId="1CC92442" w14:textId="77777777" w:rsidR="008F57DE" w:rsidRPr="008F57DE" w:rsidRDefault="008F57DE">
      <w:pPr>
        <w:rPr>
          <w:rFonts w:ascii="Baskerville Old Face" w:hAnsi="Baskerville Old Face" w:cs="Times New Roman"/>
          <w:color w:val="000000"/>
          <w:sz w:val="22"/>
          <w:szCs w:val="22"/>
        </w:rPr>
      </w:pP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 xml:space="preserve">Gasman, M. &amp; Kimbrough, W. (2010). Q &amp; A on Historically Black Colleges and Universities, The Choice, </w:t>
      </w:r>
      <w:r w:rsidRPr="008F57DE">
        <w:rPr>
          <w:rFonts w:ascii="Baskerville Old Face" w:hAnsi="Baskerville Old Face" w:cs="Times New Roman"/>
          <w:i/>
          <w:iCs/>
          <w:color w:val="000000"/>
          <w:sz w:val="22"/>
          <w:szCs w:val="22"/>
        </w:rPr>
        <w:t>The New York Times</w:t>
      </w: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 xml:space="preserve">, </w:t>
      </w:r>
      <w:hyperlink r:id="rId8" w:history="1">
        <w:r w:rsidRPr="008F57DE">
          <w:rPr>
            <w:rStyle w:val="Hyperlink"/>
            <w:rFonts w:ascii="Baskerville Old Face" w:hAnsi="Baskerville Old Face" w:cs="Times New Roman"/>
            <w:sz w:val="22"/>
            <w:szCs w:val="22"/>
          </w:rPr>
          <w:t>www.nytimes.com</w:t>
        </w:r>
      </w:hyperlink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>.</w:t>
      </w:r>
    </w:p>
    <w:p w14:paraId="6B80AF59" w14:textId="77777777" w:rsidR="008F57DE" w:rsidRPr="008F57DE" w:rsidRDefault="008F57DE">
      <w:pPr>
        <w:rPr>
          <w:rFonts w:ascii="Baskerville Old Face" w:hAnsi="Baskerville Old Face" w:cs="Times New Roman"/>
          <w:color w:val="000000"/>
          <w:sz w:val="22"/>
          <w:szCs w:val="22"/>
        </w:rPr>
      </w:pPr>
    </w:p>
    <w:p w14:paraId="42D3CC16" w14:textId="77777777" w:rsidR="008F57DE" w:rsidRPr="008F57DE" w:rsidRDefault="008F57DE">
      <w:pPr>
        <w:rPr>
          <w:rFonts w:ascii="Baskerville Old Face" w:hAnsi="Baskerville Old Face" w:cs="Times New Roman"/>
          <w:color w:val="000000"/>
          <w:sz w:val="22"/>
          <w:szCs w:val="22"/>
        </w:rPr>
      </w:pP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 xml:space="preserve">Gasman, M. (2009). Obama’s agenda for Black colleges. </w:t>
      </w:r>
      <w:r w:rsidRPr="008F57DE">
        <w:rPr>
          <w:rFonts w:ascii="Baskerville Old Face" w:hAnsi="Baskerville Old Face" w:cs="Times New Roman"/>
          <w:i/>
          <w:iCs/>
          <w:color w:val="000000"/>
          <w:sz w:val="22"/>
          <w:szCs w:val="22"/>
        </w:rPr>
        <w:t>Inside Higher Ed</w:t>
      </w:r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 xml:space="preserve">, </w:t>
      </w:r>
      <w:hyperlink r:id="rId9" w:history="1">
        <w:r w:rsidRPr="008F57DE">
          <w:rPr>
            <w:rStyle w:val="Hyperlink"/>
            <w:rFonts w:ascii="Baskerville Old Face" w:hAnsi="Baskerville Old Face" w:cs="Times New Roman"/>
            <w:sz w:val="22"/>
            <w:szCs w:val="22"/>
          </w:rPr>
          <w:t>www.insidehighered.com</w:t>
        </w:r>
      </w:hyperlink>
      <w:r w:rsidRPr="008F57DE">
        <w:rPr>
          <w:rFonts w:ascii="Baskerville Old Face" w:hAnsi="Baskerville Old Face" w:cs="Times New Roman"/>
          <w:color w:val="000000"/>
          <w:sz w:val="22"/>
          <w:szCs w:val="22"/>
        </w:rPr>
        <w:t>.</w:t>
      </w:r>
    </w:p>
    <w:p w14:paraId="5249516A" w14:textId="77777777" w:rsidR="008F57DE" w:rsidRPr="008F57DE" w:rsidRDefault="008F57DE">
      <w:pPr>
        <w:rPr>
          <w:rFonts w:ascii="Baskerville Old Face" w:hAnsi="Baskerville Old Face" w:cs="Times New Roman"/>
          <w:color w:val="000000"/>
          <w:sz w:val="22"/>
          <w:szCs w:val="22"/>
        </w:rPr>
      </w:pPr>
    </w:p>
    <w:p w14:paraId="61C53F26" w14:textId="77777777" w:rsidR="00E63BAB" w:rsidRDefault="00E63BAB" w:rsidP="008F57DE">
      <w:pPr>
        <w:rPr>
          <w:rFonts w:ascii="Baskerville Old Face" w:eastAsia="Times New Roman" w:hAnsi="Baskerville Old Face" w:cs="Times New Roman"/>
          <w:sz w:val="22"/>
          <w:szCs w:val="22"/>
        </w:rPr>
      </w:pPr>
      <w:r>
        <w:rPr>
          <w:rFonts w:ascii="Baskerville Old Face" w:eastAsia="Times New Roman" w:hAnsi="Baskerville Old Face" w:cs="Times New Roman"/>
          <w:sz w:val="22"/>
          <w:szCs w:val="22"/>
        </w:rPr>
        <w:t>Essed, P., Goldberg, D.T. (2002).  Race critical theories text and context. Blackwell Publishing, Oxford, 108 Cowley Road, United Kingdom.</w:t>
      </w:r>
    </w:p>
    <w:p w14:paraId="6714875E" w14:textId="77777777" w:rsidR="00E63BAB" w:rsidRDefault="00E63BAB" w:rsidP="008F57DE">
      <w:pPr>
        <w:rPr>
          <w:rFonts w:ascii="Baskerville Old Face" w:eastAsia="Times New Roman" w:hAnsi="Baskerville Old Face" w:cs="Times New Roman"/>
          <w:sz w:val="22"/>
          <w:szCs w:val="22"/>
        </w:rPr>
      </w:pPr>
    </w:p>
    <w:p w14:paraId="199A16F0" w14:textId="77777777" w:rsidR="008F57DE" w:rsidRPr="008F57DE" w:rsidRDefault="008F57DE" w:rsidP="008F57DE">
      <w:pPr>
        <w:rPr>
          <w:rFonts w:ascii="Baskerville Old Face" w:hAnsi="Baskerville Old Face"/>
          <w:sz w:val="22"/>
          <w:szCs w:val="22"/>
        </w:rPr>
      </w:pPr>
      <w:r w:rsidRPr="008F57DE">
        <w:rPr>
          <w:rFonts w:ascii="Baskerville Old Face" w:eastAsia="Times New Roman" w:hAnsi="Baskerville Old Face" w:cs="Times New Roman"/>
          <w:sz w:val="22"/>
          <w:szCs w:val="22"/>
        </w:rPr>
        <w:t>Ladson-Billings, G.J. (1999). Just what is critical race theory and what’s it doing in a nice field like education. In L. Parker, D. Deyhele, S. Villenas (Eds.) Race is…race isn’t: Critical race theory and qualitative studies in education (7-30). Boulder, CO: Westview Press</w:t>
      </w:r>
    </w:p>
    <w:p w14:paraId="476EBD58" w14:textId="77777777" w:rsidR="008F57DE" w:rsidRDefault="008F57DE" w:rsidP="008F57DE"/>
    <w:p w14:paraId="7E62AFBB" w14:textId="77777777" w:rsidR="008F57DE" w:rsidRDefault="008F57DE"/>
    <w:sectPr w:rsidR="008F57DE" w:rsidSect="0019216C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A9F5E" w14:textId="77777777" w:rsidR="00D0379F" w:rsidRDefault="00D0379F" w:rsidP="00084792">
      <w:r>
        <w:separator/>
      </w:r>
    </w:p>
  </w:endnote>
  <w:endnote w:type="continuationSeparator" w:id="0">
    <w:p w14:paraId="03732342" w14:textId="77777777" w:rsidR="00D0379F" w:rsidRDefault="00D0379F" w:rsidP="0008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B0632" w14:textId="77777777" w:rsidR="00D0379F" w:rsidRDefault="00D0379F">
    <w:pPr>
      <w:pStyle w:val="Footer"/>
      <w:framePr w:wrap="around" w:vAnchor="text" w:hAnchor="margin" w:xAlign="right" w:y="1"/>
      <w:rPr>
        <w:rStyle w:val="PageNumber"/>
      </w:rPr>
      <w:pPrChange w:id="1" w:author="Information Technology" w:date="2012-01-27T22:59:00Z">
        <w:pPr>
          <w:pStyle w:val="Footer"/>
        </w:pPr>
      </w:pPrChange>
    </w:pPr>
    <w:ins w:id="2" w:author="Information Technology" w:date="2012-01-27T22:59:00Z">
      <w:r>
        <w:rPr>
          <w:rStyle w:val="PageNumber"/>
        </w:rPr>
        <w:fldChar w:fldCharType="begin"/>
      </w:r>
    </w:ins>
    <w:r>
      <w:rPr>
        <w:rStyle w:val="PageNumber"/>
      </w:rPr>
      <w:instrText>PAGE</w:instrText>
    </w:r>
    <w:ins w:id="3" w:author="Information Technology" w:date="2012-01-27T22:59:00Z">
      <w:r>
        <w:rPr>
          <w:rStyle w:val="PageNumber"/>
        </w:rPr>
        <w:instrText xml:space="preserve">  </w:instrText>
      </w:r>
      <w:r>
        <w:rPr>
          <w:rStyle w:val="PageNumber"/>
        </w:rPr>
        <w:fldChar w:fldCharType="end"/>
      </w:r>
    </w:ins>
  </w:p>
  <w:p w14:paraId="79395F0A" w14:textId="77777777" w:rsidR="00D0379F" w:rsidRDefault="00D0379F" w:rsidP="0008479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569A9" w14:textId="77777777" w:rsidR="00D0379F" w:rsidRDefault="00D0379F" w:rsidP="00084792">
    <w:pPr>
      <w:pStyle w:val="Footer"/>
      <w:framePr w:wrap="around" w:vAnchor="text" w:hAnchor="margin" w:xAlign="right" w:y="1"/>
      <w:rPr>
        <w:rStyle w:val="PageNumber"/>
      </w:rPr>
    </w:pPr>
    <w:ins w:id="4" w:author="Information Technology" w:date="2012-01-27T22:59:00Z">
      <w:r>
        <w:rPr>
          <w:rStyle w:val="PageNumber"/>
        </w:rPr>
        <w:fldChar w:fldCharType="begin"/>
      </w:r>
    </w:ins>
    <w:r>
      <w:rPr>
        <w:rStyle w:val="PageNumber"/>
      </w:rPr>
      <w:instrText>PAGE</w:instrText>
    </w:r>
    <w:ins w:id="5" w:author="Information Technology" w:date="2012-01-27T22:59:00Z">
      <w:r>
        <w:rPr>
          <w:rStyle w:val="PageNumber"/>
        </w:rPr>
        <w:instrText xml:space="preserve">  </w:instrText>
      </w:r>
    </w:ins>
    <w:r>
      <w:rPr>
        <w:rStyle w:val="PageNumber"/>
      </w:rPr>
      <w:fldChar w:fldCharType="separate"/>
    </w:r>
    <w:r w:rsidR="00E374B7">
      <w:rPr>
        <w:rStyle w:val="PageNumber"/>
        <w:noProof/>
      </w:rPr>
      <w:t>1</w:t>
    </w:r>
    <w:ins w:id="6" w:author="Information Technology" w:date="2012-01-27T22:59:00Z">
      <w:r>
        <w:rPr>
          <w:rStyle w:val="PageNumber"/>
        </w:rPr>
        <w:fldChar w:fldCharType="end"/>
      </w:r>
    </w:ins>
  </w:p>
  <w:p w14:paraId="70D377EB" w14:textId="77777777" w:rsidR="00D0379F" w:rsidRDefault="00D0379F" w:rsidP="000847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FCEF6" w14:textId="77777777" w:rsidR="00D0379F" w:rsidRDefault="00D0379F" w:rsidP="00084792">
      <w:r>
        <w:separator/>
      </w:r>
    </w:p>
  </w:footnote>
  <w:footnote w:type="continuationSeparator" w:id="0">
    <w:p w14:paraId="0CBD7E76" w14:textId="77777777" w:rsidR="00D0379F" w:rsidRDefault="00D0379F" w:rsidP="00084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79"/>
    <w:rsid w:val="0000773C"/>
    <w:rsid w:val="00057B85"/>
    <w:rsid w:val="00084792"/>
    <w:rsid w:val="0009649B"/>
    <w:rsid w:val="0010684C"/>
    <w:rsid w:val="001217F0"/>
    <w:rsid w:val="00180ACE"/>
    <w:rsid w:val="0019216C"/>
    <w:rsid w:val="001B51E2"/>
    <w:rsid w:val="001B57A3"/>
    <w:rsid w:val="001C1BA2"/>
    <w:rsid w:val="00223536"/>
    <w:rsid w:val="00286EE9"/>
    <w:rsid w:val="00294BC5"/>
    <w:rsid w:val="002E7B79"/>
    <w:rsid w:val="003F5EBA"/>
    <w:rsid w:val="003F6B34"/>
    <w:rsid w:val="00400BB1"/>
    <w:rsid w:val="004F26D2"/>
    <w:rsid w:val="004F3D63"/>
    <w:rsid w:val="00541DDF"/>
    <w:rsid w:val="00597ED6"/>
    <w:rsid w:val="00612270"/>
    <w:rsid w:val="006C607F"/>
    <w:rsid w:val="006F354C"/>
    <w:rsid w:val="007B50B9"/>
    <w:rsid w:val="00831FEB"/>
    <w:rsid w:val="008B5441"/>
    <w:rsid w:val="008C1A91"/>
    <w:rsid w:val="008F57DE"/>
    <w:rsid w:val="009216EF"/>
    <w:rsid w:val="00963692"/>
    <w:rsid w:val="00994DE0"/>
    <w:rsid w:val="00A34351"/>
    <w:rsid w:val="00A36C5D"/>
    <w:rsid w:val="00A449A9"/>
    <w:rsid w:val="00AE330A"/>
    <w:rsid w:val="00B0515B"/>
    <w:rsid w:val="00BB1180"/>
    <w:rsid w:val="00C01667"/>
    <w:rsid w:val="00C44D74"/>
    <w:rsid w:val="00C578E4"/>
    <w:rsid w:val="00C60867"/>
    <w:rsid w:val="00CB6474"/>
    <w:rsid w:val="00D0379F"/>
    <w:rsid w:val="00D529CF"/>
    <w:rsid w:val="00D66B5A"/>
    <w:rsid w:val="00DC5828"/>
    <w:rsid w:val="00E374B7"/>
    <w:rsid w:val="00E43758"/>
    <w:rsid w:val="00E63BAB"/>
    <w:rsid w:val="00EE55FA"/>
    <w:rsid w:val="00F24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59A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72D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E72D91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72D91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08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8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8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8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86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57DE"/>
  </w:style>
  <w:style w:type="character" w:styleId="Hyperlink">
    <w:name w:val="Hyperlink"/>
    <w:basedOn w:val="DefaultParagraphFont"/>
    <w:uiPriority w:val="99"/>
    <w:unhideWhenUsed/>
    <w:rsid w:val="008F57DE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7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792"/>
  </w:style>
  <w:style w:type="character" w:styleId="PageNumber">
    <w:name w:val="page number"/>
    <w:basedOn w:val="DefaultParagraphFont"/>
    <w:uiPriority w:val="99"/>
    <w:semiHidden/>
    <w:unhideWhenUsed/>
    <w:rsid w:val="000847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72D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E72D91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72D91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08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8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8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8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86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57DE"/>
  </w:style>
  <w:style w:type="character" w:styleId="Hyperlink">
    <w:name w:val="Hyperlink"/>
    <w:basedOn w:val="DefaultParagraphFont"/>
    <w:uiPriority w:val="99"/>
    <w:unhideWhenUsed/>
    <w:rsid w:val="008F57DE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7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792"/>
  </w:style>
  <w:style w:type="character" w:styleId="PageNumber">
    <w:name w:val="page number"/>
    <w:basedOn w:val="DefaultParagraphFont"/>
    <w:uiPriority w:val="99"/>
    <w:semiHidden/>
    <w:unhideWhenUsed/>
    <w:rsid w:val="0008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ytimes.com" TargetMode="External"/><Relationship Id="rId9" Type="http://schemas.openxmlformats.org/officeDocument/2006/relationships/hyperlink" Target="http://www.insidehighered.com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C22ABD-0C2C-234A-A734-1B7FFBB1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781</Words>
  <Characters>4458</Characters>
  <Application>Microsoft Macintosh Word</Application>
  <DocSecurity>0</DocSecurity>
  <Lines>37</Lines>
  <Paragraphs>10</Paragraphs>
  <ScaleCrop>false</ScaleCrop>
  <Company>Susquehanna University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dcterms:created xsi:type="dcterms:W3CDTF">2012-01-30T01:15:00Z</dcterms:created>
  <dcterms:modified xsi:type="dcterms:W3CDTF">2012-01-30T14:01:00Z</dcterms:modified>
</cp:coreProperties>
</file>