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761" w:rsidRDefault="000848D9" w:rsidP="00846113">
      <w:pPr>
        <w:rPr>
          <w:lang w:val="en-GB"/>
        </w:rPr>
      </w:pPr>
      <w:r>
        <w:rPr>
          <w:lang w:val="en-GB"/>
        </w:rPr>
        <w:t xml:space="preserve">A double perspective on </w:t>
      </w:r>
      <w:r w:rsidR="00835761" w:rsidRPr="00835761">
        <w:rPr>
          <w:lang w:val="en-GB"/>
        </w:rPr>
        <w:t>the construction of nomadic identities: young</w:t>
      </w:r>
      <w:r w:rsidR="007D4427">
        <w:rPr>
          <w:lang w:val="en-GB"/>
        </w:rPr>
        <w:t xml:space="preserve"> people</w:t>
      </w:r>
      <w:r w:rsidR="00835761" w:rsidRPr="00835761">
        <w:rPr>
          <w:lang w:val="en-GB"/>
        </w:rPr>
        <w:t xml:space="preserve"> in geographical move and businessmen</w:t>
      </w:r>
      <w:r w:rsidR="00DD2001">
        <w:rPr>
          <w:lang w:val="en-GB"/>
        </w:rPr>
        <w:t xml:space="preserve">, </w:t>
      </w:r>
      <w:proofErr w:type="spellStart"/>
      <w:r w:rsidR="00DD2001">
        <w:rPr>
          <w:lang w:val="en-GB"/>
        </w:rPr>
        <w:t>Deniz</w:t>
      </w:r>
      <w:proofErr w:type="spellEnd"/>
      <w:r w:rsidR="00DD2001">
        <w:rPr>
          <w:lang w:val="en-GB"/>
        </w:rPr>
        <w:t xml:space="preserve"> </w:t>
      </w:r>
      <w:proofErr w:type="spellStart"/>
      <w:r w:rsidR="00DD2001">
        <w:rPr>
          <w:lang w:val="en-GB"/>
        </w:rPr>
        <w:t>Gyger</w:t>
      </w:r>
      <w:proofErr w:type="spellEnd"/>
      <w:r w:rsidR="00DD2001">
        <w:rPr>
          <w:lang w:val="en-GB"/>
        </w:rPr>
        <w:t xml:space="preserve"> </w:t>
      </w:r>
      <w:proofErr w:type="spellStart"/>
      <w:r w:rsidR="00DD2001">
        <w:rPr>
          <w:lang w:val="en-GB"/>
        </w:rPr>
        <w:t>Gaspoz</w:t>
      </w:r>
      <w:proofErr w:type="spellEnd"/>
      <w:r w:rsidR="00835761" w:rsidRPr="00835761">
        <w:rPr>
          <w:lang w:val="en-GB"/>
        </w:rPr>
        <w:t xml:space="preserve"> </w:t>
      </w:r>
      <w:r w:rsidR="00DD2001">
        <w:rPr>
          <w:lang w:val="en-GB"/>
        </w:rPr>
        <w:t xml:space="preserve">&amp; </w:t>
      </w:r>
      <w:r w:rsidR="00835761" w:rsidRPr="00835761">
        <w:rPr>
          <w:lang w:val="en-GB"/>
        </w:rPr>
        <w:t xml:space="preserve">Hélène </w:t>
      </w:r>
      <w:proofErr w:type="spellStart"/>
      <w:r w:rsidR="00835761" w:rsidRPr="00835761">
        <w:rPr>
          <w:lang w:val="en-GB"/>
        </w:rPr>
        <w:t>Langinier</w:t>
      </w:r>
      <w:proofErr w:type="spellEnd"/>
    </w:p>
    <w:p w:rsidR="00977E5C" w:rsidRDefault="00977E5C" w:rsidP="00977E5C">
      <w:pPr>
        <w:pStyle w:val="Titre1"/>
        <w:rPr>
          <w:lang w:val="en-GB"/>
        </w:rPr>
      </w:pPr>
      <w:r>
        <w:rPr>
          <w:lang w:val="en-GB"/>
        </w:rPr>
        <w:t>Abstract</w:t>
      </w:r>
    </w:p>
    <w:p w:rsidR="00977E5C" w:rsidRPr="00977E5C" w:rsidRDefault="00977E5C" w:rsidP="00977E5C">
      <w:pPr>
        <w:rPr>
          <w:lang w:val="en-GB"/>
        </w:rPr>
      </w:pPr>
      <w:r>
        <w:rPr>
          <w:lang w:val="en-GB"/>
        </w:rPr>
        <w:t>We aim here at understanding the development of nomadic identities. We compare young people in geographical move and international executives integrating a big four</w:t>
      </w:r>
      <w:r w:rsidR="00EA3A0F">
        <w:rPr>
          <w:rStyle w:val="Appelnotedebasdep"/>
          <w:lang w:val="en-GB"/>
        </w:rPr>
        <w:footnoteReference w:id="1"/>
      </w:r>
      <w:r>
        <w:rPr>
          <w:lang w:val="en-GB"/>
        </w:rPr>
        <w:t xml:space="preserve"> in Luxemburg through a comprehensive approach. Mixing management theories and socio-cultural approaches leads us to define three types of nomadic identities. We demonstrate that intercultural sensitivity is not the only element at stake in the development of such identities. The relation to the context, the social status of the individual and the struc</w:t>
      </w:r>
      <w:r w:rsidR="004E2B70">
        <w:rPr>
          <w:lang w:val="en-GB"/>
        </w:rPr>
        <w:t xml:space="preserve">ture of his identity according </w:t>
      </w:r>
      <w:r>
        <w:rPr>
          <w:lang w:val="en-GB"/>
        </w:rPr>
        <w:t>to his culture</w:t>
      </w:r>
      <w:r w:rsidR="00EA3A0F">
        <w:rPr>
          <w:lang w:val="en-GB"/>
        </w:rPr>
        <w:t xml:space="preserve"> play a significant role in this process as well.</w:t>
      </w:r>
    </w:p>
    <w:p w:rsidR="00977E5C" w:rsidRDefault="00977E5C" w:rsidP="00977E5C">
      <w:pPr>
        <w:rPr>
          <w:lang w:val="en-GB"/>
        </w:rPr>
      </w:pPr>
    </w:p>
    <w:p w:rsidR="00977E5C" w:rsidRDefault="00977E5C" w:rsidP="00977E5C">
      <w:pPr>
        <w:rPr>
          <w:lang w:val="en-GB"/>
        </w:rPr>
      </w:pPr>
      <w:r>
        <w:rPr>
          <w:lang w:val="en-GB"/>
        </w:rPr>
        <w:t xml:space="preserve">Key words: Nomadic identities, expatriates, </w:t>
      </w:r>
      <w:r w:rsidR="00EA3A0F">
        <w:rPr>
          <w:lang w:val="en-GB"/>
        </w:rPr>
        <w:t>Luxemburg</w:t>
      </w:r>
      <w:r>
        <w:rPr>
          <w:lang w:val="en-GB"/>
        </w:rPr>
        <w:t>, young in geographical move, mobility</w:t>
      </w:r>
    </w:p>
    <w:p w:rsidR="00977E5C" w:rsidRPr="00977E5C" w:rsidRDefault="00977E5C" w:rsidP="00977E5C">
      <w:pPr>
        <w:rPr>
          <w:lang w:val="en-GB"/>
        </w:rPr>
      </w:pPr>
    </w:p>
    <w:p w:rsidR="00DD2001" w:rsidRDefault="00DD2001" w:rsidP="00846113">
      <w:pPr>
        <w:pStyle w:val="Titre1"/>
      </w:pPr>
      <w:r>
        <w:t>Introduction</w:t>
      </w:r>
    </w:p>
    <w:p w:rsidR="00DD2001" w:rsidRPr="003B0A5E" w:rsidRDefault="008F3C43" w:rsidP="00846113">
      <w:pPr>
        <w:rPr>
          <w:color w:val="000000" w:themeColor="text1"/>
          <w:lang w:val="en-US"/>
        </w:rPr>
      </w:pPr>
      <w:r w:rsidRPr="000A502F">
        <w:rPr>
          <w:lang w:val="en-US"/>
        </w:rPr>
        <w:t>In a globalized world, facing new</w:t>
      </w:r>
      <w:r w:rsidR="000E4088" w:rsidRPr="000A502F">
        <w:rPr>
          <w:lang w:val="en-US"/>
        </w:rPr>
        <w:t xml:space="preserve"> cultures is a daily phenomenon</w:t>
      </w:r>
      <w:r w:rsidR="00DD2001" w:rsidRPr="000A502F">
        <w:rPr>
          <w:lang w:val="en-US"/>
        </w:rPr>
        <w:t xml:space="preserve"> for everyone</w:t>
      </w:r>
      <w:r w:rsidRPr="000A502F">
        <w:rPr>
          <w:lang w:val="en-US"/>
        </w:rPr>
        <w:t xml:space="preserve">. </w:t>
      </w:r>
      <w:proofErr w:type="spellStart"/>
      <w:r w:rsidR="00DD2001" w:rsidRPr="000A502F">
        <w:rPr>
          <w:lang w:val="en-US"/>
        </w:rPr>
        <w:t>Hermans</w:t>
      </w:r>
      <w:proofErr w:type="spellEnd"/>
      <w:r w:rsidR="00DD2001" w:rsidRPr="000A502F">
        <w:rPr>
          <w:lang w:val="en-US"/>
        </w:rPr>
        <w:t xml:space="preserve"> (2001), </w:t>
      </w:r>
      <w:proofErr w:type="spellStart"/>
      <w:r w:rsidR="00DD2001" w:rsidRPr="000A502F">
        <w:rPr>
          <w:lang w:val="en-US"/>
        </w:rPr>
        <w:t>Appadurai</w:t>
      </w:r>
      <w:proofErr w:type="spellEnd"/>
      <w:r w:rsidR="00DD2001" w:rsidRPr="000A502F">
        <w:rPr>
          <w:lang w:val="en-US"/>
        </w:rPr>
        <w:t xml:space="preserve"> (</w:t>
      </w:r>
      <w:r w:rsidR="00DD2001" w:rsidRPr="001D76D3">
        <w:rPr>
          <w:lang w:val="en-US"/>
        </w:rPr>
        <w:t xml:space="preserve">2005) </w:t>
      </w:r>
      <w:r w:rsidR="001D76D3">
        <w:rPr>
          <w:lang w:val="en-US"/>
        </w:rPr>
        <w:t>emphasize</w:t>
      </w:r>
      <w:r w:rsidR="00DD2001" w:rsidRPr="001D76D3">
        <w:rPr>
          <w:lang w:val="en-US"/>
        </w:rPr>
        <w:t xml:space="preserve"> </w:t>
      </w:r>
      <w:r w:rsidR="001D76D3">
        <w:rPr>
          <w:lang w:val="en-US"/>
        </w:rPr>
        <w:t>that globalization</w:t>
      </w:r>
      <w:r w:rsidR="0065292F">
        <w:rPr>
          <w:lang w:val="en-US"/>
        </w:rPr>
        <w:t>,</w:t>
      </w:r>
      <w:r w:rsidR="001D76D3">
        <w:rPr>
          <w:lang w:val="en-US"/>
        </w:rPr>
        <w:t xml:space="preserve"> whether through the movement of individuals or whether through the spread of culture (television, </w:t>
      </w:r>
      <w:r w:rsidR="00241B3C">
        <w:rPr>
          <w:lang w:val="en-US"/>
        </w:rPr>
        <w:t>Internet</w:t>
      </w:r>
      <w:r w:rsidR="001D76D3">
        <w:rPr>
          <w:lang w:val="en-US"/>
        </w:rPr>
        <w:t xml:space="preserve">, newspapers, books), leads to the creation of </w:t>
      </w:r>
      <w:r w:rsidR="00E2470F">
        <w:rPr>
          <w:lang w:val="en-US"/>
        </w:rPr>
        <w:t>supranational identification</w:t>
      </w:r>
      <w:r w:rsidR="00241B3C">
        <w:rPr>
          <w:lang w:val="en-US"/>
        </w:rPr>
        <w:t xml:space="preserve"> that can touch everybody. </w:t>
      </w:r>
      <w:r w:rsidR="008069A4">
        <w:rPr>
          <w:lang w:val="en-US"/>
        </w:rPr>
        <w:t xml:space="preserve">In this paper, we will focus on the </w:t>
      </w:r>
      <w:r w:rsidR="008069A4">
        <w:rPr>
          <w:i/>
          <w:lang w:val="en-US"/>
        </w:rPr>
        <w:t xml:space="preserve">nomadic identities </w:t>
      </w:r>
      <w:r w:rsidR="008069A4">
        <w:rPr>
          <w:lang w:val="en-US"/>
        </w:rPr>
        <w:t xml:space="preserve">due to the movement of people. But first of all, let us </w:t>
      </w:r>
      <w:r w:rsidR="008069A4">
        <w:rPr>
          <w:lang w:val="en-US"/>
        </w:rPr>
        <w:lastRenderedPageBreak/>
        <w:t xml:space="preserve">define what we mean by </w:t>
      </w:r>
      <w:r w:rsidR="008069A4">
        <w:rPr>
          <w:i/>
          <w:lang w:val="en-US"/>
        </w:rPr>
        <w:t>nomadic identities</w:t>
      </w:r>
      <w:r w:rsidR="008069A4">
        <w:rPr>
          <w:lang w:val="en-US"/>
        </w:rPr>
        <w:t>? We assume that a nomadic individual is a person facing or having faced for a significant period several c</w:t>
      </w:r>
      <w:r w:rsidR="0065292F">
        <w:rPr>
          <w:lang w:val="en-US"/>
        </w:rPr>
        <w:t>ultural realities different from</w:t>
      </w:r>
      <w:r w:rsidR="008069A4">
        <w:rPr>
          <w:lang w:val="en-US"/>
        </w:rPr>
        <w:t xml:space="preserve"> his own</w:t>
      </w:r>
      <w:r w:rsidR="002A72E2">
        <w:rPr>
          <w:lang w:val="en-US"/>
        </w:rPr>
        <w:t xml:space="preserve">. In this perspective we detect </w:t>
      </w:r>
      <w:r w:rsidR="002A72E2" w:rsidRPr="003B0A5E">
        <w:rPr>
          <w:color w:val="000000" w:themeColor="text1"/>
          <w:lang w:val="en-US"/>
        </w:rPr>
        <w:t>several kinds of nomadic persons according to their motivation to be confronted to other cultures. In fact, we can class them in different categories looking at the cause of this cross-</w:t>
      </w:r>
      <w:proofErr w:type="spellStart"/>
      <w:r w:rsidR="002A72E2" w:rsidRPr="003B0A5E">
        <w:rPr>
          <w:color w:val="000000" w:themeColor="text1"/>
          <w:lang w:val="en-US"/>
        </w:rPr>
        <w:t>culturalization</w:t>
      </w:r>
      <w:proofErr w:type="spellEnd"/>
      <w:r w:rsidR="002F39F4" w:rsidRPr="003B0A5E">
        <w:rPr>
          <w:color w:val="000000" w:themeColor="text1"/>
          <w:lang w:val="en-US"/>
        </w:rPr>
        <w:t xml:space="preserve"> (</w:t>
      </w:r>
      <w:proofErr w:type="spellStart"/>
      <w:r w:rsidR="002F39F4" w:rsidRPr="003B0A5E">
        <w:rPr>
          <w:color w:val="000000" w:themeColor="text1"/>
          <w:lang w:val="en-US"/>
        </w:rPr>
        <w:t>Gyger</w:t>
      </w:r>
      <w:proofErr w:type="spellEnd"/>
      <w:r w:rsidR="002F39F4" w:rsidRPr="003B0A5E">
        <w:rPr>
          <w:color w:val="000000" w:themeColor="text1"/>
          <w:lang w:val="en-US"/>
        </w:rPr>
        <w:t xml:space="preserve"> </w:t>
      </w:r>
      <w:proofErr w:type="spellStart"/>
      <w:r w:rsidR="002F39F4" w:rsidRPr="003B0A5E">
        <w:rPr>
          <w:color w:val="000000" w:themeColor="text1"/>
          <w:lang w:val="en-US"/>
        </w:rPr>
        <w:t>Gaspoz</w:t>
      </w:r>
      <w:proofErr w:type="spellEnd"/>
      <w:r w:rsidR="002F39F4" w:rsidRPr="003B0A5E">
        <w:rPr>
          <w:color w:val="000000" w:themeColor="text1"/>
          <w:lang w:val="en-US"/>
        </w:rPr>
        <w:t xml:space="preserve">, </w:t>
      </w:r>
      <w:r w:rsidR="0031358A" w:rsidRPr="003B0A5E">
        <w:rPr>
          <w:color w:val="000000" w:themeColor="text1"/>
          <w:lang w:val="en-US"/>
        </w:rPr>
        <w:t>forthcoming</w:t>
      </w:r>
      <w:r w:rsidR="002F39F4" w:rsidRPr="003B0A5E">
        <w:rPr>
          <w:color w:val="000000" w:themeColor="text1"/>
          <w:lang w:val="en-US"/>
        </w:rPr>
        <w:t>)</w:t>
      </w:r>
      <w:r w:rsidR="002A72E2" w:rsidRPr="003B0A5E">
        <w:rPr>
          <w:color w:val="000000" w:themeColor="text1"/>
          <w:lang w:val="en-US"/>
        </w:rPr>
        <w:t>:</w:t>
      </w:r>
    </w:p>
    <w:p w:rsidR="002A72E2" w:rsidRPr="003B0A5E" w:rsidRDefault="002A72E2" w:rsidP="00846113">
      <w:pPr>
        <w:pStyle w:val="Paragraphedeliste"/>
        <w:numPr>
          <w:ilvl w:val="0"/>
          <w:numId w:val="1"/>
        </w:numPr>
        <w:rPr>
          <w:lang w:val="en-US"/>
        </w:rPr>
      </w:pPr>
      <w:r w:rsidRPr="003B0A5E">
        <w:rPr>
          <w:lang w:val="en-US"/>
        </w:rPr>
        <w:t>For economic reasons: such as the immigrants. They choose to leave their country to find elsewhere better life conditions be it</w:t>
      </w:r>
      <w:r w:rsidR="002F39F4" w:rsidRPr="003B0A5E">
        <w:rPr>
          <w:lang w:val="en-US"/>
        </w:rPr>
        <w:t xml:space="preserve"> political or financially.</w:t>
      </w:r>
    </w:p>
    <w:p w:rsidR="002A72E2" w:rsidRPr="003B0A5E" w:rsidRDefault="002A72E2" w:rsidP="00846113">
      <w:pPr>
        <w:pStyle w:val="Paragraphedeliste"/>
        <w:numPr>
          <w:ilvl w:val="0"/>
          <w:numId w:val="1"/>
        </w:numPr>
        <w:rPr>
          <w:lang w:val="en-US"/>
        </w:rPr>
      </w:pPr>
      <w:r w:rsidRPr="003B0A5E">
        <w:rPr>
          <w:lang w:val="en-US"/>
        </w:rPr>
        <w:t xml:space="preserve">For personal reasons: adoption, </w:t>
      </w:r>
      <w:r w:rsidR="002F39F4" w:rsidRPr="003B0A5E">
        <w:rPr>
          <w:lang w:val="en-US"/>
        </w:rPr>
        <w:t>bi-cultural marriage.</w:t>
      </w:r>
    </w:p>
    <w:p w:rsidR="002F39F4" w:rsidRPr="003B0A5E" w:rsidRDefault="0031358A" w:rsidP="00846113">
      <w:pPr>
        <w:pStyle w:val="Paragraphedeliste"/>
        <w:numPr>
          <w:ilvl w:val="0"/>
          <w:numId w:val="1"/>
        </w:numPr>
        <w:rPr>
          <w:lang w:val="en-US"/>
        </w:rPr>
      </w:pPr>
      <w:r w:rsidRPr="003B0A5E">
        <w:rPr>
          <w:lang w:val="en-US"/>
        </w:rPr>
        <w:t>In case of c</w:t>
      </w:r>
      <w:r w:rsidR="002F39F4" w:rsidRPr="003B0A5E">
        <w:rPr>
          <w:lang w:val="en-US"/>
        </w:rPr>
        <w:t>risis situation such as war, natural crisis: refugees.</w:t>
      </w:r>
    </w:p>
    <w:p w:rsidR="002F39F4" w:rsidRPr="003B0A5E" w:rsidRDefault="0065292F" w:rsidP="00846113">
      <w:pPr>
        <w:pStyle w:val="Paragraphedeliste"/>
        <w:numPr>
          <w:ilvl w:val="0"/>
          <w:numId w:val="1"/>
        </w:numPr>
        <w:rPr>
          <w:lang w:val="en-US"/>
        </w:rPr>
      </w:pPr>
      <w:r>
        <w:rPr>
          <w:lang w:val="en-US"/>
        </w:rPr>
        <w:t>Nomadic population: gypsies</w:t>
      </w:r>
      <w:r w:rsidR="002F39F4" w:rsidRPr="003B0A5E">
        <w:rPr>
          <w:lang w:val="en-US"/>
        </w:rPr>
        <w:t>, circus people.</w:t>
      </w:r>
    </w:p>
    <w:p w:rsidR="002F39F4" w:rsidRPr="003B0A5E" w:rsidRDefault="002F39F4" w:rsidP="00846113">
      <w:pPr>
        <w:pStyle w:val="Paragraphedeliste"/>
        <w:numPr>
          <w:ilvl w:val="0"/>
          <w:numId w:val="1"/>
        </w:numPr>
        <w:rPr>
          <w:lang w:val="en-US"/>
        </w:rPr>
      </w:pPr>
      <w:r w:rsidRPr="003B0A5E">
        <w:rPr>
          <w:lang w:val="en-US"/>
        </w:rPr>
        <w:t>For professional reasons: expatriates, missionarie</w:t>
      </w:r>
      <w:r w:rsidR="0065292F">
        <w:rPr>
          <w:lang w:val="en-US"/>
        </w:rPr>
        <w:t>s, soldier</w:t>
      </w:r>
      <w:r w:rsidR="0031358A" w:rsidRPr="003B0A5E">
        <w:rPr>
          <w:lang w:val="en-US"/>
        </w:rPr>
        <w:t>s, UN workers.</w:t>
      </w:r>
    </w:p>
    <w:p w:rsidR="009B103A" w:rsidRPr="0057738D" w:rsidRDefault="002E1727" w:rsidP="00846113">
      <w:pPr>
        <w:rPr>
          <w:strike/>
          <w:lang w:val="en-GB"/>
        </w:rPr>
      </w:pPr>
      <w:r>
        <w:rPr>
          <w:lang w:val="en-GB"/>
        </w:rPr>
        <w:t xml:space="preserve">In our work we choose to concentrate </w:t>
      </w:r>
      <w:r w:rsidR="004170D5">
        <w:rPr>
          <w:lang w:val="en-GB"/>
        </w:rPr>
        <w:t>on</w:t>
      </w:r>
      <w:r>
        <w:rPr>
          <w:lang w:val="en-GB"/>
        </w:rPr>
        <w:t xml:space="preserve"> people who are confronted, for professional reasons to other </w:t>
      </w:r>
      <w:r w:rsidR="00CF16B8">
        <w:rPr>
          <w:lang w:val="en-GB"/>
        </w:rPr>
        <w:t>cultures and who</w:t>
      </w:r>
      <w:r w:rsidR="0065292F">
        <w:rPr>
          <w:lang w:val="en-GB"/>
        </w:rPr>
        <w:t xml:space="preserve"> </w:t>
      </w:r>
      <w:r w:rsidR="00CF16B8">
        <w:rPr>
          <w:lang w:val="en-GB"/>
        </w:rPr>
        <w:t>move</w:t>
      </w:r>
      <w:r w:rsidR="0065292F">
        <w:rPr>
          <w:lang w:val="en-GB"/>
        </w:rPr>
        <w:t xml:space="preserve"> frequently</w:t>
      </w:r>
      <w:r w:rsidR="00CF16B8">
        <w:rPr>
          <w:lang w:val="en-GB"/>
        </w:rPr>
        <w:t xml:space="preserve">. </w:t>
      </w:r>
      <w:r w:rsidR="008F3C43" w:rsidRPr="00731725">
        <w:rPr>
          <w:lang w:val="en-GB"/>
        </w:rPr>
        <w:t>How do people adapt to this situation? What is the impact on their identities?</w:t>
      </w:r>
      <w:r w:rsidR="008E4357" w:rsidRPr="00731725">
        <w:rPr>
          <w:lang w:val="en-GB"/>
        </w:rPr>
        <w:t xml:space="preserve"> </w:t>
      </w:r>
      <w:r w:rsidRPr="00731725">
        <w:rPr>
          <w:lang w:val="en-GB"/>
        </w:rPr>
        <w:t>We will first</w:t>
      </w:r>
      <w:r w:rsidR="009B103A" w:rsidRPr="00731725">
        <w:rPr>
          <w:lang w:val="en-GB"/>
        </w:rPr>
        <w:t xml:space="preserve"> define the concept of nomadic identity theoretically and then through the experie</w:t>
      </w:r>
      <w:r w:rsidR="004170D5">
        <w:rPr>
          <w:lang w:val="en-GB"/>
        </w:rPr>
        <w:t xml:space="preserve">nce of two types of population </w:t>
      </w:r>
      <w:r w:rsidR="004170D5">
        <w:rPr>
          <w:rFonts w:ascii="Calibri" w:hAnsi="Calibri"/>
          <w:lang w:val="en-GB"/>
        </w:rPr>
        <w:t xml:space="preserve">– </w:t>
      </w:r>
      <w:r w:rsidR="009B103A" w:rsidRPr="00731725">
        <w:rPr>
          <w:lang w:val="en-GB"/>
        </w:rPr>
        <w:t>on one hand</w:t>
      </w:r>
      <w:r w:rsidR="00C32362" w:rsidRPr="00731725">
        <w:rPr>
          <w:lang w:val="en-GB"/>
        </w:rPr>
        <w:t xml:space="preserve"> </w:t>
      </w:r>
      <w:r w:rsidR="00C32362" w:rsidRPr="00731725">
        <w:rPr>
          <w:i/>
          <w:lang w:val="en-GB"/>
        </w:rPr>
        <w:t>young</w:t>
      </w:r>
      <w:r w:rsidR="0065292F">
        <w:rPr>
          <w:i/>
          <w:lang w:val="en-GB"/>
        </w:rPr>
        <w:t xml:space="preserve"> people</w:t>
      </w:r>
      <w:r w:rsidR="000E4088" w:rsidRPr="00731725">
        <w:rPr>
          <w:i/>
          <w:lang w:val="en-GB"/>
        </w:rPr>
        <w:t xml:space="preserve"> in geographical </w:t>
      </w:r>
      <w:r w:rsidRPr="00731725">
        <w:rPr>
          <w:i/>
          <w:lang w:val="en-GB"/>
        </w:rPr>
        <w:t>itinerancy</w:t>
      </w:r>
      <w:r w:rsidRPr="00731725">
        <w:rPr>
          <w:rStyle w:val="Appelnotedebasdep"/>
          <w:i/>
          <w:lang w:val="en-GB"/>
        </w:rPr>
        <w:footnoteReference w:id="2"/>
      </w:r>
      <w:r w:rsidRPr="00731725">
        <w:rPr>
          <w:lang w:val="en-GB"/>
        </w:rPr>
        <w:t xml:space="preserve"> </w:t>
      </w:r>
      <w:r w:rsidR="00BA3F78" w:rsidRPr="00731725">
        <w:rPr>
          <w:lang w:val="en-GB"/>
        </w:rPr>
        <w:t>having grown in different countries according to their parents’ career, on the other hand international businessmen joining firm</w:t>
      </w:r>
      <w:r w:rsidR="0065292F">
        <w:rPr>
          <w:lang w:val="en-GB"/>
        </w:rPr>
        <w:t>s</w:t>
      </w:r>
      <w:r w:rsidR="00BA3F78" w:rsidRPr="00731725">
        <w:rPr>
          <w:lang w:val="en-GB"/>
        </w:rPr>
        <w:t xml:space="preserve"> in the financial sector in the multicultural environment of </w:t>
      </w:r>
      <w:r w:rsidR="00EA3A0F">
        <w:rPr>
          <w:lang w:val="en-GB"/>
        </w:rPr>
        <w:t>Luxemburg</w:t>
      </w:r>
      <w:r w:rsidR="004170D5">
        <w:rPr>
          <w:lang w:val="en-GB"/>
        </w:rPr>
        <w:t xml:space="preserve"> </w:t>
      </w:r>
      <w:r w:rsidR="004170D5">
        <w:rPr>
          <w:rFonts w:ascii="Calibri" w:hAnsi="Calibri"/>
          <w:lang w:val="en-GB"/>
        </w:rPr>
        <w:t>–</w:t>
      </w:r>
      <w:r w:rsidR="004170D5">
        <w:rPr>
          <w:lang w:val="en-GB"/>
        </w:rPr>
        <w:t xml:space="preserve"> w</w:t>
      </w:r>
      <w:r w:rsidR="007B5C6D" w:rsidRPr="00731725">
        <w:rPr>
          <w:lang w:val="en-GB"/>
        </w:rPr>
        <w:t xml:space="preserve">e aim at </w:t>
      </w:r>
      <w:r w:rsidR="004170D5">
        <w:rPr>
          <w:lang w:val="en-GB"/>
        </w:rPr>
        <w:t>understanding the co-construction of</w:t>
      </w:r>
      <w:r w:rsidR="007B5C6D" w:rsidRPr="00731725">
        <w:rPr>
          <w:lang w:val="en-GB"/>
        </w:rPr>
        <w:t xml:space="preserve"> nomadic identities.</w:t>
      </w:r>
      <w:r w:rsidR="00D46F73" w:rsidRPr="00731725">
        <w:rPr>
          <w:lang w:val="en-GB"/>
        </w:rPr>
        <w:t xml:space="preserve"> Which elements are to be taken into account in the developmental process of nomadic identities? </w:t>
      </w:r>
      <w:r w:rsidR="008E76E1" w:rsidRPr="00731725">
        <w:rPr>
          <w:lang w:val="en-GB"/>
        </w:rPr>
        <w:t xml:space="preserve">This construction is to be understood in the interaction with </w:t>
      </w:r>
      <w:proofErr w:type="spellStart"/>
      <w:r w:rsidR="004170D5">
        <w:rPr>
          <w:lang w:val="en-GB"/>
        </w:rPr>
        <w:t>sociocultural</w:t>
      </w:r>
      <w:proofErr w:type="spellEnd"/>
      <w:r w:rsidR="008E76E1" w:rsidRPr="00731725">
        <w:rPr>
          <w:lang w:val="en-GB"/>
        </w:rPr>
        <w:t xml:space="preserve"> </w:t>
      </w:r>
      <w:r w:rsidR="00731725" w:rsidRPr="00731725">
        <w:rPr>
          <w:lang w:val="en-GB"/>
        </w:rPr>
        <w:t>environment</w:t>
      </w:r>
      <w:r w:rsidR="008E76E1" w:rsidRPr="00731725">
        <w:rPr>
          <w:lang w:val="en-GB"/>
        </w:rPr>
        <w:t xml:space="preserve"> (from the host and passport countries).</w:t>
      </w:r>
      <w:r w:rsidR="005F5737" w:rsidRPr="00731725">
        <w:rPr>
          <w:lang w:val="en-GB"/>
        </w:rPr>
        <w:t xml:space="preserve"> </w:t>
      </w:r>
      <w:r w:rsidR="00D46F73" w:rsidRPr="00731725">
        <w:rPr>
          <w:lang w:val="en-GB"/>
        </w:rPr>
        <w:t xml:space="preserve">How do these nomadic identities express themselves? </w:t>
      </w:r>
    </w:p>
    <w:p w:rsidR="00F463A0" w:rsidRPr="00731725" w:rsidRDefault="00F463A0" w:rsidP="00846113">
      <w:pPr>
        <w:rPr>
          <w:lang w:val="en-GB"/>
        </w:rPr>
      </w:pPr>
      <w:r w:rsidRPr="00731725">
        <w:rPr>
          <w:lang w:val="en-GB"/>
        </w:rPr>
        <w:lastRenderedPageBreak/>
        <w:t>After having introduced our</w:t>
      </w:r>
      <w:r w:rsidR="0057738D">
        <w:rPr>
          <w:lang w:val="en-GB"/>
        </w:rPr>
        <w:t xml:space="preserve"> theoretical framework we will present our</w:t>
      </w:r>
      <w:r w:rsidRPr="00731725">
        <w:rPr>
          <w:lang w:val="en-GB"/>
        </w:rPr>
        <w:t xml:space="preserve"> </w:t>
      </w:r>
      <w:r w:rsidR="0057738D">
        <w:rPr>
          <w:lang w:val="en-GB"/>
        </w:rPr>
        <w:t>methodological</w:t>
      </w:r>
      <w:r w:rsidRPr="00731725">
        <w:rPr>
          <w:lang w:val="en-GB"/>
        </w:rPr>
        <w:t xml:space="preserve"> choices</w:t>
      </w:r>
      <w:r w:rsidR="004C0371" w:rsidRPr="00731725">
        <w:rPr>
          <w:lang w:val="en-GB"/>
        </w:rPr>
        <w:t>.</w:t>
      </w:r>
      <w:r w:rsidRPr="00731725">
        <w:rPr>
          <w:lang w:val="en-GB"/>
        </w:rPr>
        <w:t xml:space="preserve"> </w:t>
      </w:r>
      <w:r w:rsidR="004C0371" w:rsidRPr="00731725">
        <w:rPr>
          <w:lang w:val="en-GB"/>
        </w:rPr>
        <w:t>Then w</w:t>
      </w:r>
      <w:r w:rsidRPr="00731725">
        <w:rPr>
          <w:lang w:val="en-GB"/>
        </w:rPr>
        <w:t>e present our research fields</w:t>
      </w:r>
      <w:r w:rsidR="004259DD" w:rsidRPr="00731725">
        <w:rPr>
          <w:lang w:val="en-GB"/>
        </w:rPr>
        <w:t xml:space="preserve"> and detail our findings</w:t>
      </w:r>
      <w:r w:rsidR="004C0371" w:rsidRPr="00731725">
        <w:rPr>
          <w:lang w:val="en-GB"/>
        </w:rPr>
        <w:t xml:space="preserve"> with</w:t>
      </w:r>
      <w:r w:rsidRPr="00731725">
        <w:rPr>
          <w:lang w:val="en-GB"/>
        </w:rPr>
        <w:t xml:space="preserve"> first young </w:t>
      </w:r>
      <w:r w:rsidR="0065292F">
        <w:rPr>
          <w:lang w:val="en-GB"/>
        </w:rPr>
        <w:t xml:space="preserve">people </w:t>
      </w:r>
      <w:r w:rsidRPr="00731725">
        <w:rPr>
          <w:lang w:val="en-GB"/>
        </w:rPr>
        <w:t xml:space="preserve">in geographical </w:t>
      </w:r>
      <w:r w:rsidR="00E06BB4">
        <w:rPr>
          <w:lang w:val="en-GB"/>
        </w:rPr>
        <w:t>itinerancy</w:t>
      </w:r>
      <w:r w:rsidRPr="00731725">
        <w:rPr>
          <w:lang w:val="en-GB"/>
        </w:rPr>
        <w:t xml:space="preserve"> </w:t>
      </w:r>
      <w:r w:rsidR="004C0371" w:rsidRPr="00731725">
        <w:rPr>
          <w:lang w:val="en-GB"/>
        </w:rPr>
        <w:t>and secondly</w:t>
      </w:r>
      <w:r w:rsidRPr="00731725">
        <w:rPr>
          <w:lang w:val="en-GB"/>
        </w:rPr>
        <w:t xml:space="preserve"> businessmen in the multicultural environment of a big four in </w:t>
      </w:r>
      <w:r w:rsidR="00EA3A0F">
        <w:rPr>
          <w:lang w:val="en-GB"/>
        </w:rPr>
        <w:t>Luxemburg</w:t>
      </w:r>
      <w:r w:rsidRPr="00731725">
        <w:rPr>
          <w:lang w:val="en-GB"/>
        </w:rPr>
        <w:t xml:space="preserve">. </w:t>
      </w:r>
      <w:r w:rsidR="00F505F5" w:rsidRPr="00731725">
        <w:rPr>
          <w:lang w:val="en-GB"/>
        </w:rPr>
        <w:t>W</w:t>
      </w:r>
      <w:r w:rsidRPr="00731725">
        <w:rPr>
          <w:lang w:val="en-GB"/>
        </w:rPr>
        <w:t>e start our analyse</w:t>
      </w:r>
      <w:r w:rsidR="0065292F">
        <w:rPr>
          <w:lang w:val="en-GB"/>
        </w:rPr>
        <w:t>s</w:t>
      </w:r>
      <w:r w:rsidRPr="00731725">
        <w:rPr>
          <w:lang w:val="en-GB"/>
        </w:rPr>
        <w:t xml:space="preserve"> </w:t>
      </w:r>
      <w:r w:rsidR="004259DD" w:rsidRPr="00731725">
        <w:rPr>
          <w:lang w:val="en-GB"/>
        </w:rPr>
        <w:t xml:space="preserve">by </w:t>
      </w:r>
      <w:r w:rsidRPr="00731725">
        <w:rPr>
          <w:lang w:val="en-GB"/>
        </w:rPr>
        <w:t>showing what individual and cultural characteristics matter in the const</w:t>
      </w:r>
      <w:r w:rsidR="004C0371" w:rsidRPr="00731725">
        <w:rPr>
          <w:lang w:val="en-GB"/>
        </w:rPr>
        <w:t>ruction of the nomadic identity</w:t>
      </w:r>
      <w:r w:rsidRPr="00731725">
        <w:rPr>
          <w:lang w:val="en-GB"/>
        </w:rPr>
        <w:t xml:space="preserve"> before pointing out the role of t</w:t>
      </w:r>
      <w:r w:rsidR="004C0371" w:rsidRPr="00731725">
        <w:rPr>
          <w:lang w:val="en-GB"/>
        </w:rPr>
        <w:t>he host society and the way our populat</w:t>
      </w:r>
      <w:r w:rsidR="00FB5B84">
        <w:rPr>
          <w:lang w:val="en-GB"/>
        </w:rPr>
        <w:t>ion is welcomed in this process</w:t>
      </w:r>
      <w:r w:rsidR="002557AD" w:rsidRPr="003B0A5E">
        <w:rPr>
          <w:lang w:val="en-GB"/>
        </w:rPr>
        <w:t xml:space="preserve">. </w:t>
      </w:r>
      <w:r w:rsidR="004259DD" w:rsidRPr="003B0A5E">
        <w:rPr>
          <w:lang w:val="en-GB"/>
        </w:rPr>
        <w:t>To conclude we consider the limits of this research and its perspectives</w:t>
      </w:r>
      <w:r w:rsidR="00FB5B84" w:rsidRPr="003B0A5E">
        <w:rPr>
          <w:lang w:val="en-GB"/>
        </w:rPr>
        <w:t>.</w:t>
      </w:r>
    </w:p>
    <w:p w:rsidR="00095EB8" w:rsidRDefault="00095EB8" w:rsidP="00846113">
      <w:pPr>
        <w:pStyle w:val="Titre1"/>
        <w:rPr>
          <w:lang w:val="en-GB"/>
        </w:rPr>
      </w:pPr>
      <w:r>
        <w:rPr>
          <w:lang w:val="en-GB"/>
        </w:rPr>
        <w:t>1. Theoretical perspectives</w:t>
      </w:r>
    </w:p>
    <w:p w:rsidR="00B67E5B" w:rsidRDefault="006C04A6" w:rsidP="00846113">
      <w:pPr>
        <w:rPr>
          <w:lang w:val="en-GB"/>
        </w:rPr>
      </w:pPr>
      <w:r>
        <w:rPr>
          <w:lang w:val="en-GB"/>
        </w:rPr>
        <w:t xml:space="preserve">To understand the co-construction of the nomadic identities </w:t>
      </w:r>
      <w:r w:rsidR="00B67E5B">
        <w:rPr>
          <w:lang w:val="en-GB"/>
        </w:rPr>
        <w:t>we have</w:t>
      </w:r>
      <w:r w:rsidR="00B67E5B" w:rsidRPr="00B67E5B">
        <w:rPr>
          <w:lang w:val="en-GB"/>
        </w:rPr>
        <w:t xml:space="preserve"> to consider both the social environment but also the culture in which individuals operate. It is in this interaction process </w:t>
      </w:r>
      <w:r w:rsidR="000D4151">
        <w:rPr>
          <w:lang w:val="en-GB"/>
        </w:rPr>
        <w:t>that the</w:t>
      </w:r>
      <w:r w:rsidR="00B67E5B" w:rsidRPr="00B67E5B">
        <w:rPr>
          <w:lang w:val="en-GB"/>
        </w:rPr>
        <w:t xml:space="preserve"> individual </w:t>
      </w:r>
      <w:r w:rsidR="0065292F">
        <w:rPr>
          <w:lang w:val="en-GB"/>
        </w:rPr>
        <w:t>is defined and defined him</w:t>
      </w:r>
      <w:r w:rsidR="000D4151">
        <w:rPr>
          <w:lang w:val="en-GB"/>
        </w:rPr>
        <w:t>self</w:t>
      </w:r>
      <w:r w:rsidR="00F50A53">
        <w:rPr>
          <w:lang w:val="en-GB"/>
        </w:rPr>
        <w:t xml:space="preserve"> (</w:t>
      </w:r>
      <w:proofErr w:type="spellStart"/>
      <w:r w:rsidR="00F50A53">
        <w:rPr>
          <w:lang w:val="en-GB"/>
        </w:rPr>
        <w:t>Vinsonneau</w:t>
      </w:r>
      <w:proofErr w:type="spellEnd"/>
      <w:r w:rsidR="00F50A53">
        <w:rPr>
          <w:lang w:val="en-GB"/>
        </w:rPr>
        <w:t>, 2002)</w:t>
      </w:r>
      <w:r w:rsidR="00B67E5B" w:rsidRPr="00B67E5B">
        <w:rPr>
          <w:lang w:val="en-GB"/>
        </w:rPr>
        <w:t xml:space="preserve">. </w:t>
      </w:r>
      <w:r w:rsidR="00B67E5B">
        <w:rPr>
          <w:lang w:val="en-GB"/>
        </w:rPr>
        <w:t>Because it</w:t>
      </w:r>
      <w:r w:rsidR="00B67E5B" w:rsidRPr="00B67E5B">
        <w:rPr>
          <w:lang w:val="en-GB"/>
        </w:rPr>
        <w:t xml:space="preserve"> </w:t>
      </w:r>
      <w:r w:rsidR="000E4EA2">
        <w:rPr>
          <w:lang w:val="en-GB"/>
        </w:rPr>
        <w:t>studies</w:t>
      </w:r>
      <w:r w:rsidR="000D4151">
        <w:rPr>
          <w:lang w:val="en-GB"/>
        </w:rPr>
        <w:t xml:space="preserve"> the</w:t>
      </w:r>
      <w:r w:rsidR="00B67E5B" w:rsidRPr="00B67E5B">
        <w:rPr>
          <w:lang w:val="en-GB"/>
        </w:rPr>
        <w:t xml:space="preserve"> development of the individual in a perpetual dynamic</w:t>
      </w:r>
      <w:r w:rsidR="000E4EA2">
        <w:rPr>
          <w:lang w:val="en-GB"/>
        </w:rPr>
        <w:t>,</w:t>
      </w:r>
      <w:r w:rsidR="00B67E5B" w:rsidRPr="00B67E5B">
        <w:rPr>
          <w:lang w:val="en-GB"/>
        </w:rPr>
        <w:t xml:space="preserve"> </w:t>
      </w:r>
      <w:proofErr w:type="spellStart"/>
      <w:r w:rsidR="009661C4">
        <w:rPr>
          <w:lang w:val="en-GB"/>
        </w:rPr>
        <w:t>socio</w:t>
      </w:r>
      <w:r w:rsidR="000D4151">
        <w:rPr>
          <w:lang w:val="en-GB"/>
        </w:rPr>
        <w:t>cultural</w:t>
      </w:r>
      <w:proofErr w:type="spellEnd"/>
      <w:r w:rsidR="00B67E5B" w:rsidRPr="00B67E5B">
        <w:rPr>
          <w:lang w:val="en-GB"/>
        </w:rPr>
        <w:t xml:space="preserve"> psychology offer</w:t>
      </w:r>
      <w:r w:rsidR="000E4EA2">
        <w:rPr>
          <w:lang w:val="en-GB"/>
        </w:rPr>
        <w:t>s</w:t>
      </w:r>
      <w:r w:rsidR="00B67E5B" w:rsidRPr="00B67E5B">
        <w:rPr>
          <w:lang w:val="en-GB"/>
        </w:rPr>
        <w:t xml:space="preserve"> an interesting approach to </w:t>
      </w:r>
      <w:r w:rsidR="000D4151">
        <w:rPr>
          <w:lang w:val="en-GB"/>
        </w:rPr>
        <w:t>study the identity development</w:t>
      </w:r>
      <w:r w:rsidR="00B67E5B" w:rsidRPr="00B67E5B">
        <w:rPr>
          <w:lang w:val="en-GB"/>
        </w:rPr>
        <w:t xml:space="preserve">. </w:t>
      </w:r>
    </w:p>
    <w:p w:rsidR="00E06BB4" w:rsidRDefault="00095EB8" w:rsidP="00846113">
      <w:pPr>
        <w:pStyle w:val="Titre2"/>
        <w:rPr>
          <w:lang w:val="en-GB"/>
        </w:rPr>
      </w:pPr>
      <w:r>
        <w:rPr>
          <w:lang w:val="en-GB"/>
        </w:rPr>
        <w:t xml:space="preserve">1.1. </w:t>
      </w:r>
      <w:r w:rsidR="00085B45">
        <w:rPr>
          <w:lang w:val="en-GB"/>
        </w:rPr>
        <w:t xml:space="preserve">A </w:t>
      </w:r>
      <w:proofErr w:type="spellStart"/>
      <w:r w:rsidR="00085B45">
        <w:rPr>
          <w:lang w:val="en-GB"/>
        </w:rPr>
        <w:t>sociocultural</w:t>
      </w:r>
      <w:proofErr w:type="spellEnd"/>
      <w:r w:rsidR="00085B45">
        <w:rPr>
          <w:lang w:val="en-GB"/>
        </w:rPr>
        <w:t xml:space="preserve"> psychology perspective</w:t>
      </w:r>
    </w:p>
    <w:p w:rsidR="007C620E" w:rsidRDefault="007C620E" w:rsidP="00846113">
      <w:pPr>
        <w:rPr>
          <w:lang w:val="en-GB"/>
        </w:rPr>
      </w:pPr>
      <w:r>
        <w:rPr>
          <w:lang w:val="en-GB"/>
        </w:rPr>
        <w:t xml:space="preserve">In our work we consider </w:t>
      </w:r>
      <w:r w:rsidR="003B0A5E">
        <w:rPr>
          <w:lang w:val="en-GB"/>
        </w:rPr>
        <w:t>identity development</w:t>
      </w:r>
      <w:r>
        <w:rPr>
          <w:lang w:val="en-GB"/>
        </w:rPr>
        <w:t xml:space="preserve"> in </w:t>
      </w:r>
      <w:r w:rsidR="00246D93">
        <w:rPr>
          <w:lang w:val="en-GB"/>
        </w:rPr>
        <w:t>a</w:t>
      </w:r>
      <w:r>
        <w:rPr>
          <w:lang w:val="en-GB"/>
        </w:rPr>
        <w:t xml:space="preserve"> </w:t>
      </w:r>
      <w:proofErr w:type="spellStart"/>
      <w:r>
        <w:rPr>
          <w:lang w:val="en-GB"/>
        </w:rPr>
        <w:t>sociocultural</w:t>
      </w:r>
      <w:proofErr w:type="spellEnd"/>
      <w:r>
        <w:rPr>
          <w:lang w:val="en-GB"/>
        </w:rPr>
        <w:t xml:space="preserve"> </w:t>
      </w:r>
      <w:r w:rsidRPr="002716D4">
        <w:rPr>
          <w:lang w:val="en-GB"/>
        </w:rPr>
        <w:t xml:space="preserve">perspective </w:t>
      </w:r>
      <w:r w:rsidR="00F23A02" w:rsidRPr="002716D4">
        <w:rPr>
          <w:lang w:val="en-GB"/>
        </w:rPr>
        <w:t>(</w:t>
      </w:r>
      <w:r w:rsidR="004114BD" w:rsidRPr="002716D4">
        <w:rPr>
          <w:lang w:val="en-GB"/>
        </w:rPr>
        <w:t>Bruner, 1991</w:t>
      </w:r>
      <w:r w:rsidR="00F23A02" w:rsidRPr="002716D4">
        <w:rPr>
          <w:lang w:val="en-GB"/>
        </w:rPr>
        <w:t xml:space="preserve">; Cole, 1996, </w:t>
      </w:r>
      <w:proofErr w:type="spellStart"/>
      <w:r w:rsidR="00F23A02" w:rsidRPr="002716D4">
        <w:rPr>
          <w:lang w:val="en-GB"/>
        </w:rPr>
        <w:t>Valsiner</w:t>
      </w:r>
      <w:proofErr w:type="spellEnd"/>
      <w:r w:rsidRPr="002716D4">
        <w:rPr>
          <w:lang w:val="en-GB"/>
        </w:rPr>
        <w:t xml:space="preserve">, </w:t>
      </w:r>
      <w:r w:rsidR="00F23A02" w:rsidRPr="002716D4">
        <w:rPr>
          <w:lang w:val="en-GB"/>
        </w:rPr>
        <w:t>2007)</w:t>
      </w:r>
      <w:r w:rsidR="000177C7">
        <w:rPr>
          <w:lang w:val="en-GB"/>
        </w:rPr>
        <w:t xml:space="preserve"> as a dialectical phenomenon</w:t>
      </w:r>
      <w:r w:rsidR="00C24658">
        <w:rPr>
          <w:lang w:val="en-GB"/>
        </w:rPr>
        <w:t xml:space="preserve">. This approach </w:t>
      </w:r>
      <w:r w:rsidR="00C24658" w:rsidRPr="00C24658">
        <w:rPr>
          <w:lang w:val="en-GB"/>
        </w:rPr>
        <w:t xml:space="preserve">makes us more attentive to </w:t>
      </w:r>
      <w:r w:rsidR="00C24658">
        <w:rPr>
          <w:lang w:val="en-GB"/>
        </w:rPr>
        <w:t xml:space="preserve">different </w:t>
      </w:r>
      <w:r w:rsidR="00C24658" w:rsidRPr="00C24658">
        <w:rPr>
          <w:lang w:val="en-GB"/>
        </w:rPr>
        <w:t>elements</w:t>
      </w:r>
      <w:r w:rsidR="00C24658">
        <w:rPr>
          <w:lang w:val="en-GB"/>
        </w:rPr>
        <w:t>:</w:t>
      </w:r>
      <w:r w:rsidR="00FA185C">
        <w:rPr>
          <w:lang w:val="en-GB"/>
        </w:rPr>
        <w:t xml:space="preserve"> every inte</w:t>
      </w:r>
      <w:r w:rsidR="0065292F">
        <w:rPr>
          <w:lang w:val="en-GB"/>
        </w:rPr>
        <w:t>raction (with other and with reality) ta</w:t>
      </w:r>
      <w:r w:rsidR="00FA185C">
        <w:rPr>
          <w:lang w:val="en-GB"/>
        </w:rPr>
        <w:t>k</w:t>
      </w:r>
      <w:r w:rsidR="0065292F">
        <w:rPr>
          <w:lang w:val="en-GB"/>
        </w:rPr>
        <w:t>es</w:t>
      </w:r>
      <w:r w:rsidR="00FA185C">
        <w:rPr>
          <w:lang w:val="en-GB"/>
        </w:rPr>
        <w:t xml:space="preserve"> place in an </w:t>
      </w:r>
      <w:r w:rsidR="00F23A02">
        <w:rPr>
          <w:lang w:val="en-GB"/>
        </w:rPr>
        <w:t xml:space="preserve">environment that is </w:t>
      </w:r>
      <w:r w:rsidR="00B52620">
        <w:rPr>
          <w:lang w:val="en-GB"/>
        </w:rPr>
        <w:t xml:space="preserve">culturally and </w:t>
      </w:r>
      <w:r w:rsidR="00B572A6">
        <w:rPr>
          <w:lang w:val="en-GB"/>
        </w:rPr>
        <w:t>historically</w:t>
      </w:r>
      <w:r w:rsidR="00B52620">
        <w:rPr>
          <w:lang w:val="en-GB"/>
        </w:rPr>
        <w:t xml:space="preserve"> situated</w:t>
      </w:r>
      <w:r w:rsidR="00FA185C">
        <w:rPr>
          <w:lang w:val="en-GB"/>
        </w:rPr>
        <w:t xml:space="preserve"> and relations are mediatised by an ensemble of tools and signs</w:t>
      </w:r>
      <w:r w:rsidR="00925FA6">
        <w:rPr>
          <w:lang w:val="en-GB"/>
        </w:rPr>
        <w:t xml:space="preserve"> (language, </w:t>
      </w:r>
      <w:r w:rsidR="00B52620">
        <w:rPr>
          <w:lang w:val="en-GB"/>
        </w:rPr>
        <w:t>representations</w:t>
      </w:r>
      <w:r w:rsidR="00925FA6">
        <w:rPr>
          <w:lang w:val="en-GB"/>
        </w:rPr>
        <w:t>)</w:t>
      </w:r>
      <w:r w:rsidR="0065292F">
        <w:rPr>
          <w:lang w:val="en-GB"/>
        </w:rPr>
        <w:t>. These signs</w:t>
      </w:r>
      <w:r w:rsidR="00FA185C">
        <w:rPr>
          <w:lang w:val="en-GB"/>
        </w:rPr>
        <w:t xml:space="preserve"> are given by the cultural context</w:t>
      </w:r>
      <w:r w:rsidR="009960F6">
        <w:rPr>
          <w:lang w:val="en-GB"/>
        </w:rPr>
        <w:t xml:space="preserve"> and which are </w:t>
      </w:r>
      <w:r w:rsidR="00F23A02">
        <w:rPr>
          <w:lang w:val="en-GB"/>
        </w:rPr>
        <w:t xml:space="preserve">seen as </w:t>
      </w:r>
      <w:proofErr w:type="gramStart"/>
      <w:r w:rsidR="00F23A02">
        <w:rPr>
          <w:lang w:val="en-GB"/>
        </w:rPr>
        <w:t>an</w:t>
      </w:r>
      <w:proofErr w:type="gramEnd"/>
      <w:r w:rsidR="00F23A02">
        <w:rPr>
          <w:lang w:val="en-GB"/>
        </w:rPr>
        <w:t xml:space="preserve"> heritage from the previous generation and in constant development</w:t>
      </w:r>
      <w:r w:rsidR="00FA185C">
        <w:rPr>
          <w:lang w:val="en-GB"/>
        </w:rPr>
        <w:t>.</w:t>
      </w:r>
      <w:r w:rsidR="00B52620" w:rsidRPr="00B52620">
        <w:rPr>
          <w:lang w:val="en-GB"/>
        </w:rPr>
        <w:t xml:space="preserve"> </w:t>
      </w:r>
      <w:r w:rsidR="00F23A02">
        <w:rPr>
          <w:lang w:val="en-GB"/>
        </w:rPr>
        <w:t>In this perspective the person is e</w:t>
      </w:r>
      <w:r w:rsidR="0065292F">
        <w:rPr>
          <w:lang w:val="en-GB"/>
        </w:rPr>
        <w:t xml:space="preserve">ngaged in a process to make </w:t>
      </w:r>
      <w:r w:rsidR="00F23A02">
        <w:rPr>
          <w:lang w:val="en-GB"/>
        </w:rPr>
        <w:t>reality significant</w:t>
      </w:r>
      <w:r w:rsidR="00B66558">
        <w:rPr>
          <w:lang w:val="en-GB"/>
        </w:rPr>
        <w:t xml:space="preserve">. As a result we postulate that nomadic identities must </w:t>
      </w:r>
      <w:r w:rsidR="00F9729F">
        <w:rPr>
          <w:lang w:val="en-GB"/>
        </w:rPr>
        <w:t>be studied</w:t>
      </w:r>
      <w:r w:rsidR="00036E84">
        <w:rPr>
          <w:lang w:val="en-GB"/>
        </w:rPr>
        <w:t xml:space="preserve"> in </w:t>
      </w:r>
      <w:r w:rsidR="00E74F4F">
        <w:rPr>
          <w:lang w:val="en-GB"/>
        </w:rPr>
        <w:t xml:space="preserve">a </w:t>
      </w:r>
      <w:proofErr w:type="spellStart"/>
      <w:r w:rsidR="00E74F4F">
        <w:rPr>
          <w:lang w:val="en-GB"/>
        </w:rPr>
        <w:t>sociocultural</w:t>
      </w:r>
      <w:proofErr w:type="spellEnd"/>
      <w:r w:rsidR="00E74F4F">
        <w:rPr>
          <w:lang w:val="en-GB"/>
        </w:rPr>
        <w:t xml:space="preserve"> perspective </w:t>
      </w:r>
      <w:r w:rsidR="00432282">
        <w:rPr>
          <w:lang w:val="en-GB"/>
        </w:rPr>
        <w:t>according to the different context</w:t>
      </w:r>
      <w:r w:rsidR="00E74F4F">
        <w:rPr>
          <w:lang w:val="en-GB"/>
        </w:rPr>
        <w:t>s</w:t>
      </w:r>
      <w:r w:rsidR="00432282">
        <w:rPr>
          <w:lang w:val="en-GB"/>
        </w:rPr>
        <w:t xml:space="preserve"> in which t</w:t>
      </w:r>
      <w:r w:rsidR="00B67E5B">
        <w:rPr>
          <w:lang w:val="en-GB"/>
        </w:rPr>
        <w:t>hey were and they are involved such as</w:t>
      </w:r>
      <w:r w:rsidR="009960F6">
        <w:rPr>
          <w:lang w:val="en-GB"/>
        </w:rPr>
        <w:t xml:space="preserve"> ethnicity, culture countr</w:t>
      </w:r>
      <w:r w:rsidR="00B747C4">
        <w:rPr>
          <w:lang w:val="en-GB"/>
        </w:rPr>
        <w:t>ies</w:t>
      </w:r>
      <w:r w:rsidR="009960F6">
        <w:rPr>
          <w:lang w:val="en-GB"/>
        </w:rPr>
        <w:t xml:space="preserve"> of origin, </w:t>
      </w:r>
      <w:proofErr w:type="gramStart"/>
      <w:r w:rsidR="009960F6">
        <w:rPr>
          <w:lang w:val="en-GB"/>
        </w:rPr>
        <w:t>culture</w:t>
      </w:r>
      <w:proofErr w:type="gramEnd"/>
      <w:r w:rsidR="009960F6">
        <w:rPr>
          <w:lang w:val="en-GB"/>
        </w:rPr>
        <w:t xml:space="preserve"> countr</w:t>
      </w:r>
      <w:r w:rsidR="000D4151">
        <w:rPr>
          <w:lang w:val="en-GB"/>
        </w:rPr>
        <w:t>ies of residence.</w:t>
      </w:r>
    </w:p>
    <w:p w:rsidR="00085B45" w:rsidRDefault="00095EB8" w:rsidP="00846113">
      <w:pPr>
        <w:pStyle w:val="Titre2"/>
        <w:rPr>
          <w:lang w:val="en-GB"/>
        </w:rPr>
      </w:pPr>
      <w:r>
        <w:rPr>
          <w:lang w:val="en-GB"/>
        </w:rPr>
        <w:lastRenderedPageBreak/>
        <w:t xml:space="preserve">1.2. </w:t>
      </w:r>
      <w:r w:rsidR="00085B45">
        <w:rPr>
          <w:lang w:val="en-GB"/>
        </w:rPr>
        <w:t>Understand the development of identity</w:t>
      </w:r>
      <w:r w:rsidR="006133C2">
        <w:rPr>
          <w:lang w:val="en-GB"/>
        </w:rPr>
        <w:t xml:space="preserve"> in multicultural context</w:t>
      </w:r>
    </w:p>
    <w:p w:rsidR="00D572B3" w:rsidRDefault="00B74C0F" w:rsidP="00846113">
      <w:pPr>
        <w:rPr>
          <w:lang w:val="en-GB"/>
        </w:rPr>
      </w:pPr>
      <w:r>
        <w:rPr>
          <w:lang w:val="en-GB"/>
        </w:rPr>
        <w:t>To understand the development of the identity, and the process of co-construction, we will first investigate contrib</w:t>
      </w:r>
      <w:r w:rsidR="005B3C11">
        <w:rPr>
          <w:lang w:val="en-GB"/>
        </w:rPr>
        <w:t>utions of the social psychology. We will then focus</w:t>
      </w:r>
      <w:r w:rsidR="009C66FE">
        <w:rPr>
          <w:lang w:val="en-GB"/>
        </w:rPr>
        <w:t xml:space="preserve"> more precisely on the development of </w:t>
      </w:r>
      <w:r w:rsidR="000177C7">
        <w:rPr>
          <w:lang w:val="en-GB"/>
        </w:rPr>
        <w:t xml:space="preserve">an </w:t>
      </w:r>
      <w:r w:rsidR="009C66FE">
        <w:rPr>
          <w:lang w:val="en-GB"/>
        </w:rPr>
        <w:t>intercultural identity.</w:t>
      </w:r>
    </w:p>
    <w:p w:rsidR="006133C2" w:rsidRDefault="00D572B3" w:rsidP="00846113">
      <w:pPr>
        <w:pStyle w:val="Titre3"/>
        <w:rPr>
          <w:lang w:val="en-GB"/>
        </w:rPr>
      </w:pPr>
      <w:r>
        <w:rPr>
          <w:lang w:val="en-GB"/>
        </w:rPr>
        <w:t>1.2.1. The identity dynamics</w:t>
      </w:r>
    </w:p>
    <w:p w:rsidR="000833B2" w:rsidRPr="00FE3CEE" w:rsidRDefault="002F1050" w:rsidP="00846113">
      <w:pPr>
        <w:rPr>
          <w:lang w:val="en-GB"/>
        </w:rPr>
      </w:pPr>
      <w:r w:rsidRPr="003F2FCC">
        <w:rPr>
          <w:lang w:val="en-GB"/>
        </w:rPr>
        <w:t xml:space="preserve">The work </w:t>
      </w:r>
      <w:r w:rsidR="005B3C11" w:rsidRPr="003F2FCC">
        <w:rPr>
          <w:lang w:val="en-GB"/>
        </w:rPr>
        <w:t xml:space="preserve">of </w:t>
      </w:r>
      <w:r w:rsidRPr="003F2FCC">
        <w:rPr>
          <w:lang w:val="en-GB"/>
        </w:rPr>
        <w:t>Erikson (1972) give</w:t>
      </w:r>
      <w:r w:rsidR="005B3C11" w:rsidRPr="003F2FCC">
        <w:rPr>
          <w:lang w:val="en-GB"/>
        </w:rPr>
        <w:t>s</w:t>
      </w:r>
      <w:r w:rsidRPr="003F2FCC">
        <w:rPr>
          <w:lang w:val="en-GB"/>
        </w:rPr>
        <w:t xml:space="preserve"> an important place to the interaction between the individual and its environment to explain </w:t>
      </w:r>
      <w:r w:rsidR="000177C7" w:rsidRPr="003F2FCC">
        <w:rPr>
          <w:lang w:val="en-GB"/>
        </w:rPr>
        <w:t xml:space="preserve">identity </w:t>
      </w:r>
      <w:r w:rsidRPr="003F2FCC">
        <w:rPr>
          <w:lang w:val="en-GB"/>
        </w:rPr>
        <w:t>development.</w:t>
      </w:r>
      <w:r w:rsidR="009960F6">
        <w:rPr>
          <w:lang w:val="en-GB"/>
        </w:rPr>
        <w:t xml:space="preserve"> I</w:t>
      </w:r>
      <w:r w:rsidR="00E6542B" w:rsidRPr="003F2FCC">
        <w:rPr>
          <w:lang w:val="en-GB"/>
        </w:rPr>
        <w:t>dentity develops throughout life</w:t>
      </w:r>
      <w:r w:rsidR="00C97390" w:rsidRPr="003F2FCC">
        <w:rPr>
          <w:lang w:val="en-GB"/>
        </w:rPr>
        <w:t xml:space="preserve"> </w:t>
      </w:r>
      <w:r w:rsidR="004B3BE6" w:rsidRPr="003F2FCC">
        <w:rPr>
          <w:lang w:val="en-GB"/>
        </w:rPr>
        <w:t>and always in opposition to others: if I’m myself it’s because I’m not someone else (</w:t>
      </w:r>
      <w:proofErr w:type="spellStart"/>
      <w:r w:rsidR="004B3BE6" w:rsidRPr="003F2FCC">
        <w:rPr>
          <w:lang w:val="en-GB"/>
        </w:rPr>
        <w:t>Lipiansky</w:t>
      </w:r>
      <w:proofErr w:type="spellEnd"/>
      <w:r w:rsidR="004B3BE6" w:rsidRPr="003F2FCC">
        <w:rPr>
          <w:lang w:val="en-GB"/>
        </w:rPr>
        <w:t>, 1993). The authors (</w:t>
      </w:r>
      <w:proofErr w:type="spellStart"/>
      <w:r w:rsidR="00BF033C" w:rsidRPr="003F2FCC">
        <w:rPr>
          <w:lang w:val="en-GB"/>
        </w:rPr>
        <w:t>Tajfel</w:t>
      </w:r>
      <w:proofErr w:type="spellEnd"/>
      <w:r w:rsidR="00BF033C" w:rsidRPr="003F2FCC">
        <w:rPr>
          <w:lang w:val="en-GB"/>
        </w:rPr>
        <w:t xml:space="preserve">, </w:t>
      </w:r>
      <w:r w:rsidR="003F2FCC">
        <w:rPr>
          <w:lang w:val="en-GB"/>
        </w:rPr>
        <w:t>1982</w:t>
      </w:r>
      <w:r w:rsidR="00BF033C" w:rsidRPr="003F2FCC">
        <w:rPr>
          <w:lang w:val="en-GB"/>
        </w:rPr>
        <w:t xml:space="preserve">; </w:t>
      </w:r>
      <w:r w:rsidR="004B3BE6" w:rsidRPr="003F2FCC">
        <w:rPr>
          <w:lang w:val="en-GB"/>
        </w:rPr>
        <w:t xml:space="preserve">Tap, </w:t>
      </w:r>
      <w:r w:rsidR="003F2FCC">
        <w:rPr>
          <w:lang w:val="en-GB"/>
        </w:rPr>
        <w:t>1986</w:t>
      </w:r>
      <w:r w:rsidR="004B3BE6" w:rsidRPr="003F2FCC">
        <w:rPr>
          <w:lang w:val="en-GB"/>
        </w:rPr>
        <w:t xml:space="preserve">; </w:t>
      </w:r>
      <w:proofErr w:type="spellStart"/>
      <w:r w:rsidR="004B3BE6" w:rsidRPr="003F2FCC">
        <w:rPr>
          <w:lang w:val="en-GB"/>
        </w:rPr>
        <w:t>Vinsonneau</w:t>
      </w:r>
      <w:proofErr w:type="spellEnd"/>
      <w:r w:rsidR="004B3BE6" w:rsidRPr="003F2FCC">
        <w:rPr>
          <w:lang w:val="en-GB"/>
        </w:rPr>
        <w:t xml:space="preserve">, 2002) distinguished two </w:t>
      </w:r>
      <w:r w:rsidR="00C97390" w:rsidRPr="003F2FCC">
        <w:rPr>
          <w:lang w:val="en-GB"/>
        </w:rPr>
        <w:t>facets</w:t>
      </w:r>
      <w:r w:rsidR="009960F6">
        <w:rPr>
          <w:lang w:val="en-GB"/>
        </w:rPr>
        <w:t xml:space="preserve"> of </w:t>
      </w:r>
      <w:r w:rsidR="004B3BE6" w:rsidRPr="003F2FCC">
        <w:rPr>
          <w:lang w:val="en-GB"/>
        </w:rPr>
        <w:t xml:space="preserve">identity, which are complementary, personal identity </w:t>
      </w:r>
      <w:r w:rsidR="00C35D84" w:rsidRPr="003F2FCC">
        <w:rPr>
          <w:lang w:val="en-GB"/>
        </w:rPr>
        <w:t>(who makes the person as a u</w:t>
      </w:r>
      <w:r w:rsidR="000833B2" w:rsidRPr="003F2FCC">
        <w:rPr>
          <w:lang w:val="en-GB"/>
        </w:rPr>
        <w:t xml:space="preserve">nique one) and social </w:t>
      </w:r>
      <w:r w:rsidR="00FE3CEE" w:rsidRPr="003F2FCC">
        <w:rPr>
          <w:lang w:val="en-GB"/>
        </w:rPr>
        <w:t>identity that</w:t>
      </w:r>
      <w:r w:rsidR="000833B2" w:rsidRPr="003F2FCC">
        <w:rPr>
          <w:lang w:val="en-GB"/>
        </w:rPr>
        <w:t xml:space="preserve"> refers to an exogenous component: membership in different groups (social, cultural). This brings Tap (</w:t>
      </w:r>
      <w:r w:rsidR="003F2FCC">
        <w:rPr>
          <w:lang w:val="en-GB"/>
        </w:rPr>
        <w:t>1986</w:t>
      </w:r>
      <w:r w:rsidR="000833B2" w:rsidRPr="003F2FCC">
        <w:rPr>
          <w:lang w:val="en-GB"/>
        </w:rPr>
        <w:t>) to emphasize that identity is constantly in-between: the individual seeks, on one</w:t>
      </w:r>
      <w:r w:rsidR="009960F6">
        <w:rPr>
          <w:lang w:val="en-GB"/>
        </w:rPr>
        <w:t xml:space="preserve"> side, to be unique, particular and</w:t>
      </w:r>
      <w:r w:rsidR="000833B2" w:rsidRPr="003F2FCC">
        <w:rPr>
          <w:lang w:val="en-GB"/>
        </w:rPr>
        <w:t xml:space="preserve"> on the other, to be recognized by the other</w:t>
      </w:r>
      <w:r w:rsidR="000848D9">
        <w:rPr>
          <w:lang w:val="en-GB"/>
        </w:rPr>
        <w:t>s</w:t>
      </w:r>
      <w:r w:rsidR="000833B2" w:rsidRPr="003F2FCC">
        <w:rPr>
          <w:lang w:val="en-GB"/>
        </w:rPr>
        <w:t xml:space="preserve">, integrated in groups. </w:t>
      </w:r>
      <w:r w:rsidR="00FE3CEE" w:rsidRPr="003F2FCC">
        <w:rPr>
          <w:lang w:val="en-GB"/>
        </w:rPr>
        <w:t xml:space="preserve">We also have to be attentive to the different groups of </w:t>
      </w:r>
      <w:r w:rsidR="00B23237" w:rsidRPr="003F2FCC">
        <w:rPr>
          <w:lang w:val="en-GB"/>
        </w:rPr>
        <w:t>affiliation</w:t>
      </w:r>
      <w:r w:rsidR="000848D9">
        <w:rPr>
          <w:lang w:val="en-GB"/>
        </w:rPr>
        <w:t xml:space="preserve"> </w:t>
      </w:r>
      <w:r w:rsidR="00747D2B">
        <w:rPr>
          <w:lang w:val="en-GB"/>
        </w:rPr>
        <w:t>“in-group”</w:t>
      </w:r>
      <w:r w:rsidR="000E3ED3">
        <w:rPr>
          <w:rFonts w:ascii="Calibri" w:hAnsi="Calibri"/>
          <w:lang w:val="en-GB"/>
        </w:rPr>
        <w:t xml:space="preserve"> </w:t>
      </w:r>
      <w:r w:rsidR="000E3ED3">
        <w:rPr>
          <w:lang w:val="en-GB"/>
        </w:rPr>
        <w:t>and “out-group</w:t>
      </w:r>
      <w:proofErr w:type="gramStart"/>
      <w:r w:rsidR="000E3ED3">
        <w:rPr>
          <w:lang w:val="en-GB"/>
        </w:rPr>
        <w:t xml:space="preserve">” </w:t>
      </w:r>
      <w:r w:rsidR="00B23237" w:rsidRPr="003F2FCC">
        <w:rPr>
          <w:lang w:val="en-GB"/>
        </w:rPr>
        <w:t xml:space="preserve"> </w:t>
      </w:r>
      <w:r w:rsidR="00FE3CEE" w:rsidRPr="003F2FCC">
        <w:rPr>
          <w:lang w:val="en-GB"/>
        </w:rPr>
        <w:t>of</w:t>
      </w:r>
      <w:proofErr w:type="gramEnd"/>
      <w:r w:rsidR="00FE3CEE" w:rsidRPr="003F2FCC">
        <w:rPr>
          <w:lang w:val="en-GB"/>
        </w:rPr>
        <w:t xml:space="preserve"> an individual</w:t>
      </w:r>
      <w:r w:rsidR="00B23237" w:rsidRPr="003F2FCC">
        <w:rPr>
          <w:lang w:val="en-GB"/>
        </w:rPr>
        <w:t xml:space="preserve"> and to the group of affiliation</w:t>
      </w:r>
      <w:r w:rsidR="00FE3CEE" w:rsidRPr="003F2FCC">
        <w:rPr>
          <w:lang w:val="en-GB"/>
        </w:rPr>
        <w:t xml:space="preserve">. </w:t>
      </w:r>
      <w:r w:rsidR="000833B2" w:rsidRPr="003F2FCC">
        <w:rPr>
          <w:lang w:val="en-GB"/>
        </w:rPr>
        <w:t xml:space="preserve">All this implies that if identity is seen as </w:t>
      </w:r>
      <w:r w:rsidR="00C57C1C" w:rsidRPr="003F2FCC">
        <w:rPr>
          <w:lang w:val="en-GB"/>
        </w:rPr>
        <w:t>uniqu</w:t>
      </w:r>
      <w:r w:rsidR="00C57C1C" w:rsidRPr="00EA3A0F">
        <w:rPr>
          <w:lang w:val="en-GB"/>
        </w:rPr>
        <w:t>e</w:t>
      </w:r>
      <w:r w:rsidR="000833B2" w:rsidRPr="00EA3A0F">
        <w:rPr>
          <w:lang w:val="en-GB"/>
        </w:rPr>
        <w:t xml:space="preserve">, </w:t>
      </w:r>
      <w:r w:rsidR="009960F6" w:rsidRPr="00EA3A0F">
        <w:rPr>
          <w:lang w:val="en-GB"/>
        </w:rPr>
        <w:t>it’s composed of</w:t>
      </w:r>
      <w:r w:rsidR="000833B2" w:rsidRPr="00EA3A0F">
        <w:rPr>
          <w:lang w:val="en-GB"/>
        </w:rPr>
        <w:t xml:space="preserve"> </w:t>
      </w:r>
      <w:r w:rsidR="00C57C1C" w:rsidRPr="00EA3A0F">
        <w:rPr>
          <w:lang w:val="en-GB"/>
        </w:rPr>
        <w:t>different belongings</w:t>
      </w:r>
      <w:r w:rsidR="000833B2" w:rsidRPr="003F2FCC">
        <w:rPr>
          <w:lang w:val="en-GB"/>
        </w:rPr>
        <w:t>. Identity is always in perpetual move</w:t>
      </w:r>
      <w:r w:rsidR="00FE3CEE" w:rsidRPr="003F2FCC">
        <w:rPr>
          <w:lang w:val="en-GB"/>
        </w:rPr>
        <w:t xml:space="preserve"> depending on the different situations faced by the person. </w:t>
      </w:r>
      <w:proofErr w:type="spellStart"/>
      <w:r w:rsidR="00FE3CEE" w:rsidRPr="003F2FCC">
        <w:rPr>
          <w:lang w:val="en-GB"/>
        </w:rPr>
        <w:t>Camilleri's</w:t>
      </w:r>
      <w:proofErr w:type="spellEnd"/>
      <w:r w:rsidR="00FE3CEE" w:rsidRPr="003F2FCC">
        <w:rPr>
          <w:lang w:val="en-GB"/>
        </w:rPr>
        <w:t xml:space="preserve"> work (1989/2006) especially highlight</w:t>
      </w:r>
      <w:r w:rsidR="009960F6">
        <w:rPr>
          <w:lang w:val="en-GB"/>
        </w:rPr>
        <w:t>s</w:t>
      </w:r>
      <w:r w:rsidR="00FE3CEE" w:rsidRPr="003F2FCC">
        <w:rPr>
          <w:lang w:val="en-GB"/>
        </w:rPr>
        <w:t xml:space="preserve"> the inextricable links that bind identity </w:t>
      </w:r>
      <w:r w:rsidR="00BF033C" w:rsidRPr="003F2FCC">
        <w:rPr>
          <w:lang w:val="en-GB"/>
        </w:rPr>
        <w:t>and the concept of</w:t>
      </w:r>
      <w:r w:rsidR="00FE3CEE" w:rsidRPr="003F2FCC">
        <w:rPr>
          <w:lang w:val="en-GB"/>
        </w:rPr>
        <w:t xml:space="preserve"> cultures (national, social) of an individual.</w:t>
      </w:r>
    </w:p>
    <w:p w:rsidR="00DB4C0A" w:rsidRDefault="00D572B3" w:rsidP="00846113">
      <w:pPr>
        <w:pStyle w:val="Titre2"/>
        <w:rPr>
          <w:lang w:val="en-GB"/>
        </w:rPr>
      </w:pPr>
      <w:r>
        <w:rPr>
          <w:lang w:val="en-GB"/>
        </w:rPr>
        <w:t>1.2.2</w:t>
      </w:r>
      <w:r w:rsidR="00DB4C0A">
        <w:rPr>
          <w:lang w:val="en-GB"/>
        </w:rPr>
        <w:t>. Development of intercultural identity</w:t>
      </w:r>
    </w:p>
    <w:p w:rsidR="00AB39CB" w:rsidRPr="00731725" w:rsidRDefault="00427E5A" w:rsidP="00846113">
      <w:pPr>
        <w:rPr>
          <w:lang w:val="en-GB"/>
        </w:rPr>
      </w:pPr>
      <w:r w:rsidRPr="00731725">
        <w:rPr>
          <w:lang w:val="en-GB"/>
        </w:rPr>
        <w:t>We intend to understand the influence of international experience on the structuring of identity be it in the fra</w:t>
      </w:r>
      <w:r w:rsidR="00BF033C">
        <w:rPr>
          <w:lang w:val="en-GB"/>
        </w:rPr>
        <w:t>me of expatriation (</w:t>
      </w:r>
      <w:proofErr w:type="spellStart"/>
      <w:r w:rsidRPr="00731725">
        <w:rPr>
          <w:lang w:val="en-GB"/>
        </w:rPr>
        <w:t>Peltonen</w:t>
      </w:r>
      <w:proofErr w:type="spellEnd"/>
      <w:r w:rsidRPr="00731725">
        <w:rPr>
          <w:lang w:val="en-GB"/>
        </w:rPr>
        <w:t>, 19</w:t>
      </w:r>
      <w:r w:rsidR="007D09B0">
        <w:rPr>
          <w:lang w:val="en-GB"/>
        </w:rPr>
        <w:t xml:space="preserve">98; </w:t>
      </w:r>
      <w:proofErr w:type="spellStart"/>
      <w:r w:rsidR="007D09B0">
        <w:rPr>
          <w:lang w:val="en-GB"/>
        </w:rPr>
        <w:t>Cerdin</w:t>
      </w:r>
      <w:proofErr w:type="spellEnd"/>
      <w:r w:rsidR="007D09B0">
        <w:rPr>
          <w:lang w:val="en-GB"/>
        </w:rPr>
        <w:t xml:space="preserve"> and </w:t>
      </w:r>
      <w:proofErr w:type="spellStart"/>
      <w:r w:rsidR="007D09B0">
        <w:rPr>
          <w:lang w:val="en-GB"/>
        </w:rPr>
        <w:t>Dubouloy</w:t>
      </w:r>
      <w:proofErr w:type="spellEnd"/>
      <w:r w:rsidRPr="00731725">
        <w:rPr>
          <w:lang w:val="en-GB"/>
        </w:rPr>
        <w:t>,</w:t>
      </w:r>
      <w:r w:rsidR="007D09B0">
        <w:rPr>
          <w:lang w:val="en-GB"/>
        </w:rPr>
        <w:t xml:space="preserve"> </w:t>
      </w:r>
      <w:r w:rsidRPr="00731725">
        <w:rPr>
          <w:lang w:val="en-GB"/>
        </w:rPr>
        <w:t xml:space="preserve">2004; </w:t>
      </w:r>
      <w:proofErr w:type="spellStart"/>
      <w:r w:rsidRPr="00731725">
        <w:rPr>
          <w:lang w:val="en-GB"/>
        </w:rPr>
        <w:t>Kohonen</w:t>
      </w:r>
      <w:proofErr w:type="spellEnd"/>
      <w:r w:rsidRPr="00731725">
        <w:rPr>
          <w:lang w:val="en-GB"/>
        </w:rPr>
        <w:t>, 2004) or broader experiences (</w:t>
      </w:r>
      <w:proofErr w:type="spellStart"/>
      <w:r w:rsidRPr="00731725">
        <w:rPr>
          <w:lang w:val="en-GB"/>
        </w:rPr>
        <w:t>Joly</w:t>
      </w:r>
      <w:proofErr w:type="spellEnd"/>
      <w:r w:rsidRPr="00731725">
        <w:rPr>
          <w:lang w:val="en-GB"/>
        </w:rPr>
        <w:t>, 1990; Fernandez, 2002)</w:t>
      </w:r>
      <w:r w:rsidR="00BF033C">
        <w:rPr>
          <w:lang w:val="en-GB"/>
        </w:rPr>
        <w:t xml:space="preserve">. </w:t>
      </w:r>
      <w:r w:rsidR="009F7714" w:rsidRPr="00731725">
        <w:rPr>
          <w:lang w:val="en-GB"/>
        </w:rPr>
        <w:t xml:space="preserve">We </w:t>
      </w:r>
      <w:r w:rsidR="009960F6">
        <w:rPr>
          <w:lang w:val="en-GB"/>
        </w:rPr>
        <w:t xml:space="preserve">have </w:t>
      </w:r>
      <w:r w:rsidR="00117171" w:rsidRPr="00731725">
        <w:rPr>
          <w:lang w:val="en-GB"/>
        </w:rPr>
        <w:t>reviewed</w:t>
      </w:r>
      <w:r w:rsidR="005B3579" w:rsidRPr="00731725">
        <w:rPr>
          <w:lang w:val="en-GB"/>
        </w:rPr>
        <w:t xml:space="preserve"> the literature fo</w:t>
      </w:r>
      <w:r w:rsidR="00F63429" w:rsidRPr="00731725">
        <w:rPr>
          <w:lang w:val="en-GB"/>
        </w:rPr>
        <w:t xml:space="preserve">cusing on the development of </w:t>
      </w:r>
      <w:r w:rsidR="005B3579" w:rsidRPr="00731725">
        <w:rPr>
          <w:lang w:val="en-GB"/>
        </w:rPr>
        <w:t>intercultural identity (</w:t>
      </w:r>
      <w:proofErr w:type="spellStart"/>
      <w:r w:rsidR="005B3579" w:rsidRPr="00731725">
        <w:rPr>
          <w:lang w:val="en-GB"/>
        </w:rPr>
        <w:t>Camilleri</w:t>
      </w:r>
      <w:proofErr w:type="spellEnd"/>
      <w:r w:rsidR="00EA6E8B">
        <w:rPr>
          <w:lang w:val="en-GB"/>
        </w:rPr>
        <w:t xml:space="preserve"> 1989/2006</w:t>
      </w:r>
      <w:r w:rsidR="009F7714" w:rsidRPr="00731725">
        <w:rPr>
          <w:lang w:val="en-GB"/>
        </w:rPr>
        <w:t xml:space="preserve">; </w:t>
      </w:r>
      <w:proofErr w:type="spellStart"/>
      <w:r w:rsidR="00C5501C">
        <w:rPr>
          <w:lang w:val="en-GB"/>
        </w:rPr>
        <w:lastRenderedPageBreak/>
        <w:t>Camilleri</w:t>
      </w:r>
      <w:proofErr w:type="spellEnd"/>
      <w:r w:rsidR="00C5501C">
        <w:rPr>
          <w:lang w:val="en-GB"/>
        </w:rPr>
        <w:t xml:space="preserve"> and </w:t>
      </w:r>
      <w:proofErr w:type="spellStart"/>
      <w:r w:rsidR="00C5501C">
        <w:rPr>
          <w:lang w:val="en-GB"/>
        </w:rPr>
        <w:t>Malewska-Peyre</w:t>
      </w:r>
      <w:proofErr w:type="spellEnd"/>
      <w:r w:rsidR="00C5501C">
        <w:rPr>
          <w:lang w:val="en-GB"/>
        </w:rPr>
        <w:t xml:space="preserve">, 1997, </w:t>
      </w:r>
      <w:proofErr w:type="spellStart"/>
      <w:r w:rsidR="009F7714" w:rsidRPr="00731725">
        <w:rPr>
          <w:lang w:val="en-GB"/>
        </w:rPr>
        <w:t>Clanet</w:t>
      </w:r>
      <w:proofErr w:type="spellEnd"/>
      <w:r w:rsidR="009F7714" w:rsidRPr="00731725">
        <w:rPr>
          <w:lang w:val="en-GB"/>
        </w:rPr>
        <w:t>, 1990</w:t>
      </w:r>
      <w:r w:rsidR="007D09B0">
        <w:rPr>
          <w:lang w:val="en-GB"/>
        </w:rPr>
        <w:t>/1993</w:t>
      </w:r>
      <w:r w:rsidR="009F7714" w:rsidRPr="00731725">
        <w:rPr>
          <w:lang w:val="en-GB"/>
        </w:rPr>
        <w:t>). According to Bennett</w:t>
      </w:r>
      <w:r w:rsidR="00A750DD">
        <w:rPr>
          <w:lang w:val="en-GB"/>
        </w:rPr>
        <w:t xml:space="preserve"> developmental model of intercultural sensitivity</w:t>
      </w:r>
      <w:r w:rsidR="00BF033C">
        <w:rPr>
          <w:lang w:val="en-GB"/>
        </w:rPr>
        <w:t xml:space="preserve"> (1993)</w:t>
      </w:r>
      <w:r w:rsidR="009F7714" w:rsidRPr="00731725">
        <w:rPr>
          <w:lang w:val="en-GB"/>
        </w:rPr>
        <w:t xml:space="preserve">, </w:t>
      </w:r>
      <w:r w:rsidR="00C20EA1" w:rsidRPr="00731725">
        <w:rPr>
          <w:lang w:val="en-GB"/>
        </w:rPr>
        <w:t xml:space="preserve">the </w:t>
      </w:r>
      <w:r w:rsidR="00AE3C71" w:rsidRPr="00731725">
        <w:rPr>
          <w:lang w:val="en-GB"/>
        </w:rPr>
        <w:t>individual progress</w:t>
      </w:r>
      <w:r w:rsidR="009960F6">
        <w:rPr>
          <w:lang w:val="en-GB"/>
        </w:rPr>
        <w:t>es</w:t>
      </w:r>
      <w:r w:rsidR="00C20EA1" w:rsidRPr="00731725">
        <w:rPr>
          <w:lang w:val="en-GB"/>
        </w:rPr>
        <w:t xml:space="preserve"> from an ethnocentric approach to a more ethno relative one. </w:t>
      </w:r>
      <w:r w:rsidR="000E4088" w:rsidRPr="00731725">
        <w:rPr>
          <w:lang w:val="en-GB"/>
        </w:rPr>
        <w:t>The last step of this process consists in the integration of cultural difference</w:t>
      </w:r>
      <w:r w:rsidR="00EA6E8B">
        <w:rPr>
          <w:lang w:val="en-GB"/>
        </w:rPr>
        <w:t>s</w:t>
      </w:r>
      <w:r w:rsidR="000E4088" w:rsidRPr="00731725">
        <w:rPr>
          <w:lang w:val="en-GB"/>
        </w:rPr>
        <w:t xml:space="preserve"> and leads to the construction of a multicultural identity. </w:t>
      </w:r>
      <w:r w:rsidR="00117171" w:rsidRPr="00731725">
        <w:rPr>
          <w:lang w:val="en-GB"/>
        </w:rPr>
        <w:t>S</w:t>
      </w:r>
      <w:r w:rsidR="00AE3C71" w:rsidRPr="00731725">
        <w:rPr>
          <w:lang w:val="en-GB"/>
        </w:rPr>
        <w:t>ome</w:t>
      </w:r>
      <w:r w:rsidR="00117171" w:rsidRPr="00731725">
        <w:rPr>
          <w:lang w:val="en-GB"/>
        </w:rPr>
        <w:t xml:space="preserve"> individuals</w:t>
      </w:r>
      <w:r w:rsidR="00AE3C71" w:rsidRPr="00731725">
        <w:rPr>
          <w:lang w:val="en-GB"/>
        </w:rPr>
        <w:t xml:space="preserve"> will become “multicultural beings” shifting their behaviour appropriately according to the context. They succeed in this perilous exercise </w:t>
      </w:r>
      <w:r w:rsidR="00D12C22" w:rsidRPr="00731725">
        <w:rPr>
          <w:lang w:val="en-GB"/>
        </w:rPr>
        <w:t>by self-refle</w:t>
      </w:r>
      <w:r w:rsidR="00F11DFA" w:rsidRPr="00731725">
        <w:rPr>
          <w:lang w:val="en-GB"/>
        </w:rPr>
        <w:t>xively defining their identity.</w:t>
      </w:r>
      <w:r w:rsidR="00D12C22" w:rsidRPr="00731725">
        <w:rPr>
          <w:lang w:val="en-GB"/>
        </w:rPr>
        <w:t xml:space="preserve"> The experience is different for </w:t>
      </w:r>
      <w:r w:rsidR="00F11DFA" w:rsidRPr="00731725">
        <w:rPr>
          <w:lang w:val="en-GB"/>
        </w:rPr>
        <w:t xml:space="preserve">some </w:t>
      </w:r>
      <w:r w:rsidR="00D12C22" w:rsidRPr="00731725">
        <w:rPr>
          <w:lang w:val="en-GB"/>
        </w:rPr>
        <w:t xml:space="preserve">others </w:t>
      </w:r>
      <w:r w:rsidR="00F11DFA" w:rsidRPr="00731725">
        <w:rPr>
          <w:lang w:val="en-GB"/>
        </w:rPr>
        <w:t>who</w:t>
      </w:r>
      <w:r w:rsidR="00AB39CB" w:rsidRPr="00731725">
        <w:rPr>
          <w:lang w:val="en-GB"/>
        </w:rPr>
        <w:t xml:space="preserve"> are l</w:t>
      </w:r>
      <w:r w:rsidR="00D92FC1" w:rsidRPr="00731725">
        <w:rPr>
          <w:lang w:val="en-GB"/>
        </w:rPr>
        <w:t>oosing their cultural identity</w:t>
      </w:r>
      <w:r w:rsidR="00AB39CB" w:rsidRPr="00731725">
        <w:rPr>
          <w:lang w:val="en-GB"/>
        </w:rPr>
        <w:t xml:space="preserve"> without adapting to the one of their host culture. </w:t>
      </w:r>
      <w:r w:rsidR="009E7420" w:rsidRPr="00731725">
        <w:rPr>
          <w:lang w:val="en-GB"/>
        </w:rPr>
        <w:t xml:space="preserve"> </w:t>
      </w:r>
    </w:p>
    <w:p w:rsidR="00823C37" w:rsidRDefault="00823C37" w:rsidP="00846113">
      <w:pPr>
        <w:rPr>
          <w:lang w:val="en-GB"/>
        </w:rPr>
      </w:pPr>
      <w:r w:rsidRPr="00731725">
        <w:rPr>
          <w:lang w:val="en-GB"/>
        </w:rPr>
        <w:t xml:space="preserve">Thus </w:t>
      </w:r>
      <w:r w:rsidR="00BE76FE" w:rsidRPr="00731725">
        <w:rPr>
          <w:lang w:val="en-GB"/>
        </w:rPr>
        <w:t xml:space="preserve">for </w:t>
      </w:r>
      <w:r w:rsidRPr="00731725">
        <w:rPr>
          <w:lang w:val="en-GB"/>
        </w:rPr>
        <w:t>the individual</w:t>
      </w:r>
      <w:r w:rsidR="00BE76FE" w:rsidRPr="00731725">
        <w:rPr>
          <w:lang w:val="en-GB"/>
        </w:rPr>
        <w:t xml:space="preserve"> the</w:t>
      </w:r>
      <w:r w:rsidRPr="00731725">
        <w:rPr>
          <w:lang w:val="en-GB"/>
        </w:rPr>
        <w:t xml:space="preserve"> identity </w:t>
      </w:r>
      <w:proofErr w:type="spellStart"/>
      <w:r w:rsidRPr="00731725">
        <w:rPr>
          <w:lang w:val="en-GB"/>
        </w:rPr>
        <w:t>structuration</w:t>
      </w:r>
      <w:proofErr w:type="spellEnd"/>
      <w:r w:rsidRPr="00731725">
        <w:rPr>
          <w:lang w:val="en-GB"/>
        </w:rPr>
        <w:t xml:space="preserve"> appears like a complex process whose</w:t>
      </w:r>
      <w:r w:rsidR="00BE76FE" w:rsidRPr="00731725">
        <w:rPr>
          <w:lang w:val="en-GB"/>
        </w:rPr>
        <w:t xml:space="preserve"> challenge is to maintain some kind of </w:t>
      </w:r>
      <w:r w:rsidR="00D572B3" w:rsidRPr="00731725">
        <w:rPr>
          <w:lang w:val="en-GB"/>
        </w:rPr>
        <w:t>unity</w:t>
      </w:r>
      <w:r w:rsidR="00BE76FE" w:rsidRPr="00731725">
        <w:rPr>
          <w:lang w:val="en-GB"/>
        </w:rPr>
        <w:t xml:space="preserve"> while trying to adapt multifaceted bel</w:t>
      </w:r>
      <w:r w:rsidR="00D572B3">
        <w:rPr>
          <w:lang w:val="en-GB"/>
        </w:rPr>
        <w:t>ongings and to manage conflict</w:t>
      </w:r>
      <w:r w:rsidR="00BE76FE" w:rsidRPr="00731725">
        <w:rPr>
          <w:lang w:val="en-GB"/>
        </w:rPr>
        <w:t xml:space="preserve"> situations. This process proved to be particularly delicate </w:t>
      </w:r>
      <w:r w:rsidR="000B531C" w:rsidRPr="00731725">
        <w:rPr>
          <w:lang w:val="en-GB"/>
        </w:rPr>
        <w:t>for people</w:t>
      </w:r>
      <w:r w:rsidR="00BE76FE" w:rsidRPr="00731725">
        <w:rPr>
          <w:lang w:val="en-GB"/>
        </w:rPr>
        <w:t xml:space="preserve"> facing a new culture.</w:t>
      </w:r>
    </w:p>
    <w:p w:rsidR="00E06BB4" w:rsidRDefault="00095EB8" w:rsidP="00846113">
      <w:pPr>
        <w:pStyle w:val="Titre1"/>
        <w:rPr>
          <w:lang w:val="en-GB"/>
        </w:rPr>
      </w:pPr>
      <w:r>
        <w:rPr>
          <w:lang w:val="en-GB"/>
        </w:rPr>
        <w:t xml:space="preserve">2. </w:t>
      </w:r>
      <w:r w:rsidR="00E06BB4">
        <w:rPr>
          <w:lang w:val="en-GB"/>
        </w:rPr>
        <w:t>Methodology</w:t>
      </w:r>
    </w:p>
    <w:p w:rsidR="008A24B7" w:rsidRPr="008A24B7" w:rsidRDefault="008A24B7" w:rsidP="00846113">
      <w:pPr>
        <w:rPr>
          <w:lang w:val="en-US"/>
        </w:rPr>
      </w:pPr>
      <w:r w:rsidRPr="008A24B7">
        <w:rPr>
          <w:lang w:val="en-US"/>
        </w:rPr>
        <w:t xml:space="preserve">Because we start from two different populations and two different studies, our </w:t>
      </w:r>
      <w:r>
        <w:rPr>
          <w:lang w:val="en-US"/>
        </w:rPr>
        <w:t>methodological design</w:t>
      </w:r>
      <w:r w:rsidRPr="008A24B7">
        <w:rPr>
          <w:lang w:val="en-US"/>
        </w:rPr>
        <w:t xml:space="preserve"> is original. We therefore present </w:t>
      </w:r>
      <w:r>
        <w:rPr>
          <w:lang w:val="en-US"/>
        </w:rPr>
        <w:t xml:space="preserve">our methodology </w:t>
      </w:r>
      <w:r w:rsidRPr="008A24B7">
        <w:rPr>
          <w:lang w:val="en-US"/>
        </w:rPr>
        <w:t xml:space="preserve">in three steps: first the methodology used in the first </w:t>
      </w:r>
      <w:r>
        <w:rPr>
          <w:lang w:val="en-US"/>
        </w:rPr>
        <w:t>study about young</w:t>
      </w:r>
      <w:r w:rsidR="009960F6">
        <w:rPr>
          <w:lang w:val="en-US"/>
        </w:rPr>
        <w:t xml:space="preserve"> people</w:t>
      </w:r>
      <w:r>
        <w:rPr>
          <w:lang w:val="en-US"/>
        </w:rPr>
        <w:t>’s in geographical itinerancy;</w:t>
      </w:r>
      <w:r w:rsidRPr="008A24B7">
        <w:rPr>
          <w:lang w:val="en-US"/>
        </w:rPr>
        <w:t xml:space="preserve"> </w:t>
      </w:r>
      <w:r>
        <w:rPr>
          <w:lang w:val="en-US"/>
        </w:rPr>
        <w:t>second</w:t>
      </w:r>
      <w:r w:rsidRPr="008A24B7">
        <w:rPr>
          <w:lang w:val="en-US"/>
        </w:rPr>
        <w:t xml:space="preserve"> the metho</w:t>
      </w:r>
      <w:r>
        <w:rPr>
          <w:lang w:val="en-US"/>
        </w:rPr>
        <w:t xml:space="preserve">dology used in the second </w:t>
      </w:r>
      <w:r w:rsidR="004B4967">
        <w:rPr>
          <w:lang w:val="en-US"/>
        </w:rPr>
        <w:t>research</w:t>
      </w:r>
      <w:r w:rsidR="00AA7DF2">
        <w:rPr>
          <w:lang w:val="en-US"/>
        </w:rPr>
        <w:t xml:space="preserve"> about international executives</w:t>
      </w:r>
      <w:r w:rsidR="00085F55">
        <w:rPr>
          <w:lang w:val="en-US"/>
        </w:rPr>
        <w:t xml:space="preserve"> in a big four in </w:t>
      </w:r>
      <w:r w:rsidR="00EA3A0F">
        <w:rPr>
          <w:lang w:val="en-US"/>
        </w:rPr>
        <w:t>Luxemburg</w:t>
      </w:r>
      <w:r>
        <w:rPr>
          <w:lang w:val="en-US"/>
        </w:rPr>
        <w:t xml:space="preserve">; third we will justify the interest </w:t>
      </w:r>
      <w:r w:rsidR="004B4967">
        <w:rPr>
          <w:lang w:val="en-US"/>
        </w:rPr>
        <w:t>of</w:t>
      </w:r>
      <w:r>
        <w:rPr>
          <w:lang w:val="en-US"/>
        </w:rPr>
        <w:t xml:space="preserve"> regroup</w:t>
      </w:r>
      <w:r w:rsidR="004B4967">
        <w:rPr>
          <w:lang w:val="en-US"/>
        </w:rPr>
        <w:t>ing</w:t>
      </w:r>
      <w:r w:rsidR="009960F6">
        <w:rPr>
          <w:lang w:val="en-US"/>
        </w:rPr>
        <w:t xml:space="preserve"> the</w:t>
      </w:r>
      <w:r w:rsidR="00AA7DF2">
        <w:rPr>
          <w:lang w:val="en-US"/>
        </w:rPr>
        <w:t>s</w:t>
      </w:r>
      <w:r w:rsidR="009960F6">
        <w:rPr>
          <w:lang w:val="en-US"/>
        </w:rPr>
        <w:t>e</w:t>
      </w:r>
      <w:r w:rsidR="00AA7DF2">
        <w:rPr>
          <w:lang w:val="en-US"/>
        </w:rPr>
        <w:t xml:space="preserve"> two studies</w:t>
      </w:r>
      <w:r>
        <w:rPr>
          <w:lang w:val="en-US"/>
        </w:rPr>
        <w:t xml:space="preserve"> and the methodology used </w:t>
      </w:r>
      <w:r w:rsidR="004B4967">
        <w:rPr>
          <w:lang w:val="en-US"/>
        </w:rPr>
        <w:t xml:space="preserve">to study </w:t>
      </w:r>
      <w:r w:rsidRPr="008A24B7">
        <w:rPr>
          <w:lang w:val="en-US"/>
        </w:rPr>
        <w:t>the emergence of different expressions of nomadic identity.</w:t>
      </w:r>
      <w:r w:rsidR="006C04A6">
        <w:rPr>
          <w:lang w:val="en-US"/>
        </w:rPr>
        <w:t xml:space="preserve"> </w:t>
      </w:r>
    </w:p>
    <w:p w:rsidR="00F338B9" w:rsidRDefault="00095EB8" w:rsidP="00846113">
      <w:pPr>
        <w:pStyle w:val="Titre2"/>
        <w:rPr>
          <w:lang w:val="en-GB"/>
        </w:rPr>
      </w:pPr>
      <w:r>
        <w:rPr>
          <w:lang w:val="en-GB"/>
        </w:rPr>
        <w:t xml:space="preserve">2.1. </w:t>
      </w:r>
      <w:r w:rsidR="00BE0CA3">
        <w:rPr>
          <w:lang w:val="en-GB"/>
        </w:rPr>
        <w:t>St</w:t>
      </w:r>
      <w:r w:rsidR="008A24B7">
        <w:rPr>
          <w:lang w:val="en-GB"/>
        </w:rPr>
        <w:t>udying geographical itinerancy</w:t>
      </w:r>
    </w:p>
    <w:p w:rsidR="00835BD0" w:rsidRDefault="006D6B53" w:rsidP="00846113">
      <w:pPr>
        <w:rPr>
          <w:lang w:val="en-GB"/>
        </w:rPr>
      </w:pPr>
      <w:r w:rsidRPr="007D09B0">
        <w:rPr>
          <w:lang w:val="en-GB"/>
        </w:rPr>
        <w:t xml:space="preserve">We choose a comprehensive approach </w:t>
      </w:r>
      <w:r w:rsidR="00876ABF" w:rsidRPr="007D09B0">
        <w:rPr>
          <w:lang w:val="en-GB"/>
        </w:rPr>
        <w:t xml:space="preserve">(see for example </w:t>
      </w:r>
      <w:proofErr w:type="spellStart"/>
      <w:r w:rsidR="007D09B0">
        <w:rPr>
          <w:lang w:val="en-GB"/>
        </w:rPr>
        <w:t>Charmillot</w:t>
      </w:r>
      <w:proofErr w:type="spellEnd"/>
      <w:r w:rsidR="007D09B0">
        <w:rPr>
          <w:lang w:val="en-GB"/>
        </w:rPr>
        <w:t xml:space="preserve"> and</w:t>
      </w:r>
      <w:r w:rsidR="00876ABF" w:rsidRPr="007D09B0">
        <w:rPr>
          <w:lang w:val="en-GB"/>
        </w:rPr>
        <w:t xml:space="preserve"> </w:t>
      </w:r>
      <w:proofErr w:type="spellStart"/>
      <w:r w:rsidR="00876ABF" w:rsidRPr="007D09B0">
        <w:rPr>
          <w:lang w:val="en-GB"/>
        </w:rPr>
        <w:t>Seferdjelil</w:t>
      </w:r>
      <w:proofErr w:type="spellEnd"/>
      <w:r w:rsidR="007D09B0">
        <w:rPr>
          <w:lang w:val="en-GB"/>
        </w:rPr>
        <w:t>, 2002</w:t>
      </w:r>
      <w:r w:rsidR="00876ABF" w:rsidRPr="007D09B0">
        <w:rPr>
          <w:lang w:val="en-GB"/>
        </w:rPr>
        <w:t xml:space="preserve">) </w:t>
      </w:r>
      <w:r w:rsidRPr="007D09B0">
        <w:rPr>
          <w:lang w:val="en-GB"/>
        </w:rPr>
        <w:t xml:space="preserve">to collect our data. We wanted to </w:t>
      </w:r>
      <w:r w:rsidR="00B74C0F" w:rsidRPr="007D09B0">
        <w:rPr>
          <w:lang w:val="en-GB"/>
        </w:rPr>
        <w:t>investigate</w:t>
      </w:r>
      <w:r w:rsidRPr="007D09B0">
        <w:rPr>
          <w:lang w:val="en-GB"/>
        </w:rPr>
        <w:t xml:space="preserve"> how young people in geographical itinerancy define themselves and how, in this discourse, appear some categories that could inform us </w:t>
      </w:r>
      <w:r w:rsidRPr="007D09B0">
        <w:rPr>
          <w:lang w:val="en-GB"/>
        </w:rPr>
        <w:lastRenderedPageBreak/>
        <w:t xml:space="preserve">about the co-construction of nomadic identities. Our goal was to let emerge, from the field, the different faces of </w:t>
      </w:r>
      <w:r w:rsidR="00876ABF" w:rsidRPr="007D09B0">
        <w:rPr>
          <w:lang w:val="en-GB"/>
        </w:rPr>
        <w:t>nomadic</w:t>
      </w:r>
      <w:r w:rsidRPr="007D09B0">
        <w:rPr>
          <w:lang w:val="en-GB"/>
        </w:rPr>
        <w:t xml:space="preserve"> id</w:t>
      </w:r>
      <w:r w:rsidR="00876ABF" w:rsidRPr="007D09B0">
        <w:rPr>
          <w:lang w:val="en-GB"/>
        </w:rPr>
        <w:t>entities. We therefor</w:t>
      </w:r>
      <w:r w:rsidR="00EA6E8B" w:rsidRPr="007D09B0">
        <w:rPr>
          <w:lang w:val="en-GB"/>
        </w:rPr>
        <w:t>e</w:t>
      </w:r>
      <w:r w:rsidR="00876ABF" w:rsidRPr="007D09B0">
        <w:rPr>
          <w:lang w:val="en-GB"/>
        </w:rPr>
        <w:t xml:space="preserve"> interview</w:t>
      </w:r>
      <w:r w:rsidR="00835BD0" w:rsidRPr="007D09B0">
        <w:rPr>
          <w:lang w:val="en-GB"/>
        </w:rPr>
        <w:t xml:space="preserve"> (semi-</w:t>
      </w:r>
      <w:r w:rsidR="0010746D" w:rsidRPr="007D09B0">
        <w:rPr>
          <w:lang w:val="en-GB"/>
        </w:rPr>
        <w:t>directive</w:t>
      </w:r>
      <w:r w:rsidR="00835BD0" w:rsidRPr="007D09B0">
        <w:rPr>
          <w:lang w:val="en-GB"/>
        </w:rPr>
        <w:t xml:space="preserve"> interview)</w:t>
      </w:r>
      <w:r w:rsidR="00EA6E8B" w:rsidRPr="007D09B0">
        <w:rPr>
          <w:lang w:val="en-GB"/>
        </w:rPr>
        <w:t xml:space="preserve"> </w:t>
      </w:r>
      <w:r w:rsidR="00876ABF" w:rsidRPr="007D09B0">
        <w:rPr>
          <w:lang w:val="en-GB"/>
        </w:rPr>
        <w:t xml:space="preserve">twice, </w:t>
      </w:r>
      <w:r w:rsidRPr="007D09B0">
        <w:rPr>
          <w:lang w:val="en-GB"/>
        </w:rPr>
        <w:t xml:space="preserve">13 </w:t>
      </w:r>
      <w:r w:rsidR="009960F6">
        <w:rPr>
          <w:lang w:val="en-GB"/>
        </w:rPr>
        <w:t>French speaking teenagers</w:t>
      </w:r>
      <w:r w:rsidRPr="007D09B0">
        <w:rPr>
          <w:lang w:val="en-GB"/>
        </w:rPr>
        <w:t xml:space="preserve"> in geographical </w:t>
      </w:r>
      <w:r w:rsidR="00835BD0" w:rsidRPr="007D09B0">
        <w:rPr>
          <w:lang w:val="en-GB"/>
        </w:rPr>
        <w:t xml:space="preserve">itinerancy and their parents </w:t>
      </w:r>
      <w:r w:rsidRPr="007D09B0">
        <w:rPr>
          <w:lang w:val="en-GB"/>
        </w:rPr>
        <w:t xml:space="preserve">in three different </w:t>
      </w:r>
      <w:r w:rsidR="00876ABF" w:rsidRPr="007D09B0">
        <w:rPr>
          <w:lang w:val="en-GB"/>
        </w:rPr>
        <w:t>countries</w:t>
      </w:r>
      <w:r w:rsidRPr="007D09B0">
        <w:rPr>
          <w:lang w:val="en-GB"/>
        </w:rPr>
        <w:t xml:space="preserve"> </w:t>
      </w:r>
      <w:r w:rsidR="00876ABF" w:rsidRPr="007D09B0">
        <w:rPr>
          <w:lang w:val="en-GB"/>
        </w:rPr>
        <w:t>(Switzerland, Turkey and India). All the interview</w:t>
      </w:r>
      <w:r w:rsidR="0010746D" w:rsidRPr="007D09B0">
        <w:rPr>
          <w:lang w:val="en-GB"/>
        </w:rPr>
        <w:t>s</w:t>
      </w:r>
      <w:r w:rsidR="00876ABF" w:rsidRPr="007D09B0">
        <w:rPr>
          <w:lang w:val="en-GB"/>
        </w:rPr>
        <w:t xml:space="preserve"> were</w:t>
      </w:r>
      <w:r w:rsidR="00835BD0" w:rsidRPr="007D09B0">
        <w:rPr>
          <w:lang w:val="en-GB"/>
        </w:rPr>
        <w:t xml:space="preserve"> transcribed and</w:t>
      </w:r>
      <w:r w:rsidR="00876ABF" w:rsidRPr="007D09B0">
        <w:rPr>
          <w:lang w:val="en-GB"/>
        </w:rPr>
        <w:t xml:space="preserve"> analysed with a content analysis method</w:t>
      </w:r>
      <w:r w:rsidR="002716D4" w:rsidRPr="007D09B0">
        <w:rPr>
          <w:lang w:val="en-GB"/>
        </w:rPr>
        <w:t xml:space="preserve">. </w:t>
      </w:r>
      <w:r w:rsidR="00B23237" w:rsidRPr="007D09B0">
        <w:rPr>
          <w:lang w:val="en-GB"/>
        </w:rPr>
        <w:t>For the purpose of this article we have decided to a</w:t>
      </w:r>
      <w:r w:rsidR="00F64124" w:rsidRPr="007D09B0">
        <w:rPr>
          <w:lang w:val="en-GB"/>
        </w:rPr>
        <w:t xml:space="preserve">nalyse more precisely </w:t>
      </w:r>
      <w:r w:rsidR="00CF7A0B" w:rsidRPr="007D09B0">
        <w:rPr>
          <w:lang w:val="en-GB"/>
        </w:rPr>
        <w:t>five</w:t>
      </w:r>
      <w:r w:rsidR="00F64124" w:rsidRPr="007D09B0">
        <w:rPr>
          <w:lang w:val="en-GB"/>
        </w:rPr>
        <w:t xml:space="preserve"> cases</w:t>
      </w:r>
      <w:r w:rsidR="00B23237" w:rsidRPr="007D09B0">
        <w:rPr>
          <w:lang w:val="en-GB"/>
        </w:rPr>
        <w:t>: Isabelle (</w:t>
      </w:r>
      <w:r w:rsidR="009960F6">
        <w:rPr>
          <w:lang w:val="en-GB"/>
        </w:rPr>
        <w:t>F</w:t>
      </w:r>
      <w:r w:rsidR="00933BA4" w:rsidRPr="007D09B0">
        <w:rPr>
          <w:lang w:val="en-GB"/>
        </w:rPr>
        <w:t>rench</w:t>
      </w:r>
      <w:r w:rsidR="00764E7E" w:rsidRPr="007D09B0">
        <w:rPr>
          <w:lang w:val="en-GB"/>
        </w:rPr>
        <w:t>,</w:t>
      </w:r>
      <w:r w:rsidR="00933BA4" w:rsidRPr="007D09B0">
        <w:rPr>
          <w:lang w:val="en-GB"/>
        </w:rPr>
        <w:t xml:space="preserve"> </w:t>
      </w:r>
      <w:r w:rsidR="00B23237" w:rsidRPr="007D09B0">
        <w:rPr>
          <w:lang w:val="en-GB"/>
        </w:rPr>
        <w:t xml:space="preserve">17), </w:t>
      </w:r>
      <w:r w:rsidR="006235BF" w:rsidRPr="007D09B0">
        <w:rPr>
          <w:lang w:val="en-GB"/>
        </w:rPr>
        <w:t>Louis</w:t>
      </w:r>
      <w:r w:rsidR="00B23237" w:rsidRPr="007D09B0">
        <w:rPr>
          <w:lang w:val="en-GB"/>
        </w:rPr>
        <w:t xml:space="preserve"> (</w:t>
      </w:r>
      <w:r w:rsidR="00C46663" w:rsidRPr="007D09B0">
        <w:rPr>
          <w:lang w:val="en-GB"/>
        </w:rPr>
        <w:t>17</w:t>
      </w:r>
      <w:proofErr w:type="gramStart"/>
      <w:r w:rsidR="00C46663" w:rsidRPr="007D09B0">
        <w:rPr>
          <w:lang w:val="en-GB"/>
        </w:rPr>
        <w:t>,</w:t>
      </w:r>
      <w:r w:rsidR="009960F6">
        <w:rPr>
          <w:lang w:val="en-GB"/>
        </w:rPr>
        <w:t>F</w:t>
      </w:r>
      <w:r w:rsidR="00933BA4" w:rsidRPr="007D09B0">
        <w:rPr>
          <w:lang w:val="en-GB"/>
        </w:rPr>
        <w:t>rench</w:t>
      </w:r>
      <w:proofErr w:type="gramEnd"/>
      <w:r w:rsidR="00C46663" w:rsidRPr="007D09B0">
        <w:rPr>
          <w:lang w:val="en-GB"/>
        </w:rPr>
        <w:t>)</w:t>
      </w:r>
      <w:r w:rsidR="00933BA4" w:rsidRPr="007D09B0">
        <w:rPr>
          <w:lang w:val="en-GB"/>
        </w:rPr>
        <w:t xml:space="preserve">, </w:t>
      </w:r>
      <w:proofErr w:type="spellStart"/>
      <w:r w:rsidR="009960F6">
        <w:rPr>
          <w:lang w:val="en-GB"/>
        </w:rPr>
        <w:t>Matthieu</w:t>
      </w:r>
      <w:proofErr w:type="spellEnd"/>
      <w:r w:rsidR="009960F6">
        <w:rPr>
          <w:lang w:val="en-GB"/>
        </w:rPr>
        <w:t xml:space="preserve"> (F</w:t>
      </w:r>
      <w:r w:rsidR="00CF7A0B" w:rsidRPr="007D09B0">
        <w:rPr>
          <w:lang w:val="en-GB"/>
        </w:rPr>
        <w:t xml:space="preserve">rench, 17), </w:t>
      </w:r>
      <w:proofErr w:type="spellStart"/>
      <w:r w:rsidR="00404B55" w:rsidRPr="007D09B0">
        <w:rPr>
          <w:lang w:val="en-GB"/>
        </w:rPr>
        <w:t>Nour</w:t>
      </w:r>
      <w:proofErr w:type="spellEnd"/>
      <w:r w:rsidR="00B23237" w:rsidRPr="007D09B0">
        <w:rPr>
          <w:lang w:val="en-GB"/>
        </w:rPr>
        <w:t xml:space="preserve"> (</w:t>
      </w:r>
      <w:r w:rsidR="00EA6E8B" w:rsidRPr="007D09B0">
        <w:rPr>
          <w:lang w:val="en-GB"/>
        </w:rPr>
        <w:t>Tunisian</w:t>
      </w:r>
      <w:r w:rsidR="00CF7A0B" w:rsidRPr="007D09B0">
        <w:rPr>
          <w:lang w:val="en-GB"/>
        </w:rPr>
        <w:t xml:space="preserve">, </w:t>
      </w:r>
      <w:r w:rsidR="00B23237" w:rsidRPr="007D09B0">
        <w:rPr>
          <w:lang w:val="en-GB"/>
        </w:rPr>
        <w:t>16</w:t>
      </w:r>
      <w:r w:rsidR="00CF7A0B" w:rsidRPr="007D09B0">
        <w:rPr>
          <w:lang w:val="en-GB"/>
        </w:rPr>
        <w:t>), Zoe (Swiss and Portuguese, 17).</w:t>
      </w:r>
    </w:p>
    <w:p w:rsidR="00F338B9" w:rsidRPr="00F338B9" w:rsidRDefault="00095EB8" w:rsidP="00846113">
      <w:pPr>
        <w:pStyle w:val="Titre2"/>
        <w:rPr>
          <w:lang w:val="en-GB"/>
        </w:rPr>
      </w:pPr>
      <w:r>
        <w:rPr>
          <w:lang w:val="en-GB"/>
        </w:rPr>
        <w:t xml:space="preserve">2.2. </w:t>
      </w:r>
      <w:r w:rsidR="00F338B9" w:rsidRPr="00F338B9">
        <w:rPr>
          <w:lang w:val="en-GB"/>
        </w:rPr>
        <w:t>Studying businessmen</w:t>
      </w:r>
    </w:p>
    <w:p w:rsidR="00E06BB4" w:rsidRPr="00731725" w:rsidRDefault="00E06BB4" w:rsidP="00846113">
      <w:pPr>
        <w:rPr>
          <w:lang w:val="en-GB"/>
        </w:rPr>
      </w:pPr>
      <w:r w:rsidRPr="00B05EA3">
        <w:rPr>
          <w:lang w:val="en-GB"/>
        </w:rPr>
        <w:t>We have conducted semi-directive interviews with ten international businessm</w:t>
      </w:r>
      <w:r w:rsidR="00EA6E8B">
        <w:rPr>
          <w:lang w:val="en-GB"/>
        </w:rPr>
        <w:t xml:space="preserve">en in a big four in </w:t>
      </w:r>
      <w:r w:rsidR="00EA3A0F">
        <w:rPr>
          <w:lang w:val="en-GB"/>
        </w:rPr>
        <w:t>Luxemburg</w:t>
      </w:r>
      <w:r w:rsidR="00EA6E8B">
        <w:rPr>
          <w:lang w:val="en-GB"/>
        </w:rPr>
        <w:t xml:space="preserve"> </w:t>
      </w:r>
      <w:r w:rsidRPr="00B05EA3">
        <w:rPr>
          <w:lang w:val="en-GB"/>
        </w:rPr>
        <w:t xml:space="preserve">and used our professional experience since one of the author used to be responsible for international mobility </w:t>
      </w:r>
      <w:r w:rsidR="00A750DD">
        <w:rPr>
          <w:lang w:val="en-GB"/>
        </w:rPr>
        <w:t>in a big four</w:t>
      </w:r>
      <w:r w:rsidR="00A750DD">
        <w:rPr>
          <w:rStyle w:val="Appelnotedebasdep"/>
          <w:lang w:val="en-GB"/>
        </w:rPr>
        <w:footnoteReference w:id="3"/>
      </w:r>
      <w:r w:rsidR="00A750DD">
        <w:rPr>
          <w:lang w:val="en-GB"/>
        </w:rPr>
        <w:t xml:space="preserve"> in</w:t>
      </w:r>
      <w:r w:rsidR="003B0A5E">
        <w:rPr>
          <w:lang w:val="en-GB"/>
        </w:rPr>
        <w:t xml:space="preserve"> </w:t>
      </w:r>
      <w:r w:rsidR="00EA3A0F">
        <w:rPr>
          <w:lang w:val="en-GB"/>
        </w:rPr>
        <w:t>Luxemburg</w:t>
      </w:r>
      <w:r w:rsidRPr="00B05EA3">
        <w:rPr>
          <w:lang w:val="en-GB"/>
        </w:rPr>
        <w:t>. We interpret our data through the grounded theory analysis (Glaser and Strauss, 1967</w:t>
      </w:r>
      <w:r w:rsidR="007D09B0">
        <w:rPr>
          <w:lang w:val="en-GB"/>
        </w:rPr>
        <w:t>/2010</w:t>
      </w:r>
      <w:r w:rsidRPr="00B05EA3">
        <w:rPr>
          <w:lang w:val="en-GB"/>
        </w:rPr>
        <w:t xml:space="preserve">), letting theory emerge from the empirical experience in a back and forth movement between both. Schneider </w:t>
      </w:r>
      <w:r w:rsidR="007D09B0">
        <w:rPr>
          <w:lang w:val="en-GB"/>
        </w:rPr>
        <w:t>and</w:t>
      </w:r>
      <w:r w:rsidR="00EA6E8B">
        <w:rPr>
          <w:lang w:val="en-GB"/>
        </w:rPr>
        <w:t xml:space="preserve"> </w:t>
      </w:r>
      <w:proofErr w:type="spellStart"/>
      <w:r w:rsidR="00EA6E8B">
        <w:rPr>
          <w:lang w:val="en-GB"/>
        </w:rPr>
        <w:t>Barsoux</w:t>
      </w:r>
      <w:proofErr w:type="spellEnd"/>
      <w:r w:rsidR="00EA6E8B">
        <w:rPr>
          <w:lang w:val="en-GB"/>
        </w:rPr>
        <w:t xml:space="preserve"> (</w:t>
      </w:r>
      <w:r w:rsidR="007D09B0">
        <w:rPr>
          <w:lang w:val="en-GB"/>
        </w:rPr>
        <w:t>1997/</w:t>
      </w:r>
      <w:r w:rsidR="00EA6E8B">
        <w:rPr>
          <w:lang w:val="en-GB"/>
        </w:rPr>
        <w:t>2003) hold the g</w:t>
      </w:r>
      <w:r w:rsidRPr="00B05EA3">
        <w:rPr>
          <w:lang w:val="en-GB"/>
        </w:rPr>
        <w:t>rounded theory as the more appropriate methodology to understand an intercultural situation.</w:t>
      </w:r>
    </w:p>
    <w:p w:rsidR="002E50AF" w:rsidRPr="00731725" w:rsidRDefault="006B0193" w:rsidP="00846113">
      <w:pPr>
        <w:rPr>
          <w:lang w:val="en-GB"/>
        </w:rPr>
      </w:pPr>
      <w:r w:rsidRPr="00731725">
        <w:rPr>
          <w:lang w:val="en-GB"/>
        </w:rPr>
        <w:t>It was important for us to interview executives coming from different c</w:t>
      </w:r>
      <w:r w:rsidR="00222E5A" w:rsidRPr="00731725">
        <w:rPr>
          <w:lang w:val="en-GB"/>
        </w:rPr>
        <w:t xml:space="preserve">ountries and having settled in </w:t>
      </w:r>
      <w:r w:rsidR="00EA3A0F">
        <w:rPr>
          <w:lang w:val="en-GB"/>
        </w:rPr>
        <w:t>Luxemburg</w:t>
      </w:r>
      <w:r w:rsidR="00222E5A" w:rsidRPr="00731725">
        <w:rPr>
          <w:lang w:val="en-GB"/>
        </w:rPr>
        <w:t xml:space="preserve"> for different period</w:t>
      </w:r>
      <w:r w:rsidR="00B933A7">
        <w:rPr>
          <w:lang w:val="en-GB"/>
        </w:rPr>
        <w:t>s</w:t>
      </w:r>
      <w:r w:rsidR="00222E5A" w:rsidRPr="00731725">
        <w:rPr>
          <w:lang w:val="en-GB"/>
        </w:rPr>
        <w:t xml:space="preserve"> of time</w:t>
      </w:r>
      <w:r w:rsidR="001217E3" w:rsidRPr="00731725">
        <w:rPr>
          <w:lang w:val="en-GB"/>
        </w:rPr>
        <w:t xml:space="preserve"> to analyse variation stemming from these factors</w:t>
      </w:r>
      <w:r w:rsidR="00222E5A" w:rsidRPr="00731725">
        <w:rPr>
          <w:lang w:val="en-GB"/>
        </w:rPr>
        <w:t>.  Influenc</w:t>
      </w:r>
      <w:r w:rsidR="001217E3" w:rsidRPr="00731725">
        <w:rPr>
          <w:lang w:val="en-GB"/>
        </w:rPr>
        <w:t xml:space="preserve">ed by our professional practice, </w:t>
      </w:r>
      <w:r w:rsidR="00222E5A" w:rsidRPr="00731725">
        <w:rPr>
          <w:lang w:val="en-GB"/>
        </w:rPr>
        <w:t>by the acculturation model of Berry (1997) and by the expatriate</w:t>
      </w:r>
      <w:r w:rsidR="00010B24" w:rsidRPr="00731725">
        <w:rPr>
          <w:lang w:val="en-GB"/>
        </w:rPr>
        <w:t>s</w:t>
      </w:r>
      <w:r w:rsidR="00222E5A" w:rsidRPr="00731725">
        <w:rPr>
          <w:lang w:val="en-GB"/>
        </w:rPr>
        <w:t xml:space="preserve"> adaptation model of </w:t>
      </w:r>
      <w:proofErr w:type="spellStart"/>
      <w:r w:rsidR="00222E5A" w:rsidRPr="00731725">
        <w:rPr>
          <w:lang w:val="en-GB"/>
        </w:rPr>
        <w:t>Cerdin</w:t>
      </w:r>
      <w:proofErr w:type="spellEnd"/>
      <w:r w:rsidR="00222E5A" w:rsidRPr="00731725">
        <w:rPr>
          <w:lang w:val="en-GB"/>
        </w:rPr>
        <w:t xml:space="preserve"> (1998) we designed </w:t>
      </w:r>
      <w:r w:rsidR="001217E3" w:rsidRPr="00731725">
        <w:rPr>
          <w:lang w:val="en-GB"/>
        </w:rPr>
        <w:t xml:space="preserve">our interview guide </w:t>
      </w:r>
      <w:r w:rsidR="000B531C" w:rsidRPr="00731725">
        <w:rPr>
          <w:lang w:val="en-GB"/>
        </w:rPr>
        <w:t xml:space="preserve">about integration in </w:t>
      </w:r>
      <w:r w:rsidR="00EA3A0F">
        <w:rPr>
          <w:lang w:val="en-GB"/>
        </w:rPr>
        <w:t>Luxemburg</w:t>
      </w:r>
      <w:r w:rsidR="000B531C" w:rsidRPr="00731725">
        <w:rPr>
          <w:lang w:val="en-GB"/>
        </w:rPr>
        <w:t xml:space="preserve"> </w:t>
      </w:r>
      <w:r w:rsidR="001217E3" w:rsidRPr="00731725">
        <w:rPr>
          <w:lang w:val="en-GB"/>
        </w:rPr>
        <w:t xml:space="preserve">according to </w:t>
      </w:r>
      <w:r w:rsidR="00222E5A" w:rsidRPr="00731725">
        <w:rPr>
          <w:lang w:val="en-GB"/>
        </w:rPr>
        <w:t>four themes</w:t>
      </w:r>
      <w:r w:rsidR="001217E3" w:rsidRPr="00731725">
        <w:rPr>
          <w:lang w:val="en-GB"/>
        </w:rPr>
        <w:t xml:space="preserve">: </w:t>
      </w:r>
      <w:r w:rsidR="00222E5A" w:rsidRPr="00731725">
        <w:rPr>
          <w:lang w:val="en-GB"/>
        </w:rPr>
        <w:t xml:space="preserve">adaptation to work, adaptation to the culture, </w:t>
      </w:r>
      <w:r w:rsidR="00010B24" w:rsidRPr="00731725">
        <w:rPr>
          <w:lang w:val="en-GB"/>
        </w:rPr>
        <w:t xml:space="preserve">general </w:t>
      </w:r>
      <w:r w:rsidR="00222E5A" w:rsidRPr="00731725">
        <w:rPr>
          <w:lang w:val="en-GB"/>
        </w:rPr>
        <w:t>perception of the experience and adaptation to the environment. We</w:t>
      </w:r>
      <w:r w:rsidR="00C773B1">
        <w:rPr>
          <w:lang w:val="en-GB"/>
        </w:rPr>
        <w:t xml:space="preserve"> interviewed nine auditors:</w:t>
      </w:r>
      <w:r w:rsidR="00010B24" w:rsidRPr="00731725">
        <w:rPr>
          <w:lang w:val="en-GB"/>
        </w:rPr>
        <w:t xml:space="preserve"> </w:t>
      </w:r>
      <w:proofErr w:type="spellStart"/>
      <w:r w:rsidR="00537917" w:rsidRPr="00731725">
        <w:rPr>
          <w:lang w:val="en-GB"/>
        </w:rPr>
        <w:t>Jamy</w:t>
      </w:r>
      <w:proofErr w:type="spellEnd"/>
      <w:r w:rsidR="00537917" w:rsidRPr="00731725">
        <w:rPr>
          <w:lang w:val="en-GB"/>
        </w:rPr>
        <w:t xml:space="preserve">, </w:t>
      </w:r>
      <w:r w:rsidR="00B933A7">
        <w:rPr>
          <w:lang w:val="en-GB"/>
        </w:rPr>
        <w:t>a Filipinos senior for</w:t>
      </w:r>
      <w:r w:rsidR="00010B24" w:rsidRPr="00731725">
        <w:rPr>
          <w:lang w:val="en-GB"/>
        </w:rPr>
        <w:t xml:space="preserve"> three years in Luxemb</w:t>
      </w:r>
      <w:r w:rsidR="00C773B1">
        <w:rPr>
          <w:lang w:val="en-GB"/>
        </w:rPr>
        <w:t>ourg;</w:t>
      </w:r>
      <w:r w:rsidR="00010B24" w:rsidRPr="00731725">
        <w:rPr>
          <w:lang w:val="en-GB"/>
        </w:rPr>
        <w:t xml:space="preserve"> </w:t>
      </w:r>
      <w:r w:rsidR="00537917" w:rsidRPr="00731725">
        <w:rPr>
          <w:lang w:val="en-GB"/>
        </w:rPr>
        <w:t xml:space="preserve">Shauna, </w:t>
      </w:r>
      <w:r w:rsidR="00010B24" w:rsidRPr="00731725">
        <w:rPr>
          <w:lang w:val="en-GB"/>
        </w:rPr>
        <w:t>an Americ</w:t>
      </w:r>
      <w:r w:rsidR="00B933A7">
        <w:rPr>
          <w:lang w:val="en-GB"/>
        </w:rPr>
        <w:t>an senior for</w:t>
      </w:r>
      <w:r w:rsidR="00C773B1">
        <w:rPr>
          <w:lang w:val="en-GB"/>
        </w:rPr>
        <w:t xml:space="preserve"> two years there;</w:t>
      </w:r>
      <w:r w:rsidR="00010B24" w:rsidRPr="00731725">
        <w:rPr>
          <w:lang w:val="en-GB"/>
        </w:rPr>
        <w:t xml:space="preserve"> </w:t>
      </w:r>
      <w:proofErr w:type="spellStart"/>
      <w:r w:rsidR="00537917" w:rsidRPr="00731725">
        <w:rPr>
          <w:lang w:val="en-GB"/>
        </w:rPr>
        <w:t>Ramphul</w:t>
      </w:r>
      <w:proofErr w:type="spellEnd"/>
      <w:r w:rsidR="00537917" w:rsidRPr="00731725">
        <w:rPr>
          <w:lang w:val="en-GB"/>
        </w:rPr>
        <w:t xml:space="preserve">, </w:t>
      </w:r>
      <w:r w:rsidR="00010B24" w:rsidRPr="00731725">
        <w:rPr>
          <w:lang w:val="en-GB"/>
        </w:rPr>
        <w:t xml:space="preserve">a Mauritian assistant manager </w:t>
      </w:r>
      <w:r w:rsidR="00C773B1">
        <w:rPr>
          <w:lang w:val="en-GB"/>
        </w:rPr>
        <w:t xml:space="preserve">since four years </w:t>
      </w:r>
      <w:r w:rsidR="00C773B1">
        <w:rPr>
          <w:lang w:val="en-GB"/>
        </w:rPr>
        <w:lastRenderedPageBreak/>
        <w:t>in the country;</w:t>
      </w:r>
      <w:r w:rsidR="00010B24" w:rsidRPr="00731725">
        <w:rPr>
          <w:lang w:val="en-GB"/>
        </w:rPr>
        <w:t xml:space="preserve"> </w:t>
      </w:r>
      <w:r w:rsidR="00537917" w:rsidRPr="00731725">
        <w:rPr>
          <w:lang w:val="en-GB"/>
        </w:rPr>
        <w:t xml:space="preserve">Eva, </w:t>
      </w:r>
      <w:r w:rsidR="00010B24" w:rsidRPr="00731725">
        <w:rPr>
          <w:lang w:val="en-GB"/>
        </w:rPr>
        <w:t xml:space="preserve">a German assistant since one year in </w:t>
      </w:r>
      <w:r w:rsidR="00EA3A0F">
        <w:rPr>
          <w:lang w:val="en-GB"/>
        </w:rPr>
        <w:t>Luxemburg</w:t>
      </w:r>
      <w:r w:rsidR="00C773B1">
        <w:rPr>
          <w:lang w:val="en-GB"/>
        </w:rPr>
        <w:t xml:space="preserve">; </w:t>
      </w:r>
      <w:r w:rsidR="00537917" w:rsidRPr="00731725">
        <w:rPr>
          <w:lang w:val="en-GB"/>
        </w:rPr>
        <w:t>Muhammad,</w:t>
      </w:r>
      <w:r w:rsidR="001F1040" w:rsidRPr="00731725">
        <w:rPr>
          <w:lang w:val="en-GB"/>
        </w:rPr>
        <w:t xml:space="preserve"> a Pakistani s</w:t>
      </w:r>
      <w:r w:rsidR="00B933A7">
        <w:rPr>
          <w:lang w:val="en-GB"/>
        </w:rPr>
        <w:t>enior for</w:t>
      </w:r>
      <w:r w:rsidR="00010B24" w:rsidRPr="00731725">
        <w:rPr>
          <w:lang w:val="en-GB"/>
        </w:rPr>
        <w:t xml:space="preserve"> three years there</w:t>
      </w:r>
      <w:r w:rsidR="00C773B1">
        <w:rPr>
          <w:lang w:val="en-GB"/>
        </w:rPr>
        <w:t>;</w:t>
      </w:r>
      <w:r w:rsidR="001F1040" w:rsidRPr="00731725">
        <w:rPr>
          <w:lang w:val="en-GB"/>
        </w:rPr>
        <w:t xml:space="preserve"> </w:t>
      </w:r>
      <w:r w:rsidR="00537917" w:rsidRPr="00731725">
        <w:rPr>
          <w:lang w:val="en-GB"/>
        </w:rPr>
        <w:t xml:space="preserve">Greg, </w:t>
      </w:r>
      <w:r w:rsidR="001F1040" w:rsidRPr="00731725">
        <w:rPr>
          <w:lang w:val="en-GB"/>
        </w:rPr>
        <w:t>an American senior manager having</w:t>
      </w:r>
      <w:r w:rsidR="00C773B1">
        <w:rPr>
          <w:lang w:val="en-GB"/>
        </w:rPr>
        <w:t xml:space="preserve"> been three years in </w:t>
      </w:r>
      <w:r w:rsidR="00EA3A0F">
        <w:rPr>
          <w:lang w:val="en-GB"/>
        </w:rPr>
        <w:t>Luxemburg</w:t>
      </w:r>
      <w:r w:rsidR="00C773B1">
        <w:rPr>
          <w:lang w:val="en-GB"/>
        </w:rPr>
        <w:t>;</w:t>
      </w:r>
      <w:r w:rsidR="00637D59" w:rsidRPr="00731725">
        <w:rPr>
          <w:lang w:val="en-GB"/>
        </w:rPr>
        <w:t xml:space="preserve"> </w:t>
      </w:r>
      <w:proofErr w:type="spellStart"/>
      <w:r w:rsidR="00637D59" w:rsidRPr="00731725">
        <w:rPr>
          <w:lang w:val="en-GB"/>
        </w:rPr>
        <w:t>Souleymane</w:t>
      </w:r>
      <w:proofErr w:type="spellEnd"/>
      <w:r w:rsidR="00637D59" w:rsidRPr="00731725">
        <w:rPr>
          <w:lang w:val="en-GB"/>
        </w:rPr>
        <w:t xml:space="preserve">, an Ivorian manager </w:t>
      </w:r>
      <w:r w:rsidR="00B933A7">
        <w:rPr>
          <w:lang w:val="en-GB"/>
        </w:rPr>
        <w:t>for</w:t>
      </w:r>
      <w:r w:rsidR="00C773B1">
        <w:rPr>
          <w:lang w:val="en-GB"/>
        </w:rPr>
        <w:t xml:space="preserve"> three years in </w:t>
      </w:r>
      <w:r w:rsidR="00EA3A0F">
        <w:rPr>
          <w:lang w:val="en-GB"/>
        </w:rPr>
        <w:t>Luxemburg</w:t>
      </w:r>
      <w:r w:rsidR="00C773B1">
        <w:rPr>
          <w:lang w:val="en-GB"/>
        </w:rPr>
        <w:t>;</w:t>
      </w:r>
      <w:r w:rsidR="001F1040" w:rsidRPr="00731725">
        <w:rPr>
          <w:lang w:val="en-GB"/>
        </w:rPr>
        <w:t xml:space="preserve"> </w:t>
      </w:r>
      <w:proofErr w:type="spellStart"/>
      <w:r w:rsidR="00537917" w:rsidRPr="00731725">
        <w:rPr>
          <w:lang w:val="en-GB"/>
        </w:rPr>
        <w:t>Kuzman</w:t>
      </w:r>
      <w:proofErr w:type="spellEnd"/>
      <w:r w:rsidR="00537917" w:rsidRPr="00731725">
        <w:rPr>
          <w:lang w:val="en-GB"/>
        </w:rPr>
        <w:t>,</w:t>
      </w:r>
      <w:r w:rsidR="00637D59" w:rsidRPr="00731725">
        <w:rPr>
          <w:lang w:val="en-GB"/>
        </w:rPr>
        <w:t xml:space="preserve"> </w:t>
      </w:r>
      <w:r w:rsidR="00C773B1">
        <w:rPr>
          <w:lang w:val="en-GB"/>
        </w:rPr>
        <w:t>a Bulgarian senior</w:t>
      </w:r>
      <w:r w:rsidR="00D0283C">
        <w:rPr>
          <w:lang w:val="en-GB"/>
        </w:rPr>
        <w:t xml:space="preserve"> for</w:t>
      </w:r>
      <w:r w:rsidR="001F1040" w:rsidRPr="00731725">
        <w:rPr>
          <w:lang w:val="en-GB"/>
        </w:rPr>
        <w:t xml:space="preserve"> two years in the country</w:t>
      </w:r>
      <w:r w:rsidR="00C773B1">
        <w:rPr>
          <w:lang w:val="en-GB"/>
        </w:rPr>
        <w:t>;</w:t>
      </w:r>
      <w:r w:rsidR="001F1040" w:rsidRPr="00731725">
        <w:rPr>
          <w:lang w:val="en-GB"/>
        </w:rPr>
        <w:t xml:space="preserve"> and </w:t>
      </w:r>
      <w:r w:rsidR="00537917" w:rsidRPr="00731725">
        <w:rPr>
          <w:lang w:val="en-GB"/>
        </w:rPr>
        <w:t xml:space="preserve">Natasha, </w:t>
      </w:r>
      <w:r w:rsidR="001F1040" w:rsidRPr="00731725">
        <w:rPr>
          <w:lang w:val="en-GB"/>
        </w:rPr>
        <w:t>a Russian</w:t>
      </w:r>
      <w:r w:rsidR="0068622A" w:rsidRPr="00731725">
        <w:rPr>
          <w:lang w:val="en-GB"/>
        </w:rPr>
        <w:t>/ French</w:t>
      </w:r>
      <w:r w:rsidR="001F1040" w:rsidRPr="00731725">
        <w:rPr>
          <w:lang w:val="en-GB"/>
        </w:rPr>
        <w:t xml:space="preserve"> manager since five years in the country</w:t>
      </w:r>
      <w:r w:rsidR="00C773B1">
        <w:rPr>
          <w:lang w:val="en-GB"/>
        </w:rPr>
        <w:t xml:space="preserve"> (m</w:t>
      </w:r>
      <w:r w:rsidR="0068622A" w:rsidRPr="00731725">
        <w:rPr>
          <w:lang w:val="en-GB"/>
        </w:rPr>
        <w:t>arried with a French)</w:t>
      </w:r>
      <w:r w:rsidR="001F1040" w:rsidRPr="00731725">
        <w:rPr>
          <w:lang w:val="en-GB"/>
        </w:rPr>
        <w:t xml:space="preserve">, we then interviewed </w:t>
      </w:r>
      <w:proofErr w:type="spellStart"/>
      <w:r w:rsidR="00537917" w:rsidRPr="00731725">
        <w:rPr>
          <w:lang w:val="en-GB"/>
        </w:rPr>
        <w:t>Stéphane</w:t>
      </w:r>
      <w:proofErr w:type="spellEnd"/>
      <w:r w:rsidR="00537917" w:rsidRPr="00731725">
        <w:rPr>
          <w:lang w:val="en-GB"/>
        </w:rPr>
        <w:t xml:space="preserve">, </w:t>
      </w:r>
      <w:r w:rsidR="001F1040" w:rsidRPr="00731725">
        <w:rPr>
          <w:lang w:val="en-GB"/>
        </w:rPr>
        <w:t xml:space="preserve">a </w:t>
      </w:r>
      <w:r w:rsidR="00537917" w:rsidRPr="00731725">
        <w:rPr>
          <w:lang w:val="en-GB"/>
        </w:rPr>
        <w:t xml:space="preserve"> French </w:t>
      </w:r>
      <w:r w:rsidR="001F1040" w:rsidRPr="00731725">
        <w:rPr>
          <w:lang w:val="en-GB"/>
        </w:rPr>
        <w:t xml:space="preserve">human resources manager having been five years in </w:t>
      </w:r>
      <w:r w:rsidR="00EA3A0F">
        <w:rPr>
          <w:lang w:val="en-GB"/>
        </w:rPr>
        <w:t>Luxemburg</w:t>
      </w:r>
      <w:r w:rsidR="00AB0627" w:rsidRPr="00731725">
        <w:rPr>
          <w:lang w:val="en-GB"/>
        </w:rPr>
        <w:t xml:space="preserve">. </w:t>
      </w:r>
    </w:p>
    <w:p w:rsidR="00095EB8" w:rsidRDefault="00095EB8" w:rsidP="00846113">
      <w:pPr>
        <w:pStyle w:val="Titre3"/>
        <w:rPr>
          <w:lang w:val="en-GB"/>
        </w:rPr>
      </w:pPr>
      <w:r>
        <w:rPr>
          <w:lang w:val="en-GB"/>
        </w:rPr>
        <w:t>2.3. Bring out the nomadic identities</w:t>
      </w:r>
      <w:r w:rsidR="004B4967">
        <w:rPr>
          <w:lang w:val="en-GB"/>
        </w:rPr>
        <w:t>: an interpretative perspective</w:t>
      </w:r>
    </w:p>
    <w:p w:rsidR="00FD5880" w:rsidRPr="003563A4" w:rsidRDefault="005E319F" w:rsidP="00846113">
      <w:pPr>
        <w:rPr>
          <w:highlight w:val="yellow"/>
          <w:lang w:val="en-GB"/>
        </w:rPr>
      </w:pPr>
      <w:r w:rsidRPr="005E319F">
        <w:rPr>
          <w:lang w:val="en-GB"/>
        </w:rPr>
        <w:t xml:space="preserve">The originality of this work lies in the pooling of two separate researches: one in the field of management science, the other in </w:t>
      </w:r>
      <w:r>
        <w:rPr>
          <w:lang w:val="en-GB"/>
        </w:rPr>
        <w:t xml:space="preserve">developmental </w:t>
      </w:r>
      <w:proofErr w:type="spellStart"/>
      <w:r>
        <w:rPr>
          <w:lang w:val="en-GB"/>
        </w:rPr>
        <w:t>sociocultural</w:t>
      </w:r>
      <w:proofErr w:type="spellEnd"/>
      <w:r>
        <w:rPr>
          <w:lang w:val="en-GB"/>
        </w:rPr>
        <w:t xml:space="preserve"> psychology </w:t>
      </w:r>
      <w:r w:rsidR="00AA7DF2">
        <w:rPr>
          <w:lang w:val="en-GB"/>
        </w:rPr>
        <w:t xml:space="preserve">and </w:t>
      </w:r>
      <w:r w:rsidRPr="005E319F">
        <w:rPr>
          <w:lang w:val="en-GB"/>
        </w:rPr>
        <w:t>social psy</w:t>
      </w:r>
      <w:r>
        <w:rPr>
          <w:lang w:val="en-GB"/>
        </w:rPr>
        <w:t>chology</w:t>
      </w:r>
      <w:r w:rsidRPr="005E319F">
        <w:rPr>
          <w:lang w:val="en-GB"/>
        </w:rPr>
        <w:t>.</w:t>
      </w:r>
      <w:r>
        <w:rPr>
          <w:lang w:val="en-GB"/>
        </w:rPr>
        <w:t xml:space="preserve"> </w:t>
      </w:r>
      <w:r w:rsidRPr="005E319F">
        <w:rPr>
          <w:lang w:val="en-GB"/>
        </w:rPr>
        <w:t>It w</w:t>
      </w:r>
      <w:r>
        <w:rPr>
          <w:lang w:val="en-GB"/>
        </w:rPr>
        <w:t xml:space="preserve">as during informal discussions that </w:t>
      </w:r>
      <w:r w:rsidRPr="005E319F">
        <w:rPr>
          <w:lang w:val="en-GB"/>
        </w:rPr>
        <w:t xml:space="preserve">we found similarities between our two </w:t>
      </w:r>
      <w:r>
        <w:rPr>
          <w:lang w:val="en-GB"/>
        </w:rPr>
        <w:t>populations</w:t>
      </w:r>
      <w:r w:rsidRPr="005E319F">
        <w:rPr>
          <w:lang w:val="en-GB"/>
        </w:rPr>
        <w:t xml:space="preserve">. They then appeared </w:t>
      </w:r>
      <w:r w:rsidR="00B933A7">
        <w:rPr>
          <w:lang w:val="en-GB"/>
        </w:rPr>
        <w:t>to have</w:t>
      </w:r>
      <w:r w:rsidRPr="005E319F">
        <w:rPr>
          <w:lang w:val="en-GB"/>
        </w:rPr>
        <w:t xml:space="preserve"> </w:t>
      </w:r>
      <w:r>
        <w:rPr>
          <w:lang w:val="en-GB"/>
        </w:rPr>
        <w:t>both</w:t>
      </w:r>
      <w:r w:rsidRPr="005E319F">
        <w:rPr>
          <w:lang w:val="en-GB"/>
        </w:rPr>
        <w:t xml:space="preserve"> </w:t>
      </w:r>
      <w:r>
        <w:rPr>
          <w:lang w:val="en-GB"/>
        </w:rPr>
        <w:t>developed a nomadic identity</w:t>
      </w:r>
      <w:r w:rsidRPr="005E319F">
        <w:rPr>
          <w:lang w:val="en-GB"/>
        </w:rPr>
        <w:t xml:space="preserve"> that was</w:t>
      </w:r>
      <w:r>
        <w:rPr>
          <w:lang w:val="en-GB"/>
        </w:rPr>
        <w:t>, however, a term</w:t>
      </w:r>
      <w:r w:rsidRPr="005E319F">
        <w:rPr>
          <w:lang w:val="en-GB"/>
        </w:rPr>
        <w:t xml:space="preserve"> to define and clarify</w:t>
      </w:r>
      <w:r>
        <w:rPr>
          <w:lang w:val="en-GB"/>
        </w:rPr>
        <w:t xml:space="preserve">. </w:t>
      </w:r>
      <w:r w:rsidR="00B933A7">
        <w:rPr>
          <w:lang w:val="en-GB"/>
        </w:rPr>
        <w:t xml:space="preserve">So we </w:t>
      </w:r>
      <w:r w:rsidRPr="005E319F">
        <w:rPr>
          <w:lang w:val="en-GB"/>
        </w:rPr>
        <w:t>decided to adopt a comprehensive approach (</w:t>
      </w:r>
      <w:proofErr w:type="spellStart"/>
      <w:r w:rsidR="003563A4">
        <w:rPr>
          <w:lang w:val="en-GB"/>
        </w:rPr>
        <w:t>Charmillot</w:t>
      </w:r>
      <w:proofErr w:type="spellEnd"/>
      <w:r w:rsidR="003563A4">
        <w:rPr>
          <w:lang w:val="en-GB"/>
        </w:rPr>
        <w:t xml:space="preserve"> and</w:t>
      </w:r>
      <w:r w:rsidR="003563A4" w:rsidRPr="007D09B0">
        <w:rPr>
          <w:lang w:val="en-GB"/>
        </w:rPr>
        <w:t xml:space="preserve"> </w:t>
      </w:r>
      <w:proofErr w:type="spellStart"/>
      <w:r w:rsidR="003563A4" w:rsidRPr="007D09B0">
        <w:rPr>
          <w:lang w:val="en-GB"/>
        </w:rPr>
        <w:t>Seferdjelil</w:t>
      </w:r>
      <w:proofErr w:type="spellEnd"/>
      <w:r w:rsidR="003563A4">
        <w:rPr>
          <w:lang w:val="en-GB"/>
        </w:rPr>
        <w:t>, 2002</w:t>
      </w:r>
      <w:r w:rsidRPr="005E319F">
        <w:rPr>
          <w:lang w:val="en-GB"/>
        </w:rPr>
        <w:t>) to bring out categories of analysis to identify the different facets of the nomadic identity.</w:t>
      </w:r>
      <w:r w:rsidR="003563A4">
        <w:rPr>
          <w:lang w:val="en-GB"/>
        </w:rPr>
        <w:t xml:space="preserve"> </w:t>
      </w:r>
      <w:r w:rsidR="003563A4" w:rsidRPr="003563A4">
        <w:rPr>
          <w:lang w:val="en-GB"/>
        </w:rPr>
        <w:t xml:space="preserve">This methodology was the </w:t>
      </w:r>
      <w:r w:rsidR="003563A4">
        <w:rPr>
          <w:lang w:val="en-GB"/>
        </w:rPr>
        <w:t>most appropriate</w:t>
      </w:r>
      <w:r w:rsidR="003563A4" w:rsidRPr="003563A4">
        <w:rPr>
          <w:lang w:val="en-GB"/>
        </w:rPr>
        <w:t xml:space="preserve"> to account for the originality of our approach </w:t>
      </w:r>
      <w:r w:rsidR="003563A4">
        <w:rPr>
          <w:lang w:val="en-GB"/>
        </w:rPr>
        <w:t>between abduction and induction</w:t>
      </w:r>
      <w:r w:rsidR="003563A4" w:rsidRPr="003563A4">
        <w:rPr>
          <w:lang w:val="en-GB"/>
        </w:rPr>
        <w:t>: "</w:t>
      </w:r>
      <w:r w:rsidR="00161482" w:rsidRPr="003563A4">
        <w:rPr>
          <w:lang w:val="en-GB"/>
        </w:rPr>
        <w:t>Abduction, induction, and deduction are three forms of inference. deduction proves that something must be, induction shows that something actually is operative, and abduction jus</w:t>
      </w:r>
      <w:r w:rsidR="003563A4" w:rsidRPr="003563A4">
        <w:rPr>
          <w:lang w:val="en-GB"/>
        </w:rPr>
        <w:t>t suggest that something may be"</w:t>
      </w:r>
      <w:r w:rsidR="00161482" w:rsidRPr="003563A4">
        <w:rPr>
          <w:lang w:val="en-GB"/>
        </w:rPr>
        <w:t xml:space="preserve"> (</w:t>
      </w:r>
      <w:proofErr w:type="spellStart"/>
      <w:r w:rsidR="00161482" w:rsidRPr="003563A4">
        <w:rPr>
          <w:lang w:val="en-GB"/>
        </w:rPr>
        <w:t>Valsiner</w:t>
      </w:r>
      <w:proofErr w:type="spellEnd"/>
      <w:r w:rsidR="00161482" w:rsidRPr="003563A4">
        <w:rPr>
          <w:lang w:val="en-GB"/>
        </w:rPr>
        <w:t xml:space="preserve">, 1998, </w:t>
      </w:r>
      <w:r w:rsidR="005B5827" w:rsidRPr="003563A4">
        <w:rPr>
          <w:lang w:val="en-GB"/>
        </w:rPr>
        <w:t>p</w:t>
      </w:r>
      <w:r w:rsidR="003563A4" w:rsidRPr="003563A4">
        <w:rPr>
          <w:lang w:val="en-GB"/>
        </w:rPr>
        <w:t>p</w:t>
      </w:r>
      <w:r w:rsidR="005B5827" w:rsidRPr="003563A4">
        <w:rPr>
          <w:lang w:val="en-GB"/>
        </w:rPr>
        <w:t xml:space="preserve">. </w:t>
      </w:r>
      <w:r w:rsidR="00161482" w:rsidRPr="003563A4">
        <w:rPr>
          <w:lang w:val="en-GB"/>
        </w:rPr>
        <w:t xml:space="preserve">244). </w:t>
      </w:r>
      <w:r w:rsidR="003563A4" w:rsidRPr="003563A4">
        <w:rPr>
          <w:lang w:val="en-GB"/>
        </w:rPr>
        <w:t>This methodology is particularly effective in the case of exploratory research for which there is no a priori category of analysis.</w:t>
      </w:r>
    </w:p>
    <w:p w:rsidR="00FD5880" w:rsidRDefault="00FD5880" w:rsidP="00846113">
      <w:pPr>
        <w:rPr>
          <w:lang w:val="en-GB"/>
        </w:rPr>
      </w:pPr>
      <w:r w:rsidRPr="00731725">
        <w:rPr>
          <w:lang w:val="en-GB"/>
        </w:rPr>
        <w:t xml:space="preserve">We first reviewed our verbatim with the objective of finding out if some of our interviewees had “nomadic identities”. After that we looked at similarities and differences among these profiles to characterize their specificities, </w:t>
      </w:r>
      <w:proofErr w:type="gramStart"/>
      <w:r w:rsidR="00B933A7">
        <w:rPr>
          <w:lang w:val="en-GB"/>
        </w:rPr>
        <w:t>then</w:t>
      </w:r>
      <w:proofErr w:type="gramEnd"/>
      <w:r w:rsidR="00B933A7">
        <w:rPr>
          <w:lang w:val="en-GB"/>
        </w:rPr>
        <w:t xml:space="preserve"> we </w:t>
      </w:r>
      <w:r w:rsidRPr="00731725">
        <w:rPr>
          <w:lang w:val="en-GB"/>
        </w:rPr>
        <w:t>attempt</w:t>
      </w:r>
      <w:r w:rsidR="00B933A7">
        <w:rPr>
          <w:lang w:val="en-GB"/>
        </w:rPr>
        <w:t>ed</w:t>
      </w:r>
      <w:r w:rsidRPr="00731725">
        <w:rPr>
          <w:lang w:val="en-GB"/>
        </w:rPr>
        <w:t xml:space="preserve"> to understand the impact of the context on the possible development of such an identity.</w:t>
      </w:r>
      <w:r>
        <w:rPr>
          <w:lang w:val="en-GB"/>
        </w:rPr>
        <w:t xml:space="preserve"> </w:t>
      </w:r>
      <w:r w:rsidR="00740C3B">
        <w:rPr>
          <w:lang w:val="en-GB"/>
        </w:rPr>
        <w:t xml:space="preserve">We worked in a process of </w:t>
      </w:r>
      <w:proofErr w:type="spellStart"/>
      <w:r w:rsidR="00740C3B">
        <w:rPr>
          <w:i/>
          <w:lang w:val="en-GB"/>
        </w:rPr>
        <w:t>va</w:t>
      </w:r>
      <w:proofErr w:type="spellEnd"/>
      <w:r w:rsidR="00740C3B">
        <w:rPr>
          <w:i/>
          <w:lang w:val="en-GB"/>
        </w:rPr>
        <w:t>-et-</w:t>
      </w:r>
      <w:proofErr w:type="spellStart"/>
      <w:r w:rsidR="00740C3B">
        <w:rPr>
          <w:i/>
          <w:lang w:val="en-GB"/>
        </w:rPr>
        <w:t>vient</w:t>
      </w:r>
      <w:proofErr w:type="spellEnd"/>
      <w:r w:rsidR="00740C3B">
        <w:rPr>
          <w:lang w:val="en-GB"/>
        </w:rPr>
        <w:t xml:space="preserve"> between our categories and data.</w:t>
      </w:r>
      <w:r w:rsidR="00A843C0">
        <w:rPr>
          <w:lang w:val="en-GB"/>
        </w:rPr>
        <w:t xml:space="preserve"> Our analyses let emerge three axes giving us the opportunity to understand more specifically nomadic identity complexities: </w:t>
      </w:r>
      <w:r w:rsidR="00B933A7">
        <w:rPr>
          <w:lang w:val="en-GB"/>
        </w:rPr>
        <w:t>1) D</w:t>
      </w:r>
      <w:r w:rsidR="00BE4228">
        <w:rPr>
          <w:lang w:val="en-GB"/>
        </w:rPr>
        <w:t xml:space="preserve">istance </w:t>
      </w:r>
      <w:r w:rsidR="00BE4228">
        <w:rPr>
          <w:lang w:val="en-GB"/>
        </w:rPr>
        <w:lastRenderedPageBreak/>
        <w:t xml:space="preserve">towards one culture; 2) Self-perception </w:t>
      </w:r>
      <w:r w:rsidR="00B933A7">
        <w:rPr>
          <w:lang w:val="en-GB"/>
        </w:rPr>
        <w:t>and group identification; 3) I</w:t>
      </w:r>
      <w:r w:rsidR="00BE4228">
        <w:rPr>
          <w:lang w:val="en-GB"/>
        </w:rPr>
        <w:t xml:space="preserve">mpact of the </w:t>
      </w:r>
      <w:proofErr w:type="spellStart"/>
      <w:r w:rsidR="00BE4228">
        <w:rPr>
          <w:lang w:val="en-GB"/>
        </w:rPr>
        <w:t>sociocultural</w:t>
      </w:r>
      <w:proofErr w:type="spellEnd"/>
      <w:r w:rsidR="00BE4228">
        <w:rPr>
          <w:lang w:val="en-GB"/>
        </w:rPr>
        <w:t xml:space="preserve"> context.</w:t>
      </w:r>
      <w:r w:rsidR="00F74194">
        <w:rPr>
          <w:lang w:val="en-GB"/>
        </w:rPr>
        <w:t xml:space="preserve"> W</w:t>
      </w:r>
      <w:r w:rsidR="00740C3B">
        <w:rPr>
          <w:lang w:val="en-GB"/>
        </w:rPr>
        <w:t>e identified three types of nomadic identity:</w:t>
      </w:r>
    </w:p>
    <w:p w:rsidR="003563A4" w:rsidRDefault="003563A4" w:rsidP="003563A4">
      <w:pPr>
        <w:pStyle w:val="Paragraphedeliste"/>
        <w:numPr>
          <w:ilvl w:val="0"/>
          <w:numId w:val="5"/>
        </w:numPr>
        <w:rPr>
          <w:lang w:val="en-GB"/>
        </w:rPr>
      </w:pPr>
      <w:r w:rsidRPr="00F74194">
        <w:rPr>
          <w:b/>
          <w:lang w:val="en-GB"/>
        </w:rPr>
        <w:t>The cosmopolite identity</w:t>
      </w:r>
      <w:r w:rsidRPr="003563A4">
        <w:rPr>
          <w:lang w:val="en-GB"/>
        </w:rPr>
        <w:t>: individual</w:t>
      </w:r>
      <w:r w:rsidR="00AA7DF2">
        <w:rPr>
          <w:lang w:val="en-GB"/>
        </w:rPr>
        <w:t>s highlight</w:t>
      </w:r>
      <w:r w:rsidRPr="003563A4">
        <w:rPr>
          <w:lang w:val="en-GB"/>
        </w:rPr>
        <w:t xml:space="preserve"> supranational identity references. In this sense, the person is defined as someone who could feel at home </w:t>
      </w:r>
      <w:r w:rsidR="00F74194">
        <w:rPr>
          <w:lang w:val="en-GB"/>
        </w:rPr>
        <w:t>everywhere</w:t>
      </w:r>
      <w:r w:rsidRPr="003563A4">
        <w:rPr>
          <w:lang w:val="en-GB"/>
        </w:rPr>
        <w:t xml:space="preserve"> or nowhere.</w:t>
      </w:r>
    </w:p>
    <w:p w:rsidR="00F74194" w:rsidRDefault="00F74194" w:rsidP="003563A4">
      <w:pPr>
        <w:pStyle w:val="Paragraphedeliste"/>
        <w:numPr>
          <w:ilvl w:val="0"/>
          <w:numId w:val="5"/>
        </w:numPr>
        <w:rPr>
          <w:lang w:val="en-GB"/>
        </w:rPr>
      </w:pPr>
      <w:r w:rsidRPr="00F74194">
        <w:rPr>
          <w:b/>
          <w:lang w:val="en-GB"/>
        </w:rPr>
        <w:t>The transnational identity</w:t>
      </w:r>
      <w:r w:rsidRPr="00F74194">
        <w:rPr>
          <w:lang w:val="en-GB"/>
        </w:rPr>
        <w:t xml:space="preserve">: individuals incorporate both cultural referents </w:t>
      </w:r>
      <w:r>
        <w:rPr>
          <w:lang w:val="en-GB"/>
        </w:rPr>
        <w:t xml:space="preserve">of their </w:t>
      </w:r>
      <w:r w:rsidRPr="00F74194">
        <w:rPr>
          <w:lang w:val="en-GB"/>
        </w:rPr>
        <w:t xml:space="preserve">passport country but also </w:t>
      </w:r>
      <w:r>
        <w:rPr>
          <w:lang w:val="en-GB"/>
        </w:rPr>
        <w:t>from the</w:t>
      </w:r>
      <w:r w:rsidRPr="00F74194">
        <w:rPr>
          <w:lang w:val="en-GB"/>
        </w:rPr>
        <w:t xml:space="preserve"> host countries. Self-presentation varies with contexts. Their references are transnational in the sense that they</w:t>
      </w:r>
      <w:r>
        <w:rPr>
          <w:lang w:val="en-GB"/>
        </w:rPr>
        <w:t xml:space="preserve"> are</w:t>
      </w:r>
      <w:r w:rsidRPr="00F74194">
        <w:rPr>
          <w:lang w:val="en-GB"/>
        </w:rPr>
        <w:t xml:space="preserve"> actualized differently in different </w:t>
      </w:r>
      <w:r>
        <w:rPr>
          <w:lang w:val="en-GB"/>
        </w:rPr>
        <w:t>cultural environment</w:t>
      </w:r>
      <w:r w:rsidRPr="00F74194">
        <w:rPr>
          <w:lang w:val="en-GB"/>
        </w:rPr>
        <w:t>.</w:t>
      </w:r>
    </w:p>
    <w:p w:rsidR="00F74194" w:rsidRPr="003563A4" w:rsidRDefault="00F74194" w:rsidP="003563A4">
      <w:pPr>
        <w:pStyle w:val="Paragraphedeliste"/>
        <w:numPr>
          <w:ilvl w:val="0"/>
          <w:numId w:val="5"/>
        </w:numPr>
        <w:rPr>
          <w:lang w:val="en-GB"/>
        </w:rPr>
      </w:pPr>
      <w:r>
        <w:rPr>
          <w:lang w:val="en-GB"/>
        </w:rPr>
        <w:t xml:space="preserve"> </w:t>
      </w:r>
      <w:r w:rsidRPr="00F74194">
        <w:rPr>
          <w:b/>
          <w:lang w:val="en-GB"/>
        </w:rPr>
        <w:t>The anchor identity</w:t>
      </w:r>
      <w:r w:rsidRPr="00F74194">
        <w:rPr>
          <w:lang w:val="en-GB"/>
        </w:rPr>
        <w:t>: individual</w:t>
      </w:r>
      <w:r>
        <w:rPr>
          <w:lang w:val="en-GB"/>
        </w:rPr>
        <w:t>s</w:t>
      </w:r>
      <w:r w:rsidR="00D0283C">
        <w:rPr>
          <w:lang w:val="en-GB"/>
        </w:rPr>
        <w:t xml:space="preserve"> will define</w:t>
      </w:r>
      <w:r w:rsidR="00B933A7">
        <w:rPr>
          <w:lang w:val="en-GB"/>
        </w:rPr>
        <w:t xml:space="preserve"> themselves</w:t>
      </w:r>
      <w:r>
        <w:rPr>
          <w:lang w:val="en-GB"/>
        </w:rPr>
        <w:t xml:space="preserve"> </w:t>
      </w:r>
      <w:r w:rsidRPr="00F74194">
        <w:rPr>
          <w:lang w:val="en-GB"/>
        </w:rPr>
        <w:t xml:space="preserve">primarily in </w:t>
      </w:r>
      <w:r>
        <w:rPr>
          <w:lang w:val="en-GB"/>
        </w:rPr>
        <w:t xml:space="preserve">using </w:t>
      </w:r>
      <w:r w:rsidRPr="00F74194">
        <w:rPr>
          <w:lang w:val="en-GB"/>
        </w:rPr>
        <w:t xml:space="preserve">cultural references </w:t>
      </w:r>
      <w:r>
        <w:rPr>
          <w:lang w:val="en-GB"/>
        </w:rPr>
        <w:t>from their</w:t>
      </w:r>
      <w:r w:rsidRPr="00F74194">
        <w:rPr>
          <w:lang w:val="en-GB"/>
        </w:rPr>
        <w:t xml:space="preserve"> passport</w:t>
      </w:r>
      <w:r>
        <w:rPr>
          <w:lang w:val="en-GB"/>
        </w:rPr>
        <w:t xml:space="preserve"> </w:t>
      </w:r>
      <w:r w:rsidRPr="00F74194">
        <w:rPr>
          <w:lang w:val="en-GB"/>
        </w:rPr>
        <w:t xml:space="preserve">country. In the host country, </w:t>
      </w:r>
      <w:r>
        <w:rPr>
          <w:lang w:val="en-GB"/>
        </w:rPr>
        <w:t>they</w:t>
      </w:r>
      <w:r w:rsidRPr="00F74194">
        <w:rPr>
          <w:lang w:val="en-GB"/>
        </w:rPr>
        <w:t xml:space="preserve"> will tend to cluster with people</w:t>
      </w:r>
      <w:r>
        <w:rPr>
          <w:lang w:val="en-GB"/>
        </w:rPr>
        <w:t xml:space="preserve"> from similar cultural environment</w:t>
      </w:r>
      <w:r w:rsidRPr="00F74194">
        <w:rPr>
          <w:lang w:val="en-GB"/>
        </w:rPr>
        <w:t xml:space="preserve">, enabling </w:t>
      </w:r>
      <w:proofErr w:type="gramStart"/>
      <w:r>
        <w:rPr>
          <w:lang w:val="en-GB"/>
        </w:rPr>
        <w:t>them</w:t>
      </w:r>
      <w:r w:rsidR="00B933A7">
        <w:rPr>
          <w:lang w:val="en-GB"/>
        </w:rPr>
        <w:t>selves</w:t>
      </w:r>
      <w:proofErr w:type="gramEnd"/>
      <w:r w:rsidRPr="00F74194">
        <w:rPr>
          <w:lang w:val="en-GB"/>
        </w:rPr>
        <w:t xml:space="preserve"> to maintain </w:t>
      </w:r>
      <w:r>
        <w:rPr>
          <w:lang w:val="en-GB"/>
        </w:rPr>
        <w:t>their</w:t>
      </w:r>
      <w:r w:rsidRPr="00F74194">
        <w:rPr>
          <w:lang w:val="en-GB"/>
        </w:rPr>
        <w:t xml:space="preserve"> culture of origin. However, once back home, the </w:t>
      </w:r>
      <w:r w:rsidR="00B933A7">
        <w:rPr>
          <w:lang w:val="en-GB"/>
        </w:rPr>
        <w:t>other members of their</w:t>
      </w:r>
      <w:r w:rsidR="009514C7" w:rsidRPr="00F74194">
        <w:rPr>
          <w:lang w:val="en-GB"/>
        </w:rPr>
        <w:t xml:space="preserve"> cultural environment that can challenge their self-definition do not necessarily perceive the individual the same way</w:t>
      </w:r>
      <w:r w:rsidRPr="00F74194">
        <w:rPr>
          <w:lang w:val="en-GB"/>
        </w:rPr>
        <w:t>.</w:t>
      </w:r>
    </w:p>
    <w:p w:rsidR="0070044E" w:rsidRDefault="00CF7A0B" w:rsidP="00846113">
      <w:pPr>
        <w:pStyle w:val="Titre1"/>
        <w:rPr>
          <w:lang w:val="en-GB"/>
        </w:rPr>
      </w:pPr>
      <w:r>
        <w:rPr>
          <w:lang w:val="en-GB"/>
        </w:rPr>
        <w:t>3.</w:t>
      </w:r>
      <w:r w:rsidR="001C33E3">
        <w:rPr>
          <w:lang w:val="en-GB"/>
        </w:rPr>
        <w:t xml:space="preserve">3. </w:t>
      </w:r>
      <w:proofErr w:type="spellStart"/>
      <w:r w:rsidR="001C33E3">
        <w:t>Different</w:t>
      </w:r>
      <w:proofErr w:type="spellEnd"/>
      <w:r w:rsidR="001C33E3">
        <w:t xml:space="preserve"> expressions of </w:t>
      </w:r>
      <w:proofErr w:type="spellStart"/>
      <w:r w:rsidR="001C33E3">
        <w:t>nomadic</w:t>
      </w:r>
      <w:proofErr w:type="spellEnd"/>
      <w:r w:rsidR="001C33E3">
        <w:t xml:space="preserve"> </w:t>
      </w:r>
      <w:proofErr w:type="spellStart"/>
      <w:r w:rsidR="001C33E3">
        <w:t>identities</w:t>
      </w:r>
      <w:proofErr w:type="spellEnd"/>
    </w:p>
    <w:p w:rsidR="00391235" w:rsidRPr="00C73249" w:rsidRDefault="00391235" w:rsidP="00846113">
      <w:pPr>
        <w:rPr>
          <w:lang w:val="en-AU"/>
        </w:rPr>
      </w:pPr>
      <w:r w:rsidRPr="00C73249">
        <w:rPr>
          <w:lang w:val="en-AU"/>
        </w:rPr>
        <w:t xml:space="preserve">We will now present and discuss each of the different types of nomadic identities. We will </w:t>
      </w:r>
      <w:r w:rsidR="00A750DD">
        <w:rPr>
          <w:lang w:val="en-AU"/>
        </w:rPr>
        <w:t xml:space="preserve">analyse cases </w:t>
      </w:r>
      <w:r w:rsidRPr="00C73249">
        <w:rPr>
          <w:lang w:val="en-AU"/>
        </w:rPr>
        <w:t xml:space="preserve">from both studies to highlight the expression of </w:t>
      </w:r>
      <w:r w:rsidR="00E20730" w:rsidRPr="00C73249">
        <w:rPr>
          <w:lang w:val="en-AU"/>
        </w:rPr>
        <w:t>these nomadic identities</w:t>
      </w:r>
      <w:r w:rsidRPr="00C73249">
        <w:rPr>
          <w:lang w:val="en-AU"/>
        </w:rPr>
        <w:t>.</w:t>
      </w:r>
      <w:r w:rsidR="001C33E3" w:rsidRPr="00C73249">
        <w:rPr>
          <w:lang w:val="en-AU"/>
        </w:rPr>
        <w:t xml:space="preserve"> </w:t>
      </w:r>
      <w:r w:rsidR="00A750DD">
        <w:rPr>
          <w:lang w:val="en-AU"/>
        </w:rPr>
        <w:t>For each type of identity, w</w:t>
      </w:r>
      <w:r w:rsidR="001C33E3" w:rsidRPr="00C73249">
        <w:rPr>
          <w:lang w:val="en-AU"/>
        </w:rPr>
        <w:t>e wil</w:t>
      </w:r>
      <w:r w:rsidR="00A750DD">
        <w:rPr>
          <w:lang w:val="en-AU"/>
        </w:rPr>
        <w:t>l</w:t>
      </w:r>
      <w:r w:rsidR="001C33E3" w:rsidRPr="00C73249">
        <w:rPr>
          <w:lang w:val="en-AU"/>
        </w:rPr>
        <w:t xml:space="preserve"> first present the </w:t>
      </w:r>
      <w:r w:rsidR="00C73249" w:rsidRPr="00C73249">
        <w:rPr>
          <w:lang w:val="en-AU"/>
        </w:rPr>
        <w:t>young</w:t>
      </w:r>
      <w:r w:rsidR="00B933A7">
        <w:rPr>
          <w:lang w:val="en-AU"/>
        </w:rPr>
        <w:t xml:space="preserve"> people</w:t>
      </w:r>
      <w:r w:rsidR="001C33E3" w:rsidRPr="00C73249">
        <w:rPr>
          <w:lang w:val="en-AU"/>
        </w:rPr>
        <w:t xml:space="preserve"> in geographical itinerancy, th</w:t>
      </w:r>
      <w:r w:rsidR="00A750DD">
        <w:rPr>
          <w:lang w:val="en-AU"/>
        </w:rPr>
        <w:t>e</w:t>
      </w:r>
      <w:r w:rsidR="001C33E3" w:rsidRPr="00C73249">
        <w:rPr>
          <w:lang w:val="en-AU"/>
        </w:rPr>
        <w:t xml:space="preserve">n the businessmen and, in a last part, open a discussion </w:t>
      </w:r>
      <w:r w:rsidR="00CF7A0B" w:rsidRPr="00C73249">
        <w:rPr>
          <w:lang w:val="en-AU"/>
        </w:rPr>
        <w:t xml:space="preserve">to </w:t>
      </w:r>
      <w:r w:rsidR="00AA7DF2">
        <w:rPr>
          <w:lang w:val="en-AU"/>
        </w:rPr>
        <w:t>sum up</w:t>
      </w:r>
      <w:r w:rsidR="00CF7A0B" w:rsidRPr="00C73249">
        <w:rPr>
          <w:lang w:val="en-AU"/>
        </w:rPr>
        <w:t xml:space="preserve"> main results.</w:t>
      </w:r>
    </w:p>
    <w:p w:rsidR="00391235" w:rsidRDefault="00391235" w:rsidP="00846113">
      <w:pPr>
        <w:pStyle w:val="Titre2"/>
        <w:rPr>
          <w:lang w:val="en-GB"/>
        </w:rPr>
      </w:pPr>
      <w:r>
        <w:rPr>
          <w:lang w:val="en-GB"/>
        </w:rPr>
        <w:lastRenderedPageBreak/>
        <w:t>3.1. The cosmopolite identity</w:t>
      </w:r>
    </w:p>
    <w:p w:rsidR="00F34528" w:rsidRDefault="00F34528" w:rsidP="00846113">
      <w:pPr>
        <w:pStyle w:val="Titre3"/>
        <w:rPr>
          <w:lang w:val="en-GB"/>
        </w:rPr>
      </w:pPr>
      <w:r>
        <w:rPr>
          <w:lang w:val="en-GB"/>
        </w:rPr>
        <w:t xml:space="preserve">3.1.1. The </w:t>
      </w:r>
      <w:r w:rsidR="00C73249">
        <w:rPr>
          <w:lang w:val="en-GB"/>
        </w:rPr>
        <w:t>children</w:t>
      </w:r>
      <w:r>
        <w:rPr>
          <w:lang w:val="en-GB"/>
        </w:rPr>
        <w:t xml:space="preserve"> perspective: </w:t>
      </w:r>
      <w:proofErr w:type="spellStart"/>
      <w:r w:rsidR="006379DF">
        <w:rPr>
          <w:lang w:val="en-GB"/>
        </w:rPr>
        <w:t>Nour</w:t>
      </w:r>
      <w:proofErr w:type="spellEnd"/>
      <w:r w:rsidR="006379DF">
        <w:rPr>
          <w:lang w:val="en-GB"/>
        </w:rPr>
        <w:t xml:space="preserve"> and </w:t>
      </w:r>
      <w:proofErr w:type="spellStart"/>
      <w:r w:rsidR="006379DF">
        <w:rPr>
          <w:lang w:val="en-GB"/>
        </w:rPr>
        <w:t>Zoé</w:t>
      </w:r>
      <w:proofErr w:type="spellEnd"/>
    </w:p>
    <w:p w:rsidR="000A56BF" w:rsidRPr="00846113" w:rsidRDefault="000A56BF" w:rsidP="00846113">
      <w:pPr>
        <w:rPr>
          <w:lang w:val="en-US"/>
        </w:rPr>
      </w:pPr>
      <w:proofErr w:type="spellStart"/>
      <w:r w:rsidRPr="00846113">
        <w:rPr>
          <w:lang w:val="en-US"/>
        </w:rPr>
        <w:t>Nour</w:t>
      </w:r>
      <w:proofErr w:type="spellEnd"/>
      <w:r w:rsidRPr="00846113">
        <w:rPr>
          <w:lang w:val="en-US"/>
        </w:rPr>
        <w:t xml:space="preserve"> is a young Tunisian woman who has been through six moves that led her from Tunisia to Austria to Tunisia, from Switzerland to </w:t>
      </w:r>
      <w:r w:rsidR="005F1A0B">
        <w:rPr>
          <w:lang w:val="en-US"/>
        </w:rPr>
        <w:t>Monaco</w:t>
      </w:r>
      <w:r w:rsidRPr="00846113">
        <w:rPr>
          <w:lang w:val="en-US"/>
        </w:rPr>
        <w:t xml:space="preserve"> and </w:t>
      </w:r>
      <w:r w:rsidR="005F1A0B">
        <w:rPr>
          <w:lang w:val="en-US"/>
        </w:rPr>
        <w:t>to Switzerland where we met her</w:t>
      </w:r>
      <w:r w:rsidRPr="00846113">
        <w:rPr>
          <w:lang w:val="en-US"/>
        </w:rPr>
        <w:t xml:space="preserve">. </w:t>
      </w:r>
      <w:proofErr w:type="spellStart"/>
      <w:r w:rsidRPr="00846113">
        <w:rPr>
          <w:lang w:val="en-US"/>
        </w:rPr>
        <w:t>Nour</w:t>
      </w:r>
      <w:proofErr w:type="spellEnd"/>
      <w:r w:rsidRPr="00846113">
        <w:rPr>
          <w:lang w:val="en-US"/>
        </w:rPr>
        <w:t xml:space="preserve"> speaks fluent English, French and Arabic. She attended i</w:t>
      </w:r>
      <w:r w:rsidR="00846113">
        <w:rPr>
          <w:lang w:val="en-US"/>
        </w:rPr>
        <w:t>nternational and French schools</w:t>
      </w:r>
      <w:r w:rsidRPr="00846113">
        <w:rPr>
          <w:lang w:val="en-US"/>
        </w:rPr>
        <w:t xml:space="preserve">. Note that French and Arabic are the languages used by </w:t>
      </w:r>
      <w:proofErr w:type="spellStart"/>
      <w:r w:rsidRPr="00846113">
        <w:rPr>
          <w:lang w:val="en-US"/>
        </w:rPr>
        <w:t>Nour's</w:t>
      </w:r>
      <w:proofErr w:type="spellEnd"/>
      <w:r w:rsidRPr="00846113">
        <w:rPr>
          <w:lang w:val="en-US"/>
        </w:rPr>
        <w:t xml:space="preserve"> family. She defines herself as an international Tunisian. She strongly opposes the Tunisians of Tunisia with whom she does not share the same values; she identifies herself with the international Arabs after attending the international school in </w:t>
      </w:r>
      <w:r w:rsidR="005F1A0B">
        <w:rPr>
          <w:lang w:val="en-US"/>
        </w:rPr>
        <w:t>Monaco</w:t>
      </w:r>
      <w:r w:rsidRPr="00846113">
        <w:rPr>
          <w:lang w:val="en-US"/>
        </w:rPr>
        <w:t xml:space="preserve"> where her friends were from different regions of the Persian Gulf. We find the same outlook in her mother who defines herself as citizen of the</w:t>
      </w:r>
      <w:r w:rsidR="00B933A7">
        <w:rPr>
          <w:lang w:val="en-US"/>
        </w:rPr>
        <w:t xml:space="preserve"> world. In </w:t>
      </w:r>
      <w:proofErr w:type="spellStart"/>
      <w:r w:rsidR="00B933A7">
        <w:rPr>
          <w:lang w:val="en-US"/>
        </w:rPr>
        <w:t>Nour's</w:t>
      </w:r>
      <w:proofErr w:type="spellEnd"/>
      <w:r w:rsidR="00B933A7">
        <w:rPr>
          <w:lang w:val="en-US"/>
        </w:rPr>
        <w:t xml:space="preserve"> case, her whole family also identify themselves</w:t>
      </w:r>
      <w:r w:rsidRPr="00846113">
        <w:rPr>
          <w:lang w:val="en-US"/>
        </w:rPr>
        <w:t xml:space="preserve"> with this international culture. It is interesting to note that for the mother, this attachment is also over-rated. She uses the term of developed culture to talk about the international culture, as opposed to a more traditional Tunisian culture. Nevertheless, this can only be understood in a well-defined cultural and historical context. For example, </w:t>
      </w:r>
      <w:proofErr w:type="spellStart"/>
      <w:r w:rsidRPr="00846113">
        <w:rPr>
          <w:lang w:val="en-US"/>
        </w:rPr>
        <w:t>Nour's</w:t>
      </w:r>
      <w:proofErr w:type="spellEnd"/>
      <w:r w:rsidRPr="00846113">
        <w:rPr>
          <w:lang w:val="en-US"/>
        </w:rPr>
        <w:t xml:space="preserve"> family confers great importance to secularism, while in </w:t>
      </w:r>
      <w:proofErr w:type="gramStart"/>
      <w:r w:rsidRPr="00846113">
        <w:rPr>
          <w:lang w:val="en-US"/>
        </w:rPr>
        <w:t>Tunisia,</w:t>
      </w:r>
      <w:proofErr w:type="gramEnd"/>
      <w:r w:rsidRPr="00846113">
        <w:rPr>
          <w:lang w:val="en-US"/>
        </w:rPr>
        <w:t xml:space="preserve"> there is presently a major rise in Islam. Therefore, international culture can only b</w:t>
      </w:r>
      <w:r w:rsidR="00B933A7">
        <w:rPr>
          <w:lang w:val="en-US"/>
        </w:rPr>
        <w:t xml:space="preserve">e understood in opposition to </w:t>
      </w:r>
      <w:r w:rsidRPr="00846113">
        <w:rPr>
          <w:lang w:val="en-US"/>
        </w:rPr>
        <w:t xml:space="preserve">national culture. At </w:t>
      </w:r>
      <w:r w:rsidR="00324DCD">
        <w:rPr>
          <w:lang w:val="en-US"/>
        </w:rPr>
        <w:t xml:space="preserve">the same time </w:t>
      </w:r>
      <w:proofErr w:type="spellStart"/>
      <w:r w:rsidR="00324DCD">
        <w:rPr>
          <w:lang w:val="en-US"/>
        </w:rPr>
        <w:t>Nour</w:t>
      </w:r>
      <w:proofErr w:type="spellEnd"/>
      <w:r w:rsidR="00324DCD">
        <w:rPr>
          <w:lang w:val="en-US"/>
        </w:rPr>
        <w:t xml:space="preserve"> remains symbolically </w:t>
      </w:r>
      <w:r w:rsidRPr="00846113">
        <w:rPr>
          <w:lang w:val="en-US"/>
        </w:rPr>
        <w:t>att</w:t>
      </w:r>
      <w:r w:rsidR="00324DCD">
        <w:rPr>
          <w:lang w:val="en-US"/>
        </w:rPr>
        <w:t>ached to her country</w:t>
      </w:r>
      <w:r w:rsidR="005F1A0B">
        <w:rPr>
          <w:lang w:val="en-US"/>
        </w:rPr>
        <w:t xml:space="preserve">: </w:t>
      </w:r>
      <w:r w:rsidR="005F1A0B" w:rsidRPr="005F1A0B">
        <w:rPr>
          <w:lang w:val="en-US"/>
        </w:rPr>
        <w:t>"</w:t>
      </w:r>
      <w:r w:rsidRPr="005F1A0B">
        <w:rPr>
          <w:lang w:val="en-US"/>
        </w:rPr>
        <w:t xml:space="preserve">(…) I love being Tunisian, I'm Tunisian. I am so proud to be Tunisian that when someone tells me something about Tunisia, I rebel. (…) _ </w:t>
      </w:r>
      <w:proofErr w:type="gramStart"/>
      <w:r w:rsidRPr="005F1A0B">
        <w:rPr>
          <w:lang w:val="en-US"/>
        </w:rPr>
        <w:t>It's</w:t>
      </w:r>
      <w:proofErr w:type="gramEnd"/>
      <w:r w:rsidRPr="005F1A0B">
        <w:rPr>
          <w:lang w:val="en-US"/>
        </w:rPr>
        <w:t xml:space="preserve"> just that I am Tunisian and I am proud to be Tunisian</w:t>
      </w:r>
      <w:r w:rsidR="005F1A0B" w:rsidRPr="005F1A0B">
        <w:rPr>
          <w:lang w:val="en-US"/>
        </w:rPr>
        <w:t>."</w:t>
      </w:r>
      <w:r w:rsidR="005F1A0B">
        <w:rPr>
          <w:lang w:val="en-US"/>
        </w:rPr>
        <w:t xml:space="preserve"> </w:t>
      </w:r>
      <w:r w:rsidRPr="00846113">
        <w:rPr>
          <w:lang w:val="en-US"/>
        </w:rPr>
        <w:t xml:space="preserve">At the same time, </w:t>
      </w:r>
      <w:proofErr w:type="spellStart"/>
      <w:r w:rsidRPr="00846113">
        <w:rPr>
          <w:lang w:val="en-US"/>
        </w:rPr>
        <w:t>Nour</w:t>
      </w:r>
      <w:proofErr w:type="spellEnd"/>
      <w:r w:rsidRPr="00846113">
        <w:rPr>
          <w:lang w:val="en-US"/>
        </w:rPr>
        <w:t xml:space="preserve"> highlights that unlike other Tunisians, she does not have roots there and that she is from nowhere in particular. She also underlines the fact that she has no homeland. Here, one of the characteristics of this cosmopolitan identity will therefore be the absence of roo</w:t>
      </w:r>
      <w:r w:rsidR="00324DCD">
        <w:rPr>
          <w:lang w:val="en-US"/>
        </w:rPr>
        <w:t>ts, of a homeland, and at the same time</w:t>
      </w:r>
      <w:r w:rsidRPr="00846113">
        <w:rPr>
          <w:lang w:val="en-US"/>
        </w:rPr>
        <w:t xml:space="preserve"> identifying with international categories. However, </w:t>
      </w:r>
      <w:proofErr w:type="spellStart"/>
      <w:r w:rsidRPr="00846113">
        <w:rPr>
          <w:lang w:val="en-US"/>
        </w:rPr>
        <w:t>Nour</w:t>
      </w:r>
      <w:proofErr w:type="spellEnd"/>
      <w:r w:rsidRPr="00846113">
        <w:rPr>
          <w:lang w:val="en-US"/>
        </w:rPr>
        <w:t xml:space="preserve"> </w:t>
      </w:r>
      <w:r w:rsidRPr="00846113">
        <w:rPr>
          <w:lang w:val="en-US"/>
        </w:rPr>
        <w:lastRenderedPageBreak/>
        <w:t xml:space="preserve">retains a symbolic attachment to her passport country. We will see that this is not the case for Zoe who expresses her international identity differently. </w:t>
      </w:r>
    </w:p>
    <w:p w:rsidR="000A56BF" w:rsidRPr="00846113" w:rsidRDefault="000A56BF" w:rsidP="00846113">
      <w:pPr>
        <w:rPr>
          <w:lang w:val="en-US"/>
        </w:rPr>
      </w:pPr>
      <w:r w:rsidRPr="00846113">
        <w:rPr>
          <w:lang w:val="en-US"/>
        </w:rPr>
        <w:t xml:space="preserve">Zoe is a young girl who has lived through six moves since </w:t>
      </w:r>
      <w:r w:rsidR="00846113" w:rsidRPr="00846113">
        <w:rPr>
          <w:lang w:val="en-US"/>
        </w:rPr>
        <w:t>birth, which</w:t>
      </w:r>
      <w:r w:rsidRPr="00846113">
        <w:rPr>
          <w:lang w:val="en-US"/>
        </w:rPr>
        <w:t xml:space="preserve"> have brought her to the following countries: Switzerland, Denmark, Lebanon, Switzerland, Belgium, Switzerland and Turkey, where we met her. Of Swiss German and Portuguese origin, Zoe has dual nationality. If at home she speaks German and Portuguese, she decided to follow her education in French schools, both parents mastering this language.</w:t>
      </w:r>
    </w:p>
    <w:p w:rsidR="006967C8" w:rsidRPr="00846113" w:rsidRDefault="000A56BF" w:rsidP="00846113">
      <w:pPr>
        <w:rPr>
          <w:lang w:val="en-US"/>
        </w:rPr>
      </w:pPr>
      <w:r w:rsidRPr="00846113">
        <w:rPr>
          <w:lang w:val="en-US"/>
        </w:rPr>
        <w:t xml:space="preserve">Zoe takes on a thoughtful posture. Without comparing the different travelling or the different countries in which she has lived, she sees in each one </w:t>
      </w:r>
      <w:proofErr w:type="gramStart"/>
      <w:r w:rsidRPr="00846113">
        <w:rPr>
          <w:lang w:val="en-US"/>
        </w:rPr>
        <w:t>an</w:t>
      </w:r>
      <w:proofErr w:type="gramEnd"/>
      <w:r w:rsidRPr="00846113">
        <w:rPr>
          <w:lang w:val="en-US"/>
        </w:rPr>
        <w:t xml:space="preserve"> opportunity to learn from other cultures, a perspective which we have not found with </w:t>
      </w:r>
      <w:proofErr w:type="spellStart"/>
      <w:r w:rsidRPr="00846113">
        <w:rPr>
          <w:lang w:val="en-US"/>
        </w:rPr>
        <w:t>Nour</w:t>
      </w:r>
      <w:proofErr w:type="spellEnd"/>
      <w:r w:rsidRPr="00846113">
        <w:rPr>
          <w:lang w:val="en-US"/>
        </w:rPr>
        <w:t>. It was Zoe who asked to attend a French school, having particularly loved this language during her stay in Belgium. During the interview, Zoe insisted on the necessity to adapt to the new environment where one lives.  She cited the example of clothing; you should dress as the others, blend in with the masses. The kilt that she loved wearing in Belgium was the object of mockery in Zurich and finished up at the back of her wardrobe; in the same way she asked her mother not to prepare Portuguese meals when she was at school in Bern as her school friends made fun of her meals in the canteen. Zoe identifies</w:t>
      </w:r>
      <w:r w:rsidR="00324DCD">
        <w:rPr>
          <w:lang w:val="en-US"/>
        </w:rPr>
        <w:t xml:space="preserve"> herself</w:t>
      </w:r>
      <w:r w:rsidRPr="00846113">
        <w:rPr>
          <w:lang w:val="en-US"/>
        </w:rPr>
        <w:t xml:space="preserve"> with other </w:t>
      </w:r>
      <w:proofErr w:type="spellStart"/>
      <w:r w:rsidRPr="00846113">
        <w:rPr>
          <w:lang w:val="en-US"/>
        </w:rPr>
        <w:t>travellers</w:t>
      </w:r>
      <w:proofErr w:type="spellEnd"/>
      <w:r w:rsidRPr="00846113">
        <w:rPr>
          <w:lang w:val="en-US"/>
        </w:rPr>
        <w:t xml:space="preserve">, expatriates, </w:t>
      </w:r>
      <w:r w:rsidR="00846113" w:rsidRPr="00846113">
        <w:rPr>
          <w:lang w:val="en-US"/>
        </w:rPr>
        <w:t>and international</w:t>
      </w:r>
      <w:r w:rsidRPr="00846113">
        <w:rPr>
          <w:lang w:val="en-US"/>
        </w:rPr>
        <w:t xml:space="preserve"> communities. For her, people who have always grown up i</w:t>
      </w:r>
      <w:r w:rsidR="00324DCD">
        <w:rPr>
          <w:lang w:val="en-US"/>
        </w:rPr>
        <w:t>n the same place have difficulties</w:t>
      </w:r>
      <w:r w:rsidRPr="00846113">
        <w:rPr>
          <w:lang w:val="en-US"/>
        </w:rPr>
        <w:t xml:space="preserve"> in understanding the frequent relocations of those who must, nevertheless, have more extensive world knowledge, complemented by a fascination for discovering new regions. So Zoe will say that she feels at home everywhere: she is not actually Swiss, nor Portuguese but a citizen of the world. She emphasizes that she has some portable roots allowing her to adapt everywhere. </w:t>
      </w:r>
    </w:p>
    <w:p w:rsidR="00F34528" w:rsidRDefault="00F34528" w:rsidP="00846113">
      <w:pPr>
        <w:pStyle w:val="Titre3"/>
        <w:rPr>
          <w:lang w:val="en-GB"/>
        </w:rPr>
      </w:pPr>
      <w:r>
        <w:rPr>
          <w:lang w:val="en-GB"/>
        </w:rPr>
        <w:lastRenderedPageBreak/>
        <w:t xml:space="preserve">3.1.2. The adult perspective: Natasha and </w:t>
      </w:r>
      <w:proofErr w:type="spellStart"/>
      <w:r>
        <w:rPr>
          <w:lang w:val="en-GB"/>
        </w:rPr>
        <w:t>St</w:t>
      </w:r>
      <w:r w:rsidR="007E2463">
        <w:rPr>
          <w:lang w:val="en-GB"/>
        </w:rPr>
        <w:t>é</w:t>
      </w:r>
      <w:r>
        <w:rPr>
          <w:lang w:val="en-GB"/>
        </w:rPr>
        <w:t>phan</w:t>
      </w:r>
      <w:r w:rsidR="007E2463">
        <w:rPr>
          <w:lang w:val="en-GB"/>
        </w:rPr>
        <w:t>e</w:t>
      </w:r>
      <w:proofErr w:type="spellEnd"/>
    </w:p>
    <w:p w:rsidR="00246DAA" w:rsidRPr="00731725" w:rsidRDefault="00246DAA" w:rsidP="00846113">
      <w:pPr>
        <w:rPr>
          <w:lang w:val="en-GB"/>
        </w:rPr>
      </w:pPr>
      <w:r w:rsidRPr="00731725">
        <w:rPr>
          <w:lang w:val="en-GB"/>
        </w:rPr>
        <w:t xml:space="preserve">To our opinion </w:t>
      </w:r>
      <w:proofErr w:type="spellStart"/>
      <w:r w:rsidRPr="00731725">
        <w:rPr>
          <w:lang w:val="en-GB"/>
        </w:rPr>
        <w:t>Stéphane</w:t>
      </w:r>
      <w:proofErr w:type="spellEnd"/>
      <w:r w:rsidRPr="00731725">
        <w:rPr>
          <w:lang w:val="en-GB"/>
        </w:rPr>
        <w:t xml:space="preserve"> and Natasha have developed a nomadic identity. Let’s precise that both of them have been for five years or more in </w:t>
      </w:r>
      <w:r w:rsidR="00EA3A0F">
        <w:rPr>
          <w:lang w:val="en-GB"/>
        </w:rPr>
        <w:t>Luxemburg</w:t>
      </w:r>
      <w:r w:rsidRPr="00731725">
        <w:rPr>
          <w:lang w:val="en-GB"/>
        </w:rPr>
        <w:t xml:space="preserve">, and they both had extensive international exposure previously. Indeed </w:t>
      </w:r>
      <w:proofErr w:type="spellStart"/>
      <w:r w:rsidRPr="00731725">
        <w:rPr>
          <w:lang w:val="en-GB"/>
        </w:rPr>
        <w:t>Stéphane’s</w:t>
      </w:r>
      <w:proofErr w:type="spellEnd"/>
      <w:r w:rsidRPr="00731725">
        <w:rPr>
          <w:lang w:val="en-GB"/>
        </w:rPr>
        <w:t xml:space="preserve"> parents worked for the World Bank so he lived in Cameroun, France, Canada and the </w:t>
      </w:r>
      <w:r w:rsidR="00962467" w:rsidRPr="00731725">
        <w:rPr>
          <w:lang w:val="en-GB"/>
        </w:rPr>
        <w:t>United States before arriving in</w:t>
      </w:r>
      <w:r w:rsidRPr="00731725">
        <w:rPr>
          <w:lang w:val="en-GB"/>
        </w:rPr>
        <w:t xml:space="preserve"> </w:t>
      </w:r>
      <w:r w:rsidR="00EA3A0F">
        <w:rPr>
          <w:lang w:val="en-GB"/>
        </w:rPr>
        <w:t>Luxemburg</w:t>
      </w:r>
      <w:r w:rsidRPr="00731725">
        <w:rPr>
          <w:lang w:val="en-GB"/>
        </w:rPr>
        <w:t xml:space="preserve">. Natasha left Russia at eighteen </w:t>
      </w:r>
      <w:r w:rsidR="006B73E8" w:rsidRPr="00731725">
        <w:rPr>
          <w:lang w:val="en-GB"/>
        </w:rPr>
        <w:t>after having studied in</w:t>
      </w:r>
      <w:r w:rsidRPr="00731725">
        <w:rPr>
          <w:lang w:val="en-GB"/>
        </w:rPr>
        <w:t xml:space="preserve"> France and in the United States </w:t>
      </w:r>
      <w:r w:rsidR="006B73E8" w:rsidRPr="00731725">
        <w:rPr>
          <w:lang w:val="en-GB"/>
        </w:rPr>
        <w:t xml:space="preserve">she </w:t>
      </w:r>
      <w:r w:rsidRPr="00731725">
        <w:rPr>
          <w:lang w:val="en-GB"/>
        </w:rPr>
        <w:t>work</w:t>
      </w:r>
      <w:r w:rsidR="006B73E8" w:rsidRPr="00731725">
        <w:rPr>
          <w:lang w:val="en-GB"/>
        </w:rPr>
        <w:t>ed</w:t>
      </w:r>
      <w:r w:rsidRPr="00731725">
        <w:rPr>
          <w:lang w:val="en-GB"/>
        </w:rPr>
        <w:t xml:space="preserve"> several years in Germany</w:t>
      </w:r>
      <w:r w:rsidR="006B73E8" w:rsidRPr="00731725">
        <w:rPr>
          <w:lang w:val="en-GB"/>
        </w:rPr>
        <w:t xml:space="preserve"> before arriving in </w:t>
      </w:r>
      <w:r w:rsidR="00EA3A0F">
        <w:rPr>
          <w:lang w:val="en-GB"/>
        </w:rPr>
        <w:t>Luxemburg</w:t>
      </w:r>
      <w:r w:rsidR="006B73E8" w:rsidRPr="00731725">
        <w:rPr>
          <w:lang w:val="en-GB"/>
        </w:rPr>
        <w:t>. Moreover she travelled a lot because she used to be a professional tennis player</w:t>
      </w:r>
      <w:r w:rsidR="00C64E4C" w:rsidRPr="00731725">
        <w:rPr>
          <w:lang w:val="en-GB"/>
        </w:rPr>
        <w:t>.</w:t>
      </w:r>
    </w:p>
    <w:p w:rsidR="00246DAA" w:rsidRPr="00731725" w:rsidRDefault="00F720DF" w:rsidP="00846113">
      <w:pPr>
        <w:rPr>
          <w:lang w:val="en-GB"/>
        </w:rPr>
      </w:pPr>
      <w:r w:rsidRPr="00731725">
        <w:rPr>
          <w:lang w:val="en-GB"/>
        </w:rPr>
        <w:t>First of all, they develop a strong ability to take distance towards their culture. Questioned about the comparisons with their home country, they both struggle to find towar</w:t>
      </w:r>
      <w:r w:rsidR="00324DCD">
        <w:rPr>
          <w:lang w:val="en-GB"/>
        </w:rPr>
        <w:t xml:space="preserve">ds </w:t>
      </w:r>
      <w:proofErr w:type="gramStart"/>
      <w:r w:rsidR="00324DCD">
        <w:rPr>
          <w:lang w:val="en-GB"/>
        </w:rPr>
        <w:t>what  to</w:t>
      </w:r>
      <w:proofErr w:type="gramEnd"/>
      <w:r w:rsidR="00324DCD">
        <w:rPr>
          <w:lang w:val="en-GB"/>
        </w:rPr>
        <w:t xml:space="preserve"> compare</w:t>
      </w:r>
      <w:r w:rsidR="005F1A0B">
        <w:rPr>
          <w:lang w:val="en-GB"/>
        </w:rPr>
        <w:t>. For Natasha "</w:t>
      </w:r>
      <w:r w:rsidRPr="005F1A0B">
        <w:rPr>
          <w:lang w:val="en-GB"/>
        </w:rPr>
        <w:t>It is diffic</w:t>
      </w:r>
      <w:r w:rsidR="00962467" w:rsidRPr="005F1A0B">
        <w:rPr>
          <w:lang w:val="en-GB"/>
        </w:rPr>
        <w:t>ult, I left Russia when I was eighteen</w:t>
      </w:r>
      <w:r w:rsidRPr="005F1A0B">
        <w:rPr>
          <w:lang w:val="en-GB"/>
        </w:rPr>
        <w:t>, I don’t think it is good to compare, let’s say I would compare to France and Germany</w:t>
      </w:r>
      <w:r w:rsidR="005F1A0B">
        <w:rPr>
          <w:lang w:val="en-GB"/>
        </w:rPr>
        <w:t>"</w:t>
      </w:r>
      <w:r w:rsidRPr="00731725">
        <w:rPr>
          <w:lang w:val="en-GB"/>
        </w:rPr>
        <w:t xml:space="preserve">. The same for </w:t>
      </w:r>
      <w:proofErr w:type="spellStart"/>
      <w:r w:rsidRPr="00731725">
        <w:rPr>
          <w:lang w:val="en-GB"/>
        </w:rPr>
        <w:t>Stéphane</w:t>
      </w:r>
      <w:proofErr w:type="spellEnd"/>
      <w:r w:rsidR="005F1A0B">
        <w:rPr>
          <w:lang w:val="en-GB"/>
        </w:rPr>
        <w:t xml:space="preserve"> "</w:t>
      </w:r>
      <w:r w:rsidR="00CA43C1" w:rsidRPr="005F1A0B">
        <w:rPr>
          <w:lang w:val="en-GB"/>
        </w:rPr>
        <w:t>I don’t think I have a home c</w:t>
      </w:r>
      <w:r w:rsidR="005F1A0B">
        <w:rPr>
          <w:lang w:val="en-GB"/>
        </w:rPr>
        <w:t>ountry, let’s compare to the US"</w:t>
      </w:r>
      <w:r w:rsidR="00CA43C1" w:rsidRPr="00731725">
        <w:rPr>
          <w:lang w:val="en-GB"/>
        </w:rPr>
        <w:t xml:space="preserve">. During the interview none of them made reference to their host country. </w:t>
      </w:r>
      <w:r w:rsidR="0068622A" w:rsidRPr="00731725">
        <w:rPr>
          <w:lang w:val="en-GB"/>
        </w:rPr>
        <w:t>They obviously</w:t>
      </w:r>
      <w:r w:rsidR="00CA43C1" w:rsidRPr="00731725">
        <w:rPr>
          <w:lang w:val="en-GB"/>
        </w:rPr>
        <w:t xml:space="preserve"> </w:t>
      </w:r>
      <w:r w:rsidR="001B1F97" w:rsidRPr="00731725">
        <w:rPr>
          <w:lang w:val="en-GB"/>
        </w:rPr>
        <w:t>take pride</w:t>
      </w:r>
      <w:r w:rsidR="0068622A" w:rsidRPr="00731725">
        <w:rPr>
          <w:lang w:val="en-GB"/>
        </w:rPr>
        <w:t xml:space="preserve"> in</w:t>
      </w:r>
      <w:r w:rsidR="00CA43C1" w:rsidRPr="00731725">
        <w:rPr>
          <w:lang w:val="en-GB"/>
        </w:rPr>
        <w:t xml:space="preserve"> not being attached to one culture. </w:t>
      </w:r>
    </w:p>
    <w:p w:rsidR="00CA43C1" w:rsidRPr="00731725" w:rsidRDefault="00CA43C1" w:rsidP="00846113">
      <w:pPr>
        <w:rPr>
          <w:lang w:val="en-GB"/>
        </w:rPr>
      </w:pPr>
      <w:r w:rsidRPr="00731725">
        <w:rPr>
          <w:lang w:val="en-GB"/>
        </w:rPr>
        <w:t xml:space="preserve">Another common attitude between Natasha and </w:t>
      </w:r>
      <w:proofErr w:type="spellStart"/>
      <w:r w:rsidRPr="00731725">
        <w:rPr>
          <w:lang w:val="en-GB"/>
        </w:rPr>
        <w:t>Stéphane</w:t>
      </w:r>
      <w:proofErr w:type="spellEnd"/>
      <w:r w:rsidRPr="00731725">
        <w:rPr>
          <w:lang w:val="en-GB"/>
        </w:rPr>
        <w:t xml:space="preserve"> is that </w:t>
      </w:r>
      <w:r w:rsidR="00846A24" w:rsidRPr="00731725">
        <w:rPr>
          <w:lang w:val="en-GB"/>
        </w:rPr>
        <w:t xml:space="preserve">what they enjoy most in </w:t>
      </w:r>
      <w:r w:rsidR="00EA3A0F">
        <w:rPr>
          <w:lang w:val="en-GB"/>
        </w:rPr>
        <w:t>Luxemburg</w:t>
      </w:r>
      <w:r w:rsidR="001B1F97" w:rsidRPr="00731725">
        <w:rPr>
          <w:lang w:val="en-GB"/>
        </w:rPr>
        <w:t xml:space="preserve"> before the high quality of life </w:t>
      </w:r>
      <w:r w:rsidR="00846A24" w:rsidRPr="00731725">
        <w:rPr>
          <w:lang w:val="en-GB"/>
        </w:rPr>
        <w:t>is to discover new cultures and they are blossoming within this multicultural environment</w:t>
      </w:r>
      <w:r w:rsidR="0068622A" w:rsidRPr="00731725">
        <w:rPr>
          <w:lang w:val="en-GB"/>
        </w:rPr>
        <w:t>,</w:t>
      </w:r>
      <w:r w:rsidR="00265D80" w:rsidRPr="00731725">
        <w:rPr>
          <w:lang w:val="en-GB"/>
        </w:rPr>
        <w:t xml:space="preserve"> they are fluent in English and French plus German and Russian for Natasha and take pleasure in using their language skills</w:t>
      </w:r>
      <w:r w:rsidR="001B1F97" w:rsidRPr="00731725">
        <w:rPr>
          <w:lang w:val="en-GB"/>
        </w:rPr>
        <w:t xml:space="preserve">. Both developed relationships with international community, they do not gather with their compatriots and they were looking for an international place before applying to </w:t>
      </w:r>
      <w:r w:rsidR="00EA3A0F">
        <w:rPr>
          <w:lang w:val="en-GB"/>
        </w:rPr>
        <w:t>Luxemburg</w:t>
      </w:r>
      <w:r w:rsidR="001B1F97" w:rsidRPr="00731725">
        <w:rPr>
          <w:lang w:val="en-GB"/>
        </w:rPr>
        <w:t xml:space="preserve">. </w:t>
      </w:r>
      <w:proofErr w:type="spellStart"/>
      <w:r w:rsidR="001B1F97" w:rsidRPr="00731725">
        <w:rPr>
          <w:lang w:val="en-GB"/>
        </w:rPr>
        <w:t>St</w:t>
      </w:r>
      <w:r w:rsidR="005F1A0B">
        <w:rPr>
          <w:lang w:val="en-GB"/>
        </w:rPr>
        <w:t>éphane</w:t>
      </w:r>
      <w:proofErr w:type="spellEnd"/>
      <w:r w:rsidR="005F1A0B">
        <w:rPr>
          <w:lang w:val="en-GB"/>
        </w:rPr>
        <w:t xml:space="preserve"> stays in </w:t>
      </w:r>
      <w:r w:rsidR="00EA3A0F">
        <w:rPr>
          <w:lang w:val="en-GB"/>
        </w:rPr>
        <w:t>Luxemburg</w:t>
      </w:r>
      <w:r w:rsidR="005F1A0B">
        <w:rPr>
          <w:lang w:val="en-GB"/>
        </w:rPr>
        <w:t xml:space="preserve"> for "</w:t>
      </w:r>
      <w:r w:rsidR="00D51A33" w:rsidRPr="005F1A0B">
        <w:rPr>
          <w:lang w:val="en-GB"/>
        </w:rPr>
        <w:t>T</w:t>
      </w:r>
      <w:r w:rsidR="001B1F97" w:rsidRPr="005F1A0B">
        <w:rPr>
          <w:lang w:val="en-GB"/>
        </w:rPr>
        <w:t>his diversity, high quality of life, respect of other people from other people</w:t>
      </w:r>
      <w:r w:rsidR="005F1A0B">
        <w:rPr>
          <w:i/>
          <w:lang w:val="en-GB"/>
        </w:rPr>
        <w:t>"</w:t>
      </w:r>
      <w:proofErr w:type="gramStart"/>
      <w:r w:rsidR="001B1F97" w:rsidRPr="00731725">
        <w:rPr>
          <w:lang w:val="en-GB"/>
        </w:rPr>
        <w:t>,</w:t>
      </w:r>
      <w:proofErr w:type="gramEnd"/>
      <w:r w:rsidR="001B1F97" w:rsidRPr="00731725">
        <w:rPr>
          <w:lang w:val="en-GB"/>
        </w:rPr>
        <w:t xml:space="preserve"> </w:t>
      </w:r>
      <w:r w:rsidR="00D51A33" w:rsidRPr="00731725">
        <w:rPr>
          <w:lang w:val="en-GB"/>
        </w:rPr>
        <w:t>Natasha confess</w:t>
      </w:r>
      <w:r w:rsidR="00324DCD">
        <w:rPr>
          <w:lang w:val="en-GB"/>
        </w:rPr>
        <w:t>es</w:t>
      </w:r>
      <w:r w:rsidR="00D51A33" w:rsidRPr="00731725">
        <w:rPr>
          <w:lang w:val="en-GB"/>
        </w:rPr>
        <w:t xml:space="preserve"> her satisfaction </w:t>
      </w:r>
      <w:r w:rsidR="005F1A0B">
        <w:rPr>
          <w:i/>
          <w:lang w:val="en-GB"/>
        </w:rPr>
        <w:t>"</w:t>
      </w:r>
      <w:r w:rsidR="00D51A33" w:rsidRPr="005F1A0B">
        <w:rPr>
          <w:lang w:val="en-GB"/>
        </w:rPr>
        <w:t>For me the best place to be and you don’t change when you are happy</w:t>
      </w:r>
      <w:r w:rsidR="005F1A0B">
        <w:rPr>
          <w:lang w:val="en-GB"/>
        </w:rPr>
        <w:t>"</w:t>
      </w:r>
      <w:r w:rsidR="00D51A33" w:rsidRPr="00731725">
        <w:rPr>
          <w:lang w:val="en-GB"/>
        </w:rPr>
        <w:t>.</w:t>
      </w:r>
    </w:p>
    <w:p w:rsidR="005F1A0B" w:rsidRDefault="004C4853" w:rsidP="00846113">
      <w:pPr>
        <w:rPr>
          <w:lang w:val="en-GB"/>
        </w:rPr>
      </w:pPr>
      <w:r w:rsidRPr="00731725">
        <w:rPr>
          <w:lang w:val="en-GB"/>
        </w:rPr>
        <w:lastRenderedPageBreak/>
        <w:t>F</w:t>
      </w:r>
      <w:r w:rsidR="00C70B1B" w:rsidRPr="00731725">
        <w:rPr>
          <w:lang w:val="en-GB"/>
        </w:rPr>
        <w:t xml:space="preserve">inally </w:t>
      </w:r>
      <w:r w:rsidR="00930AD9" w:rsidRPr="00731725">
        <w:rPr>
          <w:lang w:val="en-GB"/>
        </w:rPr>
        <w:t xml:space="preserve">we noticed similarities between </w:t>
      </w:r>
      <w:proofErr w:type="spellStart"/>
      <w:r w:rsidR="00930AD9" w:rsidRPr="00731725">
        <w:rPr>
          <w:lang w:val="en-GB"/>
        </w:rPr>
        <w:t>Stéphane</w:t>
      </w:r>
      <w:proofErr w:type="spellEnd"/>
      <w:r w:rsidR="00930AD9" w:rsidRPr="00731725">
        <w:rPr>
          <w:lang w:val="en-GB"/>
        </w:rPr>
        <w:t xml:space="preserve"> and Natasha’s</w:t>
      </w:r>
      <w:r w:rsidR="00C70B1B" w:rsidRPr="00731725">
        <w:rPr>
          <w:lang w:val="en-GB"/>
        </w:rPr>
        <w:t xml:space="preserve"> identity change, they are based on an opening to </w:t>
      </w:r>
      <w:r w:rsidR="00B601CD" w:rsidRPr="00731725">
        <w:rPr>
          <w:lang w:val="en-GB"/>
        </w:rPr>
        <w:t>the new culture</w:t>
      </w:r>
      <w:r w:rsidR="008B646A" w:rsidRPr="00731725">
        <w:rPr>
          <w:lang w:val="en-GB"/>
        </w:rPr>
        <w:t>s</w:t>
      </w:r>
      <w:r w:rsidR="00DC093C" w:rsidRPr="00731725">
        <w:rPr>
          <w:lang w:val="en-GB"/>
        </w:rPr>
        <w:t xml:space="preserve"> (</w:t>
      </w:r>
      <w:proofErr w:type="spellStart"/>
      <w:r w:rsidR="00DC093C" w:rsidRPr="00731725">
        <w:rPr>
          <w:lang w:val="en-GB"/>
        </w:rPr>
        <w:t>Kohonen</w:t>
      </w:r>
      <w:proofErr w:type="spellEnd"/>
      <w:r w:rsidR="00DC093C" w:rsidRPr="00731725">
        <w:rPr>
          <w:lang w:val="en-GB"/>
        </w:rPr>
        <w:t>, 2004)</w:t>
      </w:r>
      <w:r w:rsidR="008B646A" w:rsidRPr="00731725">
        <w:rPr>
          <w:lang w:val="en-GB"/>
        </w:rPr>
        <w:t xml:space="preserve"> present in </w:t>
      </w:r>
      <w:r w:rsidR="00EA3A0F">
        <w:rPr>
          <w:lang w:val="en-GB"/>
        </w:rPr>
        <w:t>Luxemburg</w:t>
      </w:r>
      <w:r w:rsidR="00B601CD" w:rsidRPr="00731725">
        <w:rPr>
          <w:lang w:val="en-GB"/>
        </w:rPr>
        <w:t xml:space="preserve"> </w:t>
      </w:r>
      <w:r w:rsidR="00DC093C" w:rsidRPr="00731725">
        <w:rPr>
          <w:lang w:val="en-GB"/>
        </w:rPr>
        <w:t xml:space="preserve">and previously </w:t>
      </w:r>
      <w:r w:rsidR="002B5A84" w:rsidRPr="00731725">
        <w:rPr>
          <w:lang w:val="en-GB"/>
        </w:rPr>
        <w:t>during</w:t>
      </w:r>
      <w:r w:rsidR="00DC093C" w:rsidRPr="00731725">
        <w:rPr>
          <w:lang w:val="en-GB"/>
        </w:rPr>
        <w:t xml:space="preserve"> the </w:t>
      </w:r>
      <w:r w:rsidR="002B5A84" w:rsidRPr="00731725">
        <w:rPr>
          <w:lang w:val="en-GB"/>
        </w:rPr>
        <w:t>other experiences</w:t>
      </w:r>
      <w:r w:rsidR="00DC093C" w:rsidRPr="00731725">
        <w:rPr>
          <w:lang w:val="en-GB"/>
        </w:rPr>
        <w:t xml:space="preserve"> they had</w:t>
      </w:r>
      <w:r w:rsidR="00B601CD" w:rsidRPr="00731725">
        <w:rPr>
          <w:lang w:val="en-GB"/>
        </w:rPr>
        <w:t>, their evolution corr</w:t>
      </w:r>
      <w:r w:rsidR="00DC7DF1" w:rsidRPr="00731725">
        <w:rPr>
          <w:lang w:val="en-GB"/>
        </w:rPr>
        <w:t>espond to the last step of the D</w:t>
      </w:r>
      <w:r w:rsidR="00B601CD" w:rsidRPr="00731725">
        <w:rPr>
          <w:lang w:val="en-GB"/>
        </w:rPr>
        <w:t>eve</w:t>
      </w:r>
      <w:r w:rsidR="002B5A84" w:rsidRPr="00731725">
        <w:rPr>
          <w:lang w:val="en-GB"/>
        </w:rPr>
        <w:t>lopmental Model of Integration S</w:t>
      </w:r>
      <w:r w:rsidR="00B601CD" w:rsidRPr="00731725">
        <w:rPr>
          <w:lang w:val="en-GB"/>
        </w:rPr>
        <w:t xml:space="preserve">ensitivity of Bennett (1993), they </w:t>
      </w:r>
      <w:r w:rsidR="00324DCD">
        <w:rPr>
          <w:lang w:val="en-GB"/>
        </w:rPr>
        <w:t xml:space="preserve">have </w:t>
      </w:r>
      <w:r w:rsidR="00B601CD" w:rsidRPr="00731725">
        <w:rPr>
          <w:lang w:val="en-GB"/>
        </w:rPr>
        <w:t>construct</w:t>
      </w:r>
      <w:r w:rsidR="00DC093C" w:rsidRPr="00731725">
        <w:rPr>
          <w:lang w:val="en-GB"/>
        </w:rPr>
        <w:t>ed step by step</w:t>
      </w:r>
      <w:r w:rsidR="00B601CD" w:rsidRPr="00731725">
        <w:rPr>
          <w:lang w:val="en-GB"/>
        </w:rPr>
        <w:t xml:space="preserve"> a multicultural identity enabling them to shift their behaviour according to the context. They succeed in this exercise by reflexively self defining their identity</w:t>
      </w:r>
      <w:r w:rsidR="00DC093C" w:rsidRPr="00731725">
        <w:rPr>
          <w:lang w:val="en-GB"/>
        </w:rPr>
        <w:t xml:space="preserve">. </w:t>
      </w:r>
      <w:proofErr w:type="spellStart"/>
      <w:r w:rsidR="00DC093C" w:rsidRPr="00731725">
        <w:rPr>
          <w:lang w:val="en-GB"/>
        </w:rPr>
        <w:t>Stéphane</w:t>
      </w:r>
      <w:proofErr w:type="spellEnd"/>
      <w:r w:rsidR="008C6B04" w:rsidRPr="00731725">
        <w:rPr>
          <w:lang w:val="en-GB"/>
        </w:rPr>
        <w:t xml:space="preserve"> explains us how he succeeded in achievin</w:t>
      </w:r>
      <w:r w:rsidR="005F1A0B">
        <w:rPr>
          <w:lang w:val="en-GB"/>
        </w:rPr>
        <w:t>g this distance towards culture</w:t>
      </w:r>
      <w:r w:rsidR="00046786">
        <w:rPr>
          <w:lang w:val="en-GB"/>
        </w:rPr>
        <w:t>:</w:t>
      </w:r>
    </w:p>
    <w:p w:rsidR="005F1A0B" w:rsidRPr="00046786" w:rsidRDefault="008C6B04" w:rsidP="005F1A0B">
      <w:pPr>
        <w:ind w:left="567" w:right="567"/>
        <w:rPr>
          <w:lang w:val="en-GB"/>
        </w:rPr>
      </w:pPr>
      <w:r w:rsidRPr="00046786">
        <w:rPr>
          <w:lang w:val="en-GB"/>
        </w:rPr>
        <w:t xml:space="preserve">I note differences, I don’t judge, you come to a distance enabling you to adapt any culture. Finally where you are does not </w:t>
      </w:r>
      <w:proofErr w:type="gramStart"/>
      <w:r w:rsidRPr="00046786">
        <w:rPr>
          <w:lang w:val="en-GB"/>
        </w:rPr>
        <w:t>matter,</w:t>
      </w:r>
      <w:proofErr w:type="gramEnd"/>
      <w:r w:rsidRPr="00046786">
        <w:rPr>
          <w:lang w:val="en-GB"/>
        </w:rPr>
        <w:t xml:space="preserve"> you will remain who you are. I bring the same values </w:t>
      </w:r>
      <w:proofErr w:type="gramStart"/>
      <w:r w:rsidRPr="00046786">
        <w:rPr>
          <w:lang w:val="en-GB"/>
        </w:rPr>
        <w:t>everywhere,</w:t>
      </w:r>
      <w:proofErr w:type="gramEnd"/>
      <w:r w:rsidRPr="00046786">
        <w:rPr>
          <w:lang w:val="en-GB"/>
        </w:rPr>
        <w:t xml:space="preserve"> you should not judge people around you</w:t>
      </w:r>
      <w:r w:rsidR="005F1A0B" w:rsidRPr="00046786">
        <w:rPr>
          <w:lang w:val="en-GB"/>
        </w:rPr>
        <w:t>.</w:t>
      </w:r>
    </w:p>
    <w:p w:rsidR="008C6B04" w:rsidRPr="00731725" w:rsidRDefault="008C6B04" w:rsidP="005F1A0B">
      <w:pPr>
        <w:rPr>
          <w:lang w:val="en-GB"/>
        </w:rPr>
      </w:pPr>
      <w:r w:rsidRPr="00731725">
        <w:rPr>
          <w:lang w:val="en-GB"/>
        </w:rPr>
        <w:t>Natasha</w:t>
      </w:r>
      <w:r w:rsidR="00324DCD">
        <w:rPr>
          <w:lang w:val="en-GB"/>
        </w:rPr>
        <w:t xml:space="preserve">’s </w:t>
      </w:r>
      <w:r w:rsidRPr="00731725">
        <w:rPr>
          <w:lang w:val="en-GB"/>
        </w:rPr>
        <w:t xml:space="preserve"> approach is the same</w:t>
      </w:r>
      <w:r w:rsidR="00046786">
        <w:rPr>
          <w:lang w:val="en-GB"/>
        </w:rPr>
        <w:t>:</w:t>
      </w:r>
      <w:r w:rsidRPr="00731725">
        <w:rPr>
          <w:lang w:val="en-GB"/>
        </w:rPr>
        <w:t xml:space="preserve"> </w:t>
      </w:r>
      <w:r w:rsidR="005F1A0B">
        <w:rPr>
          <w:lang w:val="en-GB"/>
        </w:rPr>
        <w:t>"</w:t>
      </w:r>
      <w:r w:rsidRPr="00731725">
        <w:rPr>
          <w:lang w:val="en-GB"/>
        </w:rPr>
        <w:t>Don’t judge and don’t compare, just take other people the way they are, try to bring the best from your side without saying the way you do is the best, it’s you</w:t>
      </w:r>
      <w:r w:rsidR="005F1A0B">
        <w:rPr>
          <w:lang w:val="en-GB"/>
        </w:rPr>
        <w:t>r way and observe"</w:t>
      </w:r>
      <w:r w:rsidRPr="00731725">
        <w:rPr>
          <w:lang w:val="en-GB"/>
        </w:rPr>
        <w:t>.</w:t>
      </w:r>
      <w:r w:rsidR="00930AD9" w:rsidRPr="00731725">
        <w:rPr>
          <w:lang w:val="en-GB"/>
        </w:rPr>
        <w:t xml:space="preserve"> This</w:t>
      </w:r>
      <w:r w:rsidR="008B646A" w:rsidRPr="00731725">
        <w:rPr>
          <w:lang w:val="en-GB"/>
        </w:rPr>
        <w:t xml:space="preserve"> identity </w:t>
      </w:r>
      <w:r w:rsidR="00930AD9" w:rsidRPr="00731725">
        <w:rPr>
          <w:lang w:val="en-GB"/>
        </w:rPr>
        <w:t xml:space="preserve">change </w:t>
      </w:r>
      <w:r w:rsidR="008B646A" w:rsidRPr="00731725">
        <w:rPr>
          <w:lang w:val="en-GB"/>
        </w:rPr>
        <w:t>based on openness to new culture</w:t>
      </w:r>
      <w:r w:rsidR="001C3895" w:rsidRPr="00731725">
        <w:rPr>
          <w:lang w:val="en-GB"/>
        </w:rPr>
        <w:t>s</w:t>
      </w:r>
      <w:r w:rsidR="008B646A" w:rsidRPr="00731725">
        <w:rPr>
          <w:lang w:val="en-GB"/>
        </w:rPr>
        <w:t xml:space="preserve"> </w:t>
      </w:r>
      <w:r w:rsidR="00930AD9" w:rsidRPr="00731725">
        <w:rPr>
          <w:lang w:val="en-GB"/>
        </w:rPr>
        <w:t xml:space="preserve">for </w:t>
      </w:r>
      <w:proofErr w:type="spellStart"/>
      <w:r w:rsidR="00930AD9" w:rsidRPr="00731725">
        <w:rPr>
          <w:lang w:val="en-GB"/>
        </w:rPr>
        <w:t>Stéphane</w:t>
      </w:r>
      <w:proofErr w:type="spellEnd"/>
      <w:r w:rsidR="00930AD9" w:rsidRPr="00731725">
        <w:rPr>
          <w:lang w:val="en-GB"/>
        </w:rPr>
        <w:t xml:space="preserve"> and Natasha </w:t>
      </w:r>
      <w:r w:rsidR="008B646A" w:rsidRPr="00731725">
        <w:rPr>
          <w:lang w:val="en-GB"/>
        </w:rPr>
        <w:t>enable</w:t>
      </w:r>
      <w:r w:rsidR="0068622A" w:rsidRPr="00731725">
        <w:rPr>
          <w:lang w:val="en-GB"/>
        </w:rPr>
        <w:t>s</w:t>
      </w:r>
      <w:r w:rsidR="00930AD9" w:rsidRPr="00731725">
        <w:rPr>
          <w:lang w:val="en-GB"/>
        </w:rPr>
        <w:t xml:space="preserve"> them</w:t>
      </w:r>
      <w:r w:rsidR="001C3895" w:rsidRPr="00731725">
        <w:rPr>
          <w:lang w:val="en-GB"/>
        </w:rPr>
        <w:t xml:space="preserve"> to take distance</w:t>
      </w:r>
      <w:r w:rsidR="00DC093C" w:rsidRPr="00731725">
        <w:rPr>
          <w:lang w:val="en-GB"/>
        </w:rPr>
        <w:t xml:space="preserve"> towards</w:t>
      </w:r>
      <w:r w:rsidR="001C3895" w:rsidRPr="00731725">
        <w:rPr>
          <w:lang w:val="en-GB"/>
        </w:rPr>
        <w:t xml:space="preserve"> </w:t>
      </w:r>
      <w:r w:rsidR="00930AD9" w:rsidRPr="00731725">
        <w:rPr>
          <w:lang w:val="en-GB"/>
        </w:rPr>
        <w:t>their culture</w:t>
      </w:r>
      <w:r w:rsidR="00337F72" w:rsidRPr="00731725">
        <w:rPr>
          <w:lang w:val="en-GB"/>
        </w:rPr>
        <w:t xml:space="preserve"> of origin</w:t>
      </w:r>
      <w:r w:rsidR="00930AD9" w:rsidRPr="00731725">
        <w:rPr>
          <w:lang w:val="en-GB"/>
        </w:rPr>
        <w:t xml:space="preserve"> and help them</w:t>
      </w:r>
      <w:r w:rsidR="008B646A" w:rsidRPr="00731725">
        <w:rPr>
          <w:lang w:val="en-GB"/>
        </w:rPr>
        <w:t xml:space="preserve"> </w:t>
      </w:r>
      <w:r w:rsidR="00930AD9" w:rsidRPr="00731725">
        <w:rPr>
          <w:lang w:val="en-GB"/>
        </w:rPr>
        <w:t>developing an</w:t>
      </w:r>
      <w:r w:rsidR="008B646A" w:rsidRPr="00731725">
        <w:rPr>
          <w:lang w:val="en-GB"/>
        </w:rPr>
        <w:t xml:space="preserve"> exceptional </w:t>
      </w:r>
      <w:r w:rsidR="00DC093C" w:rsidRPr="00731725">
        <w:rPr>
          <w:lang w:val="en-GB"/>
        </w:rPr>
        <w:t>adaptabilit</w:t>
      </w:r>
      <w:r w:rsidR="008B646A" w:rsidRPr="00731725">
        <w:rPr>
          <w:lang w:val="en-GB"/>
        </w:rPr>
        <w:t>y.</w:t>
      </w:r>
    </w:p>
    <w:p w:rsidR="008C6B04" w:rsidRPr="00731725" w:rsidRDefault="00DC093C" w:rsidP="00846113">
      <w:pPr>
        <w:rPr>
          <w:lang w:val="en-GB"/>
        </w:rPr>
      </w:pPr>
      <w:r w:rsidRPr="00731725">
        <w:rPr>
          <w:lang w:val="en-GB"/>
        </w:rPr>
        <w:t xml:space="preserve">Now, what is the impact of the multicultural environment of </w:t>
      </w:r>
      <w:r w:rsidR="00EA3A0F">
        <w:rPr>
          <w:lang w:val="en-GB"/>
        </w:rPr>
        <w:t>Luxemburg</w:t>
      </w:r>
      <w:r w:rsidRPr="00731725">
        <w:rPr>
          <w:lang w:val="en-GB"/>
        </w:rPr>
        <w:t xml:space="preserve"> in this process?</w:t>
      </w:r>
      <w:r w:rsidR="0068622A" w:rsidRPr="00731725">
        <w:rPr>
          <w:lang w:val="en-GB"/>
        </w:rPr>
        <w:t xml:space="preserve"> </w:t>
      </w:r>
      <w:proofErr w:type="spellStart"/>
      <w:r w:rsidR="0068622A" w:rsidRPr="00731725">
        <w:rPr>
          <w:lang w:val="en-GB"/>
        </w:rPr>
        <w:t>Stéphane</w:t>
      </w:r>
      <w:proofErr w:type="spellEnd"/>
      <w:r w:rsidR="0068622A" w:rsidRPr="00731725">
        <w:rPr>
          <w:lang w:val="en-GB"/>
        </w:rPr>
        <w:t xml:space="preserve"> and Natasha both</w:t>
      </w:r>
      <w:r w:rsidR="002B5A84" w:rsidRPr="00731725">
        <w:rPr>
          <w:lang w:val="en-GB"/>
        </w:rPr>
        <w:t xml:space="preserve"> noticed the relative coldness from locals towards foreigners however the exceptional welcome they receive within the international community largely compensates for this drawback. Natasha sha</w:t>
      </w:r>
      <w:r w:rsidR="005F1A0B">
        <w:rPr>
          <w:lang w:val="en-GB"/>
        </w:rPr>
        <w:t xml:space="preserve">res her views on </w:t>
      </w:r>
      <w:r w:rsidR="00324DCD">
        <w:rPr>
          <w:lang w:val="en-GB"/>
        </w:rPr>
        <w:t>natives of Luxemburg</w:t>
      </w:r>
      <w:r w:rsidR="00046786">
        <w:rPr>
          <w:lang w:val="en-GB"/>
        </w:rPr>
        <w:t>:</w:t>
      </w:r>
      <w:r w:rsidR="005F1A0B">
        <w:rPr>
          <w:lang w:val="en-GB"/>
        </w:rPr>
        <w:t xml:space="preserve"> "</w:t>
      </w:r>
      <w:r w:rsidR="00324DCD">
        <w:rPr>
          <w:lang w:val="en-GB"/>
        </w:rPr>
        <w:t xml:space="preserve">I found that natives are rather </w:t>
      </w:r>
      <w:r w:rsidR="002B5A84" w:rsidRPr="005F1A0B">
        <w:rPr>
          <w:lang w:val="en-GB"/>
        </w:rPr>
        <w:t>cold to foreigners in general but they represent</w:t>
      </w:r>
      <w:r w:rsidR="00055EF7" w:rsidRPr="005F1A0B">
        <w:rPr>
          <w:lang w:val="en-GB"/>
        </w:rPr>
        <w:t xml:space="preserve"> a</w:t>
      </w:r>
      <w:r w:rsidR="002B5A84" w:rsidRPr="005F1A0B">
        <w:rPr>
          <w:lang w:val="en-GB"/>
        </w:rPr>
        <w:t xml:space="preserve"> minority in their </w:t>
      </w:r>
      <w:r w:rsidR="005F1A0B">
        <w:rPr>
          <w:lang w:val="en-GB"/>
        </w:rPr>
        <w:t>home country therefore it is OK"</w:t>
      </w:r>
      <w:r w:rsidR="002B5A84" w:rsidRPr="00731725">
        <w:rPr>
          <w:i/>
          <w:lang w:val="en-GB"/>
        </w:rPr>
        <w:t>.</w:t>
      </w:r>
      <w:r w:rsidR="002B5A84" w:rsidRPr="00731725">
        <w:rPr>
          <w:lang w:val="en-GB"/>
        </w:rPr>
        <w:t xml:space="preserve"> Let’s precise that</w:t>
      </w:r>
      <w:r w:rsidR="00055EF7" w:rsidRPr="00731725">
        <w:rPr>
          <w:lang w:val="en-GB"/>
        </w:rPr>
        <w:t xml:space="preserve"> </w:t>
      </w:r>
      <w:proofErr w:type="spellStart"/>
      <w:r w:rsidR="00055EF7" w:rsidRPr="00731725">
        <w:rPr>
          <w:lang w:val="en-GB"/>
        </w:rPr>
        <w:t>Stéphane</w:t>
      </w:r>
      <w:proofErr w:type="spellEnd"/>
      <w:r w:rsidR="00055EF7" w:rsidRPr="00731725">
        <w:rPr>
          <w:lang w:val="en-GB"/>
        </w:rPr>
        <w:t xml:space="preserve"> and Natasha having both European passport</w:t>
      </w:r>
      <w:r w:rsidR="00324DCD">
        <w:rPr>
          <w:lang w:val="en-GB"/>
        </w:rPr>
        <w:t>s</w:t>
      </w:r>
      <w:r w:rsidR="00055EF7" w:rsidRPr="00731725">
        <w:rPr>
          <w:lang w:val="en-GB"/>
        </w:rPr>
        <w:t xml:space="preserve"> did not encounter problems to get visa</w:t>
      </w:r>
      <w:r w:rsidR="00324DCD">
        <w:rPr>
          <w:lang w:val="en-GB"/>
        </w:rPr>
        <w:t>s</w:t>
      </w:r>
      <w:r w:rsidR="00055EF7" w:rsidRPr="00731725">
        <w:rPr>
          <w:lang w:val="en-GB"/>
        </w:rPr>
        <w:t xml:space="preserve"> or work permit</w:t>
      </w:r>
      <w:r w:rsidR="00324DCD">
        <w:rPr>
          <w:lang w:val="en-GB"/>
        </w:rPr>
        <w:t>s</w:t>
      </w:r>
      <w:r w:rsidR="00055EF7" w:rsidRPr="00731725">
        <w:rPr>
          <w:lang w:val="en-GB"/>
        </w:rPr>
        <w:t xml:space="preserve">. Therefore they </w:t>
      </w:r>
      <w:r w:rsidR="00324DCD">
        <w:rPr>
          <w:lang w:val="en-GB"/>
        </w:rPr>
        <w:t xml:space="preserve">have </w:t>
      </w:r>
      <w:r w:rsidR="00055EF7" w:rsidRPr="00731725">
        <w:rPr>
          <w:lang w:val="en-GB"/>
        </w:rPr>
        <w:t xml:space="preserve">found in </w:t>
      </w:r>
      <w:r w:rsidR="00EA3A0F">
        <w:rPr>
          <w:lang w:val="en-GB"/>
        </w:rPr>
        <w:t>Luxemburg</w:t>
      </w:r>
      <w:r w:rsidR="00055EF7" w:rsidRPr="00731725">
        <w:rPr>
          <w:lang w:val="en-GB"/>
        </w:rPr>
        <w:t xml:space="preserve"> a welcoming environment and appreciate especially its multicultural aspect</w:t>
      </w:r>
      <w:r w:rsidR="00C1368D" w:rsidRPr="00731725">
        <w:rPr>
          <w:lang w:val="en-GB"/>
        </w:rPr>
        <w:t xml:space="preserve">. </w:t>
      </w:r>
      <w:r w:rsidR="00C1368D" w:rsidRPr="00731725">
        <w:rPr>
          <w:lang w:val="en-GB"/>
        </w:rPr>
        <w:lastRenderedPageBreak/>
        <w:t xml:space="preserve">This leads them to be willing to integrate and to open and adapt to the cultures present in </w:t>
      </w:r>
      <w:r w:rsidR="00EA3A0F">
        <w:rPr>
          <w:lang w:val="en-GB"/>
        </w:rPr>
        <w:t>Luxemburg</w:t>
      </w:r>
      <w:r w:rsidR="00C1368D" w:rsidRPr="00731725">
        <w:rPr>
          <w:lang w:val="en-GB"/>
        </w:rPr>
        <w:t xml:space="preserve"> and impacts their identity change.</w:t>
      </w:r>
    </w:p>
    <w:p w:rsidR="009930E1" w:rsidRDefault="00C1368D" w:rsidP="00846113">
      <w:pPr>
        <w:rPr>
          <w:lang w:val="en-GB"/>
        </w:rPr>
      </w:pPr>
      <w:r w:rsidRPr="00731725">
        <w:rPr>
          <w:lang w:val="en-GB"/>
        </w:rPr>
        <w:t xml:space="preserve">Let’s focus now on the role of the organisational context. </w:t>
      </w:r>
      <w:r w:rsidR="009930E1" w:rsidRPr="00731725">
        <w:rPr>
          <w:lang w:val="en-GB"/>
        </w:rPr>
        <w:t>F</w:t>
      </w:r>
      <w:r w:rsidRPr="00731725">
        <w:rPr>
          <w:lang w:val="en-GB"/>
        </w:rPr>
        <w:t>ollow</w:t>
      </w:r>
      <w:r w:rsidR="009930E1" w:rsidRPr="00731725">
        <w:rPr>
          <w:lang w:val="en-GB"/>
        </w:rPr>
        <w:t xml:space="preserve">ing the </w:t>
      </w:r>
      <w:r w:rsidRPr="00731725">
        <w:rPr>
          <w:lang w:val="en-GB"/>
        </w:rPr>
        <w:t xml:space="preserve">integration of international executives </w:t>
      </w:r>
      <w:r w:rsidR="009930E1" w:rsidRPr="00731725">
        <w:rPr>
          <w:lang w:val="en-GB"/>
        </w:rPr>
        <w:t xml:space="preserve">was part of our job when we were managing international mobility at Diversaudit. </w:t>
      </w:r>
      <w:proofErr w:type="spellStart"/>
      <w:r w:rsidRPr="00731725">
        <w:rPr>
          <w:lang w:val="en-GB"/>
        </w:rPr>
        <w:t>Stéphane</w:t>
      </w:r>
      <w:proofErr w:type="spellEnd"/>
      <w:r w:rsidRPr="00731725">
        <w:rPr>
          <w:lang w:val="en-GB"/>
        </w:rPr>
        <w:t xml:space="preserve"> and Natasha both demonstrated exceptional performance with the best rating according to </w:t>
      </w:r>
      <w:proofErr w:type="spellStart"/>
      <w:r w:rsidRPr="00731725">
        <w:rPr>
          <w:lang w:val="en-GB"/>
        </w:rPr>
        <w:t>Diversaudit’s</w:t>
      </w:r>
      <w:proofErr w:type="spellEnd"/>
      <w:r w:rsidRPr="00731725">
        <w:rPr>
          <w:lang w:val="en-GB"/>
        </w:rPr>
        <w:t xml:space="preserve"> </w:t>
      </w:r>
      <w:r w:rsidR="00C82761" w:rsidRPr="00731725">
        <w:rPr>
          <w:lang w:val="en-GB"/>
        </w:rPr>
        <w:t>gri</w:t>
      </w:r>
      <w:r w:rsidRPr="00731725">
        <w:rPr>
          <w:lang w:val="en-GB"/>
        </w:rPr>
        <w:t xml:space="preserve">d, they were well integrated and their reflexive approach and ability to adapt enable them to be very effective in </w:t>
      </w:r>
      <w:r w:rsidR="009930E1" w:rsidRPr="00731725">
        <w:rPr>
          <w:lang w:val="en-GB"/>
        </w:rPr>
        <w:t xml:space="preserve">the </w:t>
      </w:r>
      <w:r w:rsidRPr="00731725">
        <w:rPr>
          <w:lang w:val="en-GB"/>
        </w:rPr>
        <w:t>multicultural team</w:t>
      </w:r>
      <w:r w:rsidR="009930E1" w:rsidRPr="00731725">
        <w:rPr>
          <w:lang w:val="en-GB"/>
        </w:rPr>
        <w:t xml:space="preserve">s they joined. We think that this recognition from their professional environment while reinforcing their self-confidence and their desire to adapt participates in the construction of their </w:t>
      </w:r>
      <w:r w:rsidR="007E2463">
        <w:rPr>
          <w:lang w:val="en-GB"/>
        </w:rPr>
        <w:t>cosmopolitan</w:t>
      </w:r>
      <w:r w:rsidR="009930E1" w:rsidRPr="00731725">
        <w:rPr>
          <w:lang w:val="en-GB"/>
        </w:rPr>
        <w:t xml:space="preserve"> identities.</w:t>
      </w:r>
    </w:p>
    <w:p w:rsidR="001164E4" w:rsidRDefault="001164E4" w:rsidP="00846113">
      <w:pPr>
        <w:pStyle w:val="Titre3"/>
        <w:rPr>
          <w:lang w:val="en-GB"/>
        </w:rPr>
      </w:pPr>
      <w:r>
        <w:rPr>
          <w:lang w:val="en-GB"/>
        </w:rPr>
        <w:t>3.1.3. Discussion</w:t>
      </w:r>
    </w:p>
    <w:p w:rsidR="007F103A" w:rsidRPr="007F103A" w:rsidRDefault="0054660F" w:rsidP="00846113">
      <w:pPr>
        <w:rPr>
          <w:lang w:val="en-GB"/>
        </w:rPr>
      </w:pPr>
      <w:r w:rsidRPr="007F103A">
        <w:rPr>
          <w:lang w:val="en-GB"/>
        </w:rPr>
        <w:t xml:space="preserve">We noticed with both children and businessmen </w:t>
      </w:r>
      <w:r w:rsidR="006E4755">
        <w:rPr>
          <w:lang w:val="en-GB"/>
        </w:rPr>
        <w:t>having developed a “cosmopolite</w:t>
      </w:r>
      <w:r w:rsidRPr="007F103A">
        <w:rPr>
          <w:lang w:val="en-GB"/>
        </w:rPr>
        <w:t xml:space="preserve"> identity” a strong ability to take distance towards their culture of origin</w:t>
      </w:r>
      <w:r w:rsidR="00F1519B" w:rsidRPr="007F103A">
        <w:rPr>
          <w:lang w:val="en-GB"/>
        </w:rPr>
        <w:t xml:space="preserve">. </w:t>
      </w:r>
      <w:r w:rsidR="00A83ED5">
        <w:rPr>
          <w:lang w:val="en-GB"/>
        </w:rPr>
        <w:t xml:space="preserve">They don’t refer to this frame of reference to approach their environment. </w:t>
      </w:r>
      <w:r w:rsidR="00324DCD">
        <w:rPr>
          <w:lang w:val="en-GB"/>
        </w:rPr>
        <w:t>Regarding teenagers</w:t>
      </w:r>
      <w:r w:rsidR="002E3065" w:rsidRPr="007F103A">
        <w:rPr>
          <w:lang w:val="en-GB"/>
        </w:rPr>
        <w:t xml:space="preserve"> in geographical move, </w:t>
      </w:r>
      <w:proofErr w:type="spellStart"/>
      <w:r w:rsidR="002E3065" w:rsidRPr="007F103A">
        <w:rPr>
          <w:lang w:val="en-GB"/>
        </w:rPr>
        <w:t>Nour</w:t>
      </w:r>
      <w:proofErr w:type="spellEnd"/>
      <w:r w:rsidR="00F1519B" w:rsidRPr="007F103A">
        <w:rPr>
          <w:lang w:val="en-GB"/>
        </w:rPr>
        <w:t xml:space="preserve"> has no</w:t>
      </w:r>
      <w:r w:rsidR="002E3065" w:rsidRPr="007F103A">
        <w:rPr>
          <w:lang w:val="en-GB"/>
        </w:rPr>
        <w:t xml:space="preserve"> roots in </w:t>
      </w:r>
      <w:proofErr w:type="gramStart"/>
      <w:r w:rsidR="002E3065" w:rsidRPr="007F103A">
        <w:rPr>
          <w:lang w:val="en-GB"/>
        </w:rPr>
        <w:t>Tunisia,</w:t>
      </w:r>
      <w:proofErr w:type="gramEnd"/>
      <w:r w:rsidR="002E3065" w:rsidRPr="007F103A">
        <w:rPr>
          <w:lang w:val="en-GB"/>
        </w:rPr>
        <w:t xml:space="preserve"> sh</w:t>
      </w:r>
      <w:r w:rsidR="00E20730">
        <w:rPr>
          <w:lang w:val="en-GB"/>
        </w:rPr>
        <w:t>e is from nowhere in particular</w:t>
      </w:r>
      <w:r w:rsidR="002E3065" w:rsidRPr="007F103A">
        <w:rPr>
          <w:lang w:val="en-GB"/>
        </w:rPr>
        <w:t>.</w:t>
      </w:r>
      <w:r w:rsidR="008C7AF7">
        <w:rPr>
          <w:lang w:val="en-GB"/>
        </w:rPr>
        <w:t xml:space="preserve"> In contrary to </w:t>
      </w:r>
      <w:proofErr w:type="spellStart"/>
      <w:r w:rsidR="008C7AF7">
        <w:rPr>
          <w:lang w:val="en-GB"/>
        </w:rPr>
        <w:t>Zoé</w:t>
      </w:r>
      <w:proofErr w:type="spellEnd"/>
      <w:r w:rsidR="008C7AF7">
        <w:rPr>
          <w:lang w:val="en-GB"/>
        </w:rPr>
        <w:t>, who see</w:t>
      </w:r>
      <w:r w:rsidR="007E2463">
        <w:rPr>
          <w:lang w:val="en-GB"/>
        </w:rPr>
        <w:t>s</w:t>
      </w:r>
      <w:r w:rsidR="008C7AF7">
        <w:rPr>
          <w:lang w:val="en-GB"/>
        </w:rPr>
        <w:t xml:space="preserve"> herself everywhere</w:t>
      </w:r>
      <w:r w:rsidR="007E2463">
        <w:rPr>
          <w:lang w:val="en-GB"/>
        </w:rPr>
        <w:t xml:space="preserve"> at </w:t>
      </w:r>
      <w:proofErr w:type="gramStart"/>
      <w:r w:rsidR="007E2463">
        <w:rPr>
          <w:lang w:val="en-GB"/>
        </w:rPr>
        <w:t>home</w:t>
      </w:r>
      <w:r w:rsidR="008C7AF7">
        <w:rPr>
          <w:lang w:val="en-GB"/>
        </w:rPr>
        <w:t>.</w:t>
      </w:r>
      <w:proofErr w:type="gramEnd"/>
      <w:r w:rsidR="008C7AF7">
        <w:rPr>
          <w:lang w:val="en-GB"/>
        </w:rPr>
        <w:t xml:space="preserve"> S</w:t>
      </w:r>
      <w:r w:rsidR="002E3065" w:rsidRPr="007F103A">
        <w:rPr>
          <w:lang w:val="en-GB"/>
        </w:rPr>
        <w:t xml:space="preserve">he </w:t>
      </w:r>
      <w:r w:rsidR="00620F6B">
        <w:rPr>
          <w:lang w:val="en-GB"/>
        </w:rPr>
        <w:t>sees an opportunity to learn from</w:t>
      </w:r>
      <w:r w:rsidR="00F1519B" w:rsidRPr="007F103A">
        <w:rPr>
          <w:lang w:val="en-GB"/>
        </w:rPr>
        <w:t xml:space="preserve"> </w:t>
      </w:r>
      <w:r w:rsidR="007E2463">
        <w:rPr>
          <w:lang w:val="en-GB"/>
        </w:rPr>
        <w:t>the diffe</w:t>
      </w:r>
      <w:r w:rsidR="00324DCD">
        <w:rPr>
          <w:lang w:val="en-GB"/>
        </w:rPr>
        <w:t xml:space="preserve">rent countries in which she </w:t>
      </w:r>
      <w:r w:rsidR="007E2463">
        <w:rPr>
          <w:lang w:val="en-GB"/>
        </w:rPr>
        <w:t>lived</w:t>
      </w:r>
      <w:r w:rsidR="005F1A0B">
        <w:rPr>
          <w:lang w:val="en-GB"/>
        </w:rPr>
        <w:t xml:space="preserve">. </w:t>
      </w:r>
      <w:r w:rsidR="00F1519B" w:rsidRPr="007F103A">
        <w:rPr>
          <w:lang w:val="en-GB"/>
        </w:rPr>
        <w:t xml:space="preserve">The international executives in </w:t>
      </w:r>
      <w:r w:rsidR="00EA3A0F">
        <w:rPr>
          <w:lang w:val="en-GB"/>
        </w:rPr>
        <w:t>Luxemburg</w:t>
      </w:r>
      <w:r w:rsidR="00F1519B" w:rsidRPr="007F103A">
        <w:rPr>
          <w:lang w:val="en-GB"/>
        </w:rPr>
        <w:t xml:space="preserve"> experience</w:t>
      </w:r>
      <w:r w:rsidR="00620F6B">
        <w:rPr>
          <w:lang w:val="en-GB"/>
        </w:rPr>
        <w:t>d</w:t>
      </w:r>
      <w:r w:rsidR="00F1519B" w:rsidRPr="007F103A">
        <w:rPr>
          <w:lang w:val="en-GB"/>
        </w:rPr>
        <w:t xml:space="preserve"> the same feeling</w:t>
      </w:r>
      <w:r w:rsidR="008C7AF7">
        <w:rPr>
          <w:lang w:val="en-GB"/>
        </w:rPr>
        <w:t xml:space="preserve"> as </w:t>
      </w:r>
      <w:proofErr w:type="spellStart"/>
      <w:r w:rsidR="008C7AF7">
        <w:rPr>
          <w:lang w:val="en-GB"/>
        </w:rPr>
        <w:t>Zoé</w:t>
      </w:r>
      <w:proofErr w:type="spellEnd"/>
      <w:r w:rsidR="00F1519B" w:rsidRPr="007F103A">
        <w:rPr>
          <w:lang w:val="en-GB"/>
        </w:rPr>
        <w:t xml:space="preserve">. </w:t>
      </w:r>
      <w:r w:rsidR="007F3FFE" w:rsidRPr="007F103A">
        <w:rPr>
          <w:lang w:val="en-GB"/>
        </w:rPr>
        <w:t>Q</w:t>
      </w:r>
      <w:r w:rsidR="00F1519B" w:rsidRPr="007F103A">
        <w:rPr>
          <w:lang w:val="en-GB"/>
        </w:rPr>
        <w:t>uestioned about comparisons with their home country</w:t>
      </w:r>
      <w:r w:rsidR="007F3FFE" w:rsidRPr="007F103A">
        <w:rPr>
          <w:lang w:val="en-GB"/>
        </w:rPr>
        <w:t xml:space="preserve">, Natasha and </w:t>
      </w:r>
      <w:proofErr w:type="spellStart"/>
      <w:r w:rsidR="007F3FFE" w:rsidRPr="007F103A">
        <w:rPr>
          <w:lang w:val="en-GB"/>
        </w:rPr>
        <w:t>Stéphane</w:t>
      </w:r>
      <w:proofErr w:type="spellEnd"/>
      <w:r w:rsidR="00F1519B" w:rsidRPr="007F103A">
        <w:rPr>
          <w:lang w:val="en-GB"/>
        </w:rPr>
        <w:t xml:space="preserve"> both struggle to answer towards what </w:t>
      </w:r>
      <w:r w:rsidR="00324DCD">
        <w:rPr>
          <w:lang w:val="en-GB"/>
        </w:rPr>
        <w:t>to compare</w:t>
      </w:r>
      <w:r w:rsidR="007F3FFE" w:rsidRPr="007F103A">
        <w:rPr>
          <w:lang w:val="en-GB"/>
        </w:rPr>
        <w:t xml:space="preserve">. </w:t>
      </w:r>
    </w:p>
    <w:p w:rsidR="001164E4" w:rsidRPr="007F103A" w:rsidRDefault="007F3FFE" w:rsidP="00846113">
      <w:pPr>
        <w:rPr>
          <w:lang w:val="en-GB"/>
        </w:rPr>
      </w:pPr>
      <w:r w:rsidRPr="007F103A">
        <w:rPr>
          <w:lang w:val="en-GB"/>
        </w:rPr>
        <w:t>Our two populations</w:t>
      </w:r>
      <w:r w:rsidR="007F103A" w:rsidRPr="007F103A">
        <w:rPr>
          <w:lang w:val="en-GB"/>
        </w:rPr>
        <w:t xml:space="preserve"> have developed relationships with international communities, they </w:t>
      </w:r>
      <w:r w:rsidR="00EF5733">
        <w:rPr>
          <w:lang w:val="en-GB"/>
        </w:rPr>
        <w:t xml:space="preserve">have </w:t>
      </w:r>
      <w:r w:rsidR="007F103A" w:rsidRPr="007F103A">
        <w:rPr>
          <w:lang w:val="en-GB"/>
        </w:rPr>
        <w:t>joined international groups and enjoy being part of this community,</w:t>
      </w:r>
      <w:r w:rsidR="00F33F6A">
        <w:rPr>
          <w:lang w:val="en-GB"/>
        </w:rPr>
        <w:t xml:space="preserve"> </w:t>
      </w:r>
      <w:proofErr w:type="gramStart"/>
      <w:r w:rsidR="00F33F6A">
        <w:rPr>
          <w:lang w:val="en-GB"/>
        </w:rPr>
        <w:t>they</w:t>
      </w:r>
      <w:proofErr w:type="gramEnd"/>
      <w:r w:rsidR="00F33F6A">
        <w:rPr>
          <w:lang w:val="en-GB"/>
        </w:rPr>
        <w:t xml:space="preserve"> don’t </w:t>
      </w:r>
      <w:r w:rsidR="00EF5733">
        <w:rPr>
          <w:lang w:val="en-GB"/>
        </w:rPr>
        <w:t>mix with locals.  O</w:t>
      </w:r>
      <w:r w:rsidR="007F103A" w:rsidRPr="007F103A">
        <w:rPr>
          <w:lang w:val="en-GB"/>
        </w:rPr>
        <w:t xml:space="preserve">nly </w:t>
      </w:r>
      <w:proofErr w:type="spellStart"/>
      <w:r w:rsidR="007F103A" w:rsidRPr="007F103A">
        <w:rPr>
          <w:lang w:val="en-GB"/>
        </w:rPr>
        <w:t>Nour</w:t>
      </w:r>
      <w:proofErr w:type="spellEnd"/>
      <w:r w:rsidR="007F103A" w:rsidRPr="007F103A">
        <w:rPr>
          <w:lang w:val="en-GB"/>
        </w:rPr>
        <w:t xml:space="preserve"> joined a more restrict</w:t>
      </w:r>
      <w:r w:rsidR="00046786">
        <w:rPr>
          <w:lang w:val="en-GB"/>
        </w:rPr>
        <w:t>ed group "</w:t>
      </w:r>
      <w:r w:rsidR="007F103A" w:rsidRPr="007F103A">
        <w:rPr>
          <w:lang w:val="en-GB"/>
        </w:rPr>
        <w:t xml:space="preserve">the international </w:t>
      </w:r>
      <w:r w:rsidR="00846113" w:rsidRPr="007F103A">
        <w:rPr>
          <w:lang w:val="en-GB"/>
        </w:rPr>
        <w:t>Arabs</w:t>
      </w:r>
      <w:r w:rsidR="00046786">
        <w:rPr>
          <w:lang w:val="en-GB"/>
        </w:rPr>
        <w:t>"</w:t>
      </w:r>
      <w:r w:rsidR="007F103A" w:rsidRPr="007F103A">
        <w:rPr>
          <w:lang w:val="en-GB"/>
        </w:rPr>
        <w:t xml:space="preserve"> she met at school.</w:t>
      </w:r>
      <w:r w:rsidR="00620F6B">
        <w:rPr>
          <w:lang w:val="en-GB"/>
        </w:rPr>
        <w:t xml:space="preserve"> </w:t>
      </w:r>
      <w:r w:rsidR="00D937E9">
        <w:rPr>
          <w:lang w:val="en-GB"/>
        </w:rPr>
        <w:t xml:space="preserve">We don’t find in </w:t>
      </w:r>
      <w:proofErr w:type="spellStart"/>
      <w:r w:rsidR="00D937E9">
        <w:rPr>
          <w:lang w:val="en-GB"/>
        </w:rPr>
        <w:t>Nour’s</w:t>
      </w:r>
      <w:proofErr w:type="spellEnd"/>
      <w:r w:rsidR="00D937E9">
        <w:rPr>
          <w:lang w:val="en-GB"/>
        </w:rPr>
        <w:t xml:space="preserve"> narrative this desire </w:t>
      </w:r>
      <w:r w:rsidR="00DA6DA3">
        <w:rPr>
          <w:lang w:val="en-GB"/>
        </w:rPr>
        <w:t>to discover new culture</w:t>
      </w:r>
      <w:r w:rsidR="00657B92">
        <w:rPr>
          <w:lang w:val="en-GB"/>
        </w:rPr>
        <w:t>s</w:t>
      </w:r>
      <w:r w:rsidR="00DA6DA3">
        <w:rPr>
          <w:lang w:val="en-GB"/>
        </w:rPr>
        <w:t xml:space="preserve"> that is</w:t>
      </w:r>
      <w:r w:rsidR="00D937E9">
        <w:rPr>
          <w:lang w:val="en-GB"/>
        </w:rPr>
        <w:t xml:space="preserve"> characteristics from other respondents. </w:t>
      </w:r>
      <w:proofErr w:type="spellStart"/>
      <w:r w:rsidR="00D937E9">
        <w:rPr>
          <w:lang w:val="en-GB"/>
        </w:rPr>
        <w:t>Stéphane</w:t>
      </w:r>
      <w:proofErr w:type="spellEnd"/>
      <w:r w:rsidR="00D937E9">
        <w:rPr>
          <w:lang w:val="en-GB"/>
        </w:rPr>
        <w:t xml:space="preserve"> and Natasha lay stress on this pleasure </w:t>
      </w:r>
      <w:r w:rsidR="00DA6DA3">
        <w:rPr>
          <w:lang w:val="en-GB"/>
        </w:rPr>
        <w:t xml:space="preserve">of discovery </w:t>
      </w:r>
      <w:r w:rsidR="00D937E9">
        <w:rPr>
          <w:lang w:val="en-GB"/>
        </w:rPr>
        <w:t xml:space="preserve">and the </w:t>
      </w:r>
      <w:r w:rsidR="00D937E9">
        <w:rPr>
          <w:lang w:val="en-GB"/>
        </w:rPr>
        <w:lastRenderedPageBreak/>
        <w:t>ability to develop while</w:t>
      </w:r>
      <w:r w:rsidR="00DA6DA3">
        <w:rPr>
          <w:lang w:val="en-GB"/>
        </w:rPr>
        <w:t xml:space="preserve"> operating</w:t>
      </w:r>
      <w:r w:rsidR="00D937E9">
        <w:rPr>
          <w:lang w:val="en-GB"/>
        </w:rPr>
        <w:t xml:space="preserve"> in an international business environment. </w:t>
      </w:r>
      <w:proofErr w:type="spellStart"/>
      <w:r w:rsidR="00D937E9">
        <w:rPr>
          <w:lang w:val="en-GB"/>
        </w:rPr>
        <w:t>Zoé</w:t>
      </w:r>
      <w:proofErr w:type="spellEnd"/>
      <w:r w:rsidR="00D937E9">
        <w:rPr>
          <w:lang w:val="en-GB"/>
        </w:rPr>
        <w:t xml:space="preserve"> </w:t>
      </w:r>
      <w:r w:rsidR="00DA6DA3">
        <w:rPr>
          <w:lang w:val="en-GB"/>
        </w:rPr>
        <w:t>demonstrated as well this open-mindedness, while in Belgium she became passionate about French and wanted to join that kind of school</w:t>
      </w:r>
      <w:r w:rsidR="00657B92">
        <w:rPr>
          <w:lang w:val="en-GB"/>
        </w:rPr>
        <w:t xml:space="preserve">. She thinks </w:t>
      </w:r>
      <w:r w:rsidR="00DA6DA3">
        <w:rPr>
          <w:lang w:val="en-GB"/>
        </w:rPr>
        <w:t>that through these itinerancies</w:t>
      </w:r>
      <w:r w:rsidR="006E4755">
        <w:rPr>
          <w:lang w:val="en-GB"/>
        </w:rPr>
        <w:t xml:space="preserve"> she got a better knowledge of</w:t>
      </w:r>
      <w:r w:rsidR="00657B92">
        <w:rPr>
          <w:lang w:val="en-GB"/>
        </w:rPr>
        <w:t xml:space="preserve"> the world</w:t>
      </w:r>
    </w:p>
    <w:p w:rsidR="003A6268" w:rsidRDefault="006E4755" w:rsidP="00846113">
      <w:pPr>
        <w:rPr>
          <w:lang w:val="en-GB"/>
        </w:rPr>
      </w:pPr>
      <w:r>
        <w:rPr>
          <w:lang w:val="en-GB"/>
        </w:rPr>
        <w:t xml:space="preserve">Regarding Natasha, </w:t>
      </w:r>
      <w:proofErr w:type="spellStart"/>
      <w:r>
        <w:rPr>
          <w:lang w:val="en-GB"/>
        </w:rPr>
        <w:t>Stéphane</w:t>
      </w:r>
      <w:proofErr w:type="spellEnd"/>
      <w:r>
        <w:rPr>
          <w:lang w:val="en-GB"/>
        </w:rPr>
        <w:t xml:space="preserve"> and</w:t>
      </w:r>
      <w:r w:rsidR="00524A6D">
        <w:rPr>
          <w:lang w:val="en-GB"/>
        </w:rPr>
        <w:t xml:space="preserve"> </w:t>
      </w:r>
      <w:proofErr w:type="spellStart"/>
      <w:r w:rsidR="00524A6D">
        <w:rPr>
          <w:lang w:val="en-GB"/>
        </w:rPr>
        <w:t>Zoé's</w:t>
      </w:r>
      <w:proofErr w:type="spellEnd"/>
      <w:r w:rsidR="007F103A" w:rsidRPr="000A56BF">
        <w:rPr>
          <w:lang w:val="en-GB"/>
        </w:rPr>
        <w:t xml:space="preserve"> self perception, they</w:t>
      </w:r>
      <w:r w:rsidR="00EF5733">
        <w:rPr>
          <w:lang w:val="en-GB"/>
        </w:rPr>
        <w:t xml:space="preserve"> take pride in</w:t>
      </w:r>
      <w:r w:rsidR="00046786">
        <w:rPr>
          <w:lang w:val="en-GB"/>
        </w:rPr>
        <w:t xml:space="preserve"> their status of "citizen of the world"</w:t>
      </w:r>
      <w:r w:rsidR="007F103A" w:rsidRPr="000A56BF">
        <w:rPr>
          <w:lang w:val="en-GB"/>
        </w:rPr>
        <w:t>,</w:t>
      </w:r>
      <w:r w:rsidR="00AD0869" w:rsidRPr="000A56BF">
        <w:rPr>
          <w:lang w:val="en-GB"/>
        </w:rPr>
        <w:t xml:space="preserve"> and feel some kind of superiority towards people having stayed their whole life in the same country. M</w:t>
      </w:r>
      <w:r w:rsidR="007F103A" w:rsidRPr="000A56BF">
        <w:rPr>
          <w:lang w:val="en-GB"/>
        </w:rPr>
        <w:t xml:space="preserve">ost of them identify themselves with the international community and do not refer to their passport country. </w:t>
      </w:r>
      <w:r w:rsidR="00620F6B" w:rsidRPr="000A56BF">
        <w:rPr>
          <w:lang w:val="en-GB"/>
        </w:rPr>
        <w:t xml:space="preserve">They define themselves through this adaptation to different cultures and assume this ability as part of their </w:t>
      </w:r>
      <w:r w:rsidR="00622507" w:rsidRPr="000A56BF">
        <w:rPr>
          <w:lang w:val="en-GB"/>
        </w:rPr>
        <w:t>personality</w:t>
      </w:r>
      <w:r w:rsidR="00622507">
        <w:rPr>
          <w:lang w:val="en-GB"/>
        </w:rPr>
        <w:t>;</w:t>
      </w:r>
      <w:r w:rsidR="0053343F">
        <w:rPr>
          <w:lang w:val="en-GB"/>
        </w:rPr>
        <w:t xml:space="preserve"> they reached the integration stage of the developmental model of intercultural sensitivity from Bennett (1993) with an ability to shift from one cultu</w:t>
      </w:r>
      <w:r w:rsidR="00805163">
        <w:rPr>
          <w:lang w:val="en-GB"/>
        </w:rPr>
        <w:t>re to the other without effort</w:t>
      </w:r>
      <w:r w:rsidR="00620F6B" w:rsidRPr="000A56BF">
        <w:rPr>
          <w:lang w:val="en-GB"/>
        </w:rPr>
        <w:t xml:space="preserve">. </w:t>
      </w:r>
      <w:proofErr w:type="spellStart"/>
      <w:r w:rsidR="007F103A" w:rsidRPr="000A56BF">
        <w:rPr>
          <w:lang w:val="en-GB"/>
        </w:rPr>
        <w:t>Nour</w:t>
      </w:r>
      <w:proofErr w:type="spellEnd"/>
      <w:r w:rsidR="007F103A" w:rsidRPr="000A56BF">
        <w:rPr>
          <w:lang w:val="en-GB"/>
        </w:rPr>
        <w:t xml:space="preserve"> demonstrated another identification process than the </w:t>
      </w:r>
      <w:proofErr w:type="gramStart"/>
      <w:r w:rsidR="007F103A" w:rsidRPr="000A56BF">
        <w:rPr>
          <w:lang w:val="en-GB"/>
        </w:rPr>
        <w:t>other</w:t>
      </w:r>
      <w:r w:rsidR="00620F6B" w:rsidRPr="000A56BF">
        <w:rPr>
          <w:lang w:val="en-GB"/>
        </w:rPr>
        <w:t>s</w:t>
      </w:r>
      <w:r w:rsidR="00EF5733">
        <w:rPr>
          <w:lang w:val="en-GB"/>
        </w:rPr>
        <w:t xml:space="preserve"> :</w:t>
      </w:r>
      <w:proofErr w:type="gramEnd"/>
      <w:r w:rsidR="007F103A" w:rsidRPr="000A56BF">
        <w:rPr>
          <w:lang w:val="en-GB"/>
        </w:rPr>
        <w:t xml:space="preserve"> she refer</w:t>
      </w:r>
      <w:r w:rsidR="00921093" w:rsidRPr="000A56BF">
        <w:rPr>
          <w:lang w:val="en-GB"/>
        </w:rPr>
        <w:t xml:space="preserve">s to her culture of </w:t>
      </w:r>
      <w:r w:rsidR="00046786" w:rsidRPr="000A56BF">
        <w:rPr>
          <w:lang w:val="en-GB"/>
        </w:rPr>
        <w:t>origin</w:t>
      </w:r>
      <w:r w:rsidR="00921093" w:rsidRPr="000A56BF">
        <w:rPr>
          <w:lang w:val="en-GB"/>
        </w:rPr>
        <w:t xml:space="preserve"> </w:t>
      </w:r>
      <w:r w:rsidR="00620F6B" w:rsidRPr="000A56BF">
        <w:rPr>
          <w:lang w:val="en-GB"/>
        </w:rPr>
        <w:t>but to define herself in opposition to it.</w:t>
      </w:r>
      <w:r w:rsidR="007F103A" w:rsidRPr="000A56BF">
        <w:rPr>
          <w:lang w:val="en-GB"/>
        </w:rPr>
        <w:t xml:space="preserve"> </w:t>
      </w:r>
      <w:proofErr w:type="gramStart"/>
      <w:r w:rsidR="003A6268">
        <w:rPr>
          <w:lang w:val="en-GB"/>
        </w:rPr>
        <w:t>L</w:t>
      </w:r>
      <w:r w:rsidR="00EF5733">
        <w:rPr>
          <w:lang w:val="en-GB"/>
        </w:rPr>
        <w:t>et’s precise</w:t>
      </w:r>
      <w:r w:rsidR="00622507">
        <w:rPr>
          <w:lang w:val="en-GB"/>
        </w:rPr>
        <w:t xml:space="preserve"> that the model of Bennett failed to integrate all the elements to be taken into account while studying the identity </w:t>
      </w:r>
      <w:r w:rsidR="0035610D">
        <w:rPr>
          <w:lang w:val="en-GB"/>
        </w:rPr>
        <w:t>construction of our population</w:t>
      </w:r>
      <w:r w:rsidR="00EF5733">
        <w:rPr>
          <w:lang w:val="en-GB"/>
        </w:rPr>
        <w:t>.</w:t>
      </w:r>
      <w:proofErr w:type="gramEnd"/>
      <w:r w:rsidR="00EF5733">
        <w:rPr>
          <w:lang w:val="en-GB"/>
        </w:rPr>
        <w:t xml:space="preserve"> O</w:t>
      </w:r>
      <w:r w:rsidR="00622507">
        <w:rPr>
          <w:lang w:val="en-GB"/>
        </w:rPr>
        <w:t>ur cases show that this process can’</w:t>
      </w:r>
      <w:r w:rsidR="0035610D">
        <w:rPr>
          <w:lang w:val="en-GB"/>
        </w:rPr>
        <w:t>t be reduced t</w:t>
      </w:r>
      <w:r w:rsidR="00622507">
        <w:rPr>
          <w:lang w:val="en-GB"/>
        </w:rPr>
        <w:t>o</w:t>
      </w:r>
      <w:r w:rsidR="0035610D">
        <w:rPr>
          <w:lang w:val="en-GB"/>
        </w:rPr>
        <w:t xml:space="preserve"> the individu</w:t>
      </w:r>
      <w:r w:rsidR="00EF5733">
        <w:rPr>
          <w:lang w:val="en-GB"/>
        </w:rPr>
        <w:t>al’s intercultural sensitivity</w:t>
      </w:r>
      <w:r w:rsidR="0035610D">
        <w:rPr>
          <w:lang w:val="en-GB"/>
        </w:rPr>
        <w:t xml:space="preserve"> development</w:t>
      </w:r>
      <w:r w:rsidR="003A6268">
        <w:rPr>
          <w:lang w:val="en-GB"/>
        </w:rPr>
        <w:t>, it’s important to understand the influence of the context on the</w:t>
      </w:r>
      <w:r w:rsidR="00EF5733">
        <w:rPr>
          <w:lang w:val="en-GB"/>
        </w:rPr>
        <w:t xml:space="preserve"> development of such identities.</w:t>
      </w:r>
      <w:r w:rsidR="003A6268">
        <w:rPr>
          <w:lang w:val="en-GB"/>
        </w:rPr>
        <w:t xml:space="preserve"> </w:t>
      </w:r>
      <w:r w:rsidR="00EF5733">
        <w:rPr>
          <w:lang w:val="en-GB"/>
        </w:rPr>
        <w:t>They a</w:t>
      </w:r>
      <w:r w:rsidR="00524A6D">
        <w:rPr>
          <w:lang w:val="en-GB"/>
        </w:rPr>
        <w:t>ll</w:t>
      </w:r>
      <w:r w:rsidR="003A6268">
        <w:rPr>
          <w:lang w:val="en-GB"/>
        </w:rPr>
        <w:t xml:space="preserve"> </w:t>
      </w:r>
      <w:r w:rsidR="00EF5733">
        <w:rPr>
          <w:lang w:val="en-GB"/>
        </w:rPr>
        <w:t>enjoy</w:t>
      </w:r>
      <w:r w:rsidR="00C8704A">
        <w:rPr>
          <w:lang w:val="en-GB"/>
        </w:rPr>
        <w:t xml:space="preserve"> some recognition from their </w:t>
      </w:r>
      <w:r w:rsidR="003A6268">
        <w:rPr>
          <w:lang w:val="en-GB"/>
        </w:rPr>
        <w:t>international groups and by their organizational environm</w:t>
      </w:r>
      <w:r w:rsidR="00EF5733">
        <w:rPr>
          <w:lang w:val="en-GB"/>
        </w:rPr>
        <w:t xml:space="preserve">ent for the </w:t>
      </w:r>
      <w:proofErr w:type="gramStart"/>
      <w:r w:rsidR="00EF5733">
        <w:rPr>
          <w:lang w:val="en-GB"/>
        </w:rPr>
        <w:t>adults,</w:t>
      </w:r>
      <w:proofErr w:type="gramEnd"/>
      <w:r w:rsidR="00EF5733">
        <w:rPr>
          <w:lang w:val="en-GB"/>
        </w:rPr>
        <w:t xml:space="preserve"> they strive</w:t>
      </w:r>
      <w:r w:rsidR="003A6268">
        <w:rPr>
          <w:lang w:val="en-GB"/>
        </w:rPr>
        <w:t xml:space="preserve"> to adapt their behaviour</w:t>
      </w:r>
      <w:r w:rsidR="00AE2987">
        <w:rPr>
          <w:lang w:val="en-GB"/>
        </w:rPr>
        <w:t xml:space="preserve"> to their new country</w:t>
      </w:r>
      <w:r w:rsidR="003A6268">
        <w:rPr>
          <w:lang w:val="en-GB"/>
        </w:rPr>
        <w:t xml:space="preserve">. </w:t>
      </w:r>
    </w:p>
    <w:p w:rsidR="0009466A" w:rsidRDefault="004A2F1A" w:rsidP="00846113">
      <w:pPr>
        <w:rPr>
          <w:lang w:val="en-GB"/>
        </w:rPr>
      </w:pPr>
      <w:r>
        <w:rPr>
          <w:lang w:val="en-GB"/>
        </w:rPr>
        <w:t>The</w:t>
      </w:r>
      <w:r w:rsidR="00C8704A">
        <w:rPr>
          <w:lang w:val="en-GB"/>
        </w:rPr>
        <w:t xml:space="preserve"> common treat </w:t>
      </w:r>
      <w:r>
        <w:rPr>
          <w:lang w:val="en-GB"/>
        </w:rPr>
        <w:t xml:space="preserve">of these cosmopolitan identities is </w:t>
      </w:r>
      <w:r w:rsidR="008836A9">
        <w:rPr>
          <w:lang w:val="en-GB"/>
        </w:rPr>
        <w:t>to concern people having taken distance tow</w:t>
      </w:r>
      <w:r>
        <w:rPr>
          <w:lang w:val="en-GB"/>
        </w:rPr>
        <w:t>a</w:t>
      </w:r>
      <w:r w:rsidR="00965C35">
        <w:rPr>
          <w:lang w:val="en-GB"/>
        </w:rPr>
        <w:t xml:space="preserve">rds their own passport culture and </w:t>
      </w:r>
      <w:r w:rsidR="00C8704A">
        <w:rPr>
          <w:lang w:val="en-GB"/>
        </w:rPr>
        <w:t>to valorise international belonging</w:t>
      </w:r>
      <w:r w:rsidR="00965C35">
        <w:rPr>
          <w:lang w:val="en-GB"/>
        </w:rPr>
        <w:t>.</w:t>
      </w:r>
      <w:r>
        <w:rPr>
          <w:lang w:val="en-GB"/>
        </w:rPr>
        <w:t xml:space="preserve"> For Natasha, </w:t>
      </w:r>
      <w:proofErr w:type="spellStart"/>
      <w:r>
        <w:rPr>
          <w:lang w:val="en-GB"/>
        </w:rPr>
        <w:t>Stéphane</w:t>
      </w:r>
      <w:proofErr w:type="spellEnd"/>
      <w:r>
        <w:rPr>
          <w:lang w:val="en-GB"/>
        </w:rPr>
        <w:t xml:space="preserve"> and </w:t>
      </w:r>
      <w:proofErr w:type="spellStart"/>
      <w:r>
        <w:rPr>
          <w:lang w:val="en-GB"/>
        </w:rPr>
        <w:t>Zoé</w:t>
      </w:r>
      <w:proofErr w:type="spellEnd"/>
      <w:r>
        <w:rPr>
          <w:lang w:val="en-GB"/>
        </w:rPr>
        <w:t xml:space="preserve"> we could </w:t>
      </w:r>
      <w:r w:rsidR="00965C35">
        <w:rPr>
          <w:lang w:val="en-GB"/>
        </w:rPr>
        <w:t>identify</w:t>
      </w:r>
      <w:r>
        <w:rPr>
          <w:lang w:val="en-GB"/>
        </w:rPr>
        <w:t xml:space="preserve"> </w:t>
      </w:r>
      <w:r w:rsidR="008836A9">
        <w:rPr>
          <w:lang w:val="en-GB"/>
        </w:rPr>
        <w:t>an opening to new cultures and took it as an opportunity, thus</w:t>
      </w:r>
      <w:r w:rsidR="00524A6D">
        <w:rPr>
          <w:lang w:val="en-GB"/>
        </w:rPr>
        <w:t xml:space="preserve"> this type of individual </w:t>
      </w:r>
      <w:r w:rsidR="008836A9">
        <w:rPr>
          <w:lang w:val="en-GB"/>
        </w:rPr>
        <w:t>feel</w:t>
      </w:r>
      <w:r w:rsidR="00524A6D">
        <w:rPr>
          <w:lang w:val="en-GB"/>
        </w:rPr>
        <w:t>s</w:t>
      </w:r>
      <w:r w:rsidR="008836A9">
        <w:rPr>
          <w:lang w:val="en-GB"/>
        </w:rPr>
        <w:t xml:space="preserve"> everywhere at home.</w:t>
      </w:r>
      <w:r>
        <w:rPr>
          <w:lang w:val="en-GB"/>
        </w:rPr>
        <w:t xml:space="preserve"> On the contrary, </w:t>
      </w:r>
      <w:proofErr w:type="spellStart"/>
      <w:r>
        <w:rPr>
          <w:lang w:val="en-GB"/>
        </w:rPr>
        <w:t>Nour</w:t>
      </w:r>
      <w:r w:rsidR="0009466A">
        <w:rPr>
          <w:lang w:val="en-GB"/>
        </w:rPr>
        <w:t>'s</w:t>
      </w:r>
      <w:proofErr w:type="spellEnd"/>
      <w:r w:rsidR="0009466A">
        <w:rPr>
          <w:lang w:val="en-GB"/>
        </w:rPr>
        <w:t xml:space="preserve"> cosmopolitan identity develops more </w:t>
      </w:r>
      <w:r w:rsidR="00622507">
        <w:rPr>
          <w:lang w:val="en-GB"/>
        </w:rPr>
        <w:t>in accordance to a</w:t>
      </w:r>
      <w:r w:rsidR="00846113">
        <w:rPr>
          <w:lang w:val="en-GB"/>
        </w:rPr>
        <w:t xml:space="preserve"> </w:t>
      </w:r>
      <w:r w:rsidR="00747D2B">
        <w:rPr>
          <w:lang w:val="en-GB"/>
        </w:rPr>
        <w:t>valorisation of i</w:t>
      </w:r>
      <w:r w:rsidR="0009466A">
        <w:rPr>
          <w:lang w:val="en-GB"/>
        </w:rPr>
        <w:t xml:space="preserve">nternational belonging in opposition </w:t>
      </w:r>
      <w:r w:rsidR="0009466A">
        <w:rPr>
          <w:lang w:val="en-GB"/>
        </w:rPr>
        <w:lastRenderedPageBreak/>
        <w:t xml:space="preserve">to </w:t>
      </w:r>
      <w:r w:rsidR="00622507">
        <w:rPr>
          <w:lang w:val="en-GB"/>
        </w:rPr>
        <w:t>her</w:t>
      </w:r>
      <w:r w:rsidR="0009466A">
        <w:rPr>
          <w:lang w:val="en-GB"/>
        </w:rPr>
        <w:t xml:space="preserve"> </w:t>
      </w:r>
      <w:r w:rsidR="00965C35">
        <w:rPr>
          <w:lang w:val="en-GB"/>
        </w:rPr>
        <w:t>passport</w:t>
      </w:r>
      <w:r w:rsidR="0009466A">
        <w:rPr>
          <w:lang w:val="en-GB"/>
        </w:rPr>
        <w:t xml:space="preserve"> culture</w:t>
      </w:r>
      <w:r w:rsidR="00747D2B">
        <w:rPr>
          <w:lang w:val="en-GB"/>
        </w:rPr>
        <w:t xml:space="preserve"> and feels nowhere at home. We t</w:t>
      </w:r>
      <w:r w:rsidR="0009466A">
        <w:rPr>
          <w:lang w:val="en-GB"/>
        </w:rPr>
        <w:t xml:space="preserve">herefore have </w:t>
      </w:r>
      <w:r w:rsidR="00965C35">
        <w:rPr>
          <w:lang w:val="en-GB"/>
        </w:rPr>
        <w:t>t</w:t>
      </w:r>
      <w:r w:rsidR="00EF5733">
        <w:rPr>
          <w:lang w:val="en-GB"/>
        </w:rPr>
        <w:t>w</w:t>
      </w:r>
      <w:r w:rsidR="00965C35">
        <w:rPr>
          <w:lang w:val="en-GB"/>
        </w:rPr>
        <w:t>o different manifestations of the</w:t>
      </w:r>
      <w:r w:rsidR="0009466A">
        <w:rPr>
          <w:lang w:val="en-GB"/>
        </w:rPr>
        <w:t xml:space="preserve"> cosmopolitan </w:t>
      </w:r>
      <w:r w:rsidR="00965C35">
        <w:rPr>
          <w:lang w:val="en-GB"/>
        </w:rPr>
        <w:t xml:space="preserve">identity </w:t>
      </w:r>
      <w:r w:rsidR="00EF5733">
        <w:rPr>
          <w:lang w:val="en-GB"/>
        </w:rPr>
        <w:t>which</w:t>
      </w:r>
      <w:r w:rsidR="00622507">
        <w:rPr>
          <w:lang w:val="en-GB"/>
        </w:rPr>
        <w:t xml:space="preserve"> could be</w:t>
      </w:r>
      <w:r w:rsidR="00965C35">
        <w:rPr>
          <w:lang w:val="en-GB"/>
        </w:rPr>
        <w:t xml:space="preserve"> further </w:t>
      </w:r>
      <w:r w:rsidR="00622507">
        <w:rPr>
          <w:lang w:val="en-GB"/>
        </w:rPr>
        <w:t>detailed in future research</w:t>
      </w:r>
      <w:r w:rsidR="00965C35">
        <w:rPr>
          <w:lang w:val="en-GB"/>
        </w:rPr>
        <w:t>.</w:t>
      </w:r>
    </w:p>
    <w:p w:rsidR="00391235" w:rsidRDefault="00391235" w:rsidP="00846113">
      <w:pPr>
        <w:pStyle w:val="Titre2"/>
        <w:rPr>
          <w:lang w:val="en-GB"/>
        </w:rPr>
      </w:pPr>
      <w:r>
        <w:rPr>
          <w:lang w:val="en-GB"/>
        </w:rPr>
        <w:t>3.2. The transnational identity</w:t>
      </w:r>
    </w:p>
    <w:p w:rsidR="001164E4" w:rsidRDefault="001164E4" w:rsidP="00846113">
      <w:pPr>
        <w:pStyle w:val="Titre3"/>
        <w:rPr>
          <w:lang w:val="en-GB"/>
        </w:rPr>
      </w:pPr>
      <w:r>
        <w:rPr>
          <w:lang w:val="en-GB"/>
        </w:rPr>
        <w:t xml:space="preserve">3.2.1. The </w:t>
      </w:r>
      <w:r w:rsidR="00C73249">
        <w:rPr>
          <w:lang w:val="en-GB"/>
        </w:rPr>
        <w:t>children</w:t>
      </w:r>
      <w:r>
        <w:rPr>
          <w:lang w:val="en-GB"/>
        </w:rPr>
        <w:t xml:space="preserve"> perspective: Isabelle and </w:t>
      </w:r>
      <w:r w:rsidR="006235BF">
        <w:rPr>
          <w:lang w:val="en-GB"/>
        </w:rPr>
        <w:t>Louis</w:t>
      </w:r>
    </w:p>
    <w:p w:rsidR="000120F1" w:rsidRPr="00734674" w:rsidRDefault="006235BF" w:rsidP="006235BF">
      <w:pPr>
        <w:rPr>
          <w:lang w:val="en-GB"/>
        </w:rPr>
      </w:pPr>
      <w:r>
        <w:rPr>
          <w:lang w:val="en-GB"/>
        </w:rPr>
        <w:t>Louis</w:t>
      </w:r>
      <w:r w:rsidR="00EF5733">
        <w:rPr>
          <w:lang w:val="en-GB"/>
        </w:rPr>
        <w:t xml:space="preserve"> is a young French man who had</w:t>
      </w:r>
      <w:r w:rsidR="000120F1" w:rsidRPr="00734674">
        <w:rPr>
          <w:lang w:val="en-GB"/>
        </w:rPr>
        <w:t xml:space="preserve"> been through five mo</w:t>
      </w:r>
      <w:r w:rsidR="00EF5733">
        <w:rPr>
          <w:lang w:val="en-GB"/>
        </w:rPr>
        <w:t>ves since birth which led him to</w:t>
      </w:r>
      <w:r w:rsidR="000120F1" w:rsidRPr="00734674">
        <w:rPr>
          <w:lang w:val="en-GB"/>
        </w:rPr>
        <w:t xml:space="preserve"> France, Cameroon, Burkina Faso, Benin, Belgium and Switzerland, where we met him. </w:t>
      </w:r>
      <w:r>
        <w:rPr>
          <w:lang w:val="en-GB"/>
        </w:rPr>
        <w:t>Louis</w:t>
      </w:r>
      <w:r w:rsidR="000120F1" w:rsidRPr="00734674">
        <w:rPr>
          <w:lang w:val="en-GB"/>
        </w:rPr>
        <w:t xml:space="preserve"> strongly identifies himself with his region of origin: the Basque country. So here </w:t>
      </w:r>
      <w:r w:rsidR="00EF5733">
        <w:rPr>
          <w:lang w:val="en-GB"/>
        </w:rPr>
        <w:t>is</w:t>
      </w:r>
      <w:r w:rsidR="000120F1" w:rsidRPr="00734674">
        <w:rPr>
          <w:lang w:val="en-GB"/>
        </w:rPr>
        <w:t xml:space="preserve"> revealed a precise regional identification with the land of his mother. Although </w:t>
      </w:r>
      <w:r>
        <w:rPr>
          <w:lang w:val="en-GB"/>
        </w:rPr>
        <w:t>Louis</w:t>
      </w:r>
      <w:r w:rsidR="000120F1" w:rsidRPr="00734674">
        <w:rPr>
          <w:lang w:val="en-GB"/>
        </w:rPr>
        <w:t xml:space="preserve"> has never lived in this region: </w:t>
      </w:r>
    </w:p>
    <w:p w:rsidR="000120F1" w:rsidRPr="006235BF" w:rsidRDefault="000120F1" w:rsidP="00846113">
      <w:pPr>
        <w:pStyle w:val="DGYTexte"/>
        <w:rPr>
          <w:i w:val="0"/>
          <w:lang w:val="en-GB"/>
        </w:rPr>
      </w:pPr>
      <w:r w:rsidRPr="006235BF">
        <w:rPr>
          <w:i w:val="0"/>
          <w:lang w:val="en-GB"/>
        </w:rPr>
        <w:t>So, I feel Basque, genuinely from Bayonne - I also li</w:t>
      </w:r>
      <w:r w:rsidR="006235BF">
        <w:rPr>
          <w:i w:val="0"/>
          <w:lang w:val="en-GB"/>
        </w:rPr>
        <w:t>ke "</w:t>
      </w:r>
      <w:proofErr w:type="spellStart"/>
      <w:r w:rsidR="006235BF">
        <w:rPr>
          <w:i w:val="0"/>
          <w:lang w:val="en-GB"/>
        </w:rPr>
        <w:t>patxaran</w:t>
      </w:r>
      <w:proofErr w:type="spellEnd"/>
      <w:r w:rsidR="006235BF">
        <w:rPr>
          <w:i w:val="0"/>
          <w:lang w:val="en-GB"/>
        </w:rPr>
        <w:t xml:space="preserve"> - Basque liqueur" </w:t>
      </w:r>
      <w:r w:rsidRPr="006235BF">
        <w:rPr>
          <w:i w:val="0"/>
          <w:lang w:val="en-GB"/>
        </w:rPr>
        <w:t xml:space="preserve">and </w:t>
      </w:r>
      <w:r w:rsidR="006235BF" w:rsidRPr="006235BF">
        <w:rPr>
          <w:i w:val="0"/>
          <w:lang w:val="en-GB"/>
        </w:rPr>
        <w:t>everything</w:t>
      </w:r>
      <w:r w:rsidRPr="006235BF">
        <w:rPr>
          <w:i w:val="0"/>
          <w:lang w:val="en-GB"/>
        </w:rPr>
        <w:t>.  I don't feel... because for me French, you know when we say French, we immediately think of Paris. When I went to study languages abroad: «You are French, you come from Paris and that's it», «No, not from Paris_ Bayonne, Bayonne» (…).</w:t>
      </w:r>
    </w:p>
    <w:p w:rsidR="000120F1" w:rsidRPr="00734674" w:rsidRDefault="000120F1" w:rsidP="006235BF">
      <w:pPr>
        <w:rPr>
          <w:lang w:val="en-GB"/>
        </w:rPr>
      </w:pPr>
      <w:r w:rsidRPr="00734674">
        <w:rPr>
          <w:lang w:val="en-GB"/>
        </w:rPr>
        <w:t xml:space="preserve">About </w:t>
      </w:r>
      <w:r w:rsidR="006235BF">
        <w:rPr>
          <w:lang w:val="en-GB"/>
        </w:rPr>
        <w:t>Louis</w:t>
      </w:r>
      <w:r w:rsidRPr="00734674">
        <w:rPr>
          <w:lang w:val="en-GB"/>
        </w:rPr>
        <w:t xml:space="preserve">, the opposition is between the metropolis, Paris, and other regions of France. </w:t>
      </w:r>
      <w:r>
        <w:rPr>
          <w:lang w:val="en-GB"/>
        </w:rPr>
        <w:t>If</w:t>
      </w:r>
      <w:r w:rsidRPr="00734674">
        <w:rPr>
          <w:lang w:val="en-GB"/>
        </w:rPr>
        <w:t xml:space="preserve"> </w:t>
      </w:r>
      <w:r w:rsidR="006235BF">
        <w:rPr>
          <w:lang w:val="en-GB"/>
        </w:rPr>
        <w:t>Louis</w:t>
      </w:r>
      <w:r w:rsidRPr="00734674">
        <w:rPr>
          <w:lang w:val="en-GB"/>
        </w:rPr>
        <w:t xml:space="preserve"> </w:t>
      </w:r>
      <w:r>
        <w:rPr>
          <w:lang w:val="en-GB"/>
        </w:rPr>
        <w:t>has</w:t>
      </w:r>
      <w:r w:rsidRPr="00734674">
        <w:rPr>
          <w:lang w:val="en-GB"/>
        </w:rPr>
        <w:t xml:space="preserve"> </w:t>
      </w:r>
      <w:r>
        <w:rPr>
          <w:lang w:val="en-GB"/>
        </w:rPr>
        <w:t>some</w:t>
      </w:r>
      <w:r w:rsidR="00EF5733">
        <w:rPr>
          <w:lang w:val="en-GB"/>
        </w:rPr>
        <w:t xml:space="preserve"> relatives</w:t>
      </w:r>
      <w:r>
        <w:rPr>
          <w:lang w:val="en-GB"/>
        </w:rPr>
        <w:t xml:space="preserve"> </w:t>
      </w:r>
      <w:r w:rsidR="006235BF">
        <w:rPr>
          <w:lang w:val="en-GB"/>
        </w:rPr>
        <w:t>there</w:t>
      </w:r>
      <w:r w:rsidR="00EF5733">
        <w:rPr>
          <w:lang w:val="en-GB"/>
        </w:rPr>
        <w:t>,</w:t>
      </w:r>
      <w:r w:rsidRPr="00734674">
        <w:rPr>
          <w:lang w:val="en-GB"/>
        </w:rPr>
        <w:t xml:space="preserve"> he only visits them for two weeks in summer.</w:t>
      </w:r>
      <w:r w:rsidRPr="003E6D95">
        <w:rPr>
          <w:color w:val="FF0000"/>
          <w:lang w:val="en-GB"/>
        </w:rPr>
        <w:t xml:space="preserve"> </w:t>
      </w:r>
      <w:r w:rsidRPr="00734674">
        <w:rPr>
          <w:lang w:val="en-GB"/>
        </w:rPr>
        <w:t xml:space="preserve">Nevertheless, </w:t>
      </w:r>
      <w:r w:rsidR="006235BF">
        <w:rPr>
          <w:lang w:val="en-GB"/>
        </w:rPr>
        <w:t>Louis</w:t>
      </w:r>
      <w:r w:rsidRPr="00734674">
        <w:rPr>
          <w:lang w:val="en-GB"/>
        </w:rPr>
        <w:t xml:space="preserve"> plans to go on studying there and also, if he likes it, perhaps to live there at some future date.</w:t>
      </w:r>
    </w:p>
    <w:p w:rsidR="000120F1" w:rsidRPr="00734674" w:rsidRDefault="000120F1" w:rsidP="006235BF">
      <w:pPr>
        <w:rPr>
          <w:lang w:val="en-GB"/>
        </w:rPr>
      </w:pPr>
      <w:r w:rsidRPr="00734674">
        <w:rPr>
          <w:lang w:val="en-GB"/>
        </w:rPr>
        <w:t>He does not make a</w:t>
      </w:r>
      <w:r w:rsidR="003E6D95">
        <w:rPr>
          <w:lang w:val="en-GB"/>
        </w:rPr>
        <w:t>ny</w:t>
      </w:r>
      <w:r w:rsidRPr="00734674">
        <w:rPr>
          <w:lang w:val="en-GB"/>
        </w:rPr>
        <w:t xml:space="preserve"> distinction between French people in France and French people abroad but more between provincials and Parisians. Similarly, </w:t>
      </w:r>
      <w:r w:rsidR="006235BF">
        <w:rPr>
          <w:lang w:val="en-GB"/>
        </w:rPr>
        <w:t>Louis</w:t>
      </w:r>
      <w:r w:rsidRPr="00734674">
        <w:rPr>
          <w:lang w:val="en-GB"/>
        </w:rPr>
        <w:t xml:space="preserve"> does not identify </w:t>
      </w:r>
      <w:r w:rsidR="003E6D95">
        <w:rPr>
          <w:lang w:val="en-GB"/>
        </w:rPr>
        <w:t xml:space="preserve">himself </w:t>
      </w:r>
      <w:r w:rsidRPr="00734674">
        <w:rPr>
          <w:lang w:val="en-GB"/>
        </w:rPr>
        <w:t xml:space="preserve">with an international and/or expatriate </w:t>
      </w:r>
      <w:r w:rsidR="00747D2B">
        <w:rPr>
          <w:lang w:val="en-GB"/>
        </w:rPr>
        <w:t>in-group</w:t>
      </w:r>
      <w:r w:rsidRPr="00734674">
        <w:rPr>
          <w:lang w:val="en-GB"/>
        </w:rPr>
        <w:t xml:space="preserve">. If </w:t>
      </w:r>
      <w:r w:rsidR="006235BF">
        <w:rPr>
          <w:lang w:val="en-GB"/>
        </w:rPr>
        <w:t>Louis</w:t>
      </w:r>
      <w:r w:rsidRPr="00734674">
        <w:rPr>
          <w:lang w:val="en-GB"/>
        </w:rPr>
        <w:t xml:space="preserve"> sees himself as Basque, it is also of interest to observe that he sees himself just as much as African.</w:t>
      </w:r>
      <w:r>
        <w:rPr>
          <w:lang w:val="en-GB"/>
        </w:rPr>
        <w:t xml:space="preserve"> </w:t>
      </w:r>
      <w:r w:rsidR="006235BF">
        <w:rPr>
          <w:lang w:val="en-GB"/>
        </w:rPr>
        <w:t>Louis</w:t>
      </w:r>
      <w:r w:rsidRPr="00734674">
        <w:rPr>
          <w:lang w:val="en-GB"/>
        </w:rPr>
        <w:t xml:space="preserve"> spent his childhood in Africa in fact until he was 12 years old:</w:t>
      </w:r>
    </w:p>
    <w:p w:rsidR="000120F1" w:rsidRPr="00046786" w:rsidRDefault="000120F1" w:rsidP="00846113">
      <w:pPr>
        <w:pStyle w:val="DGYTexte"/>
        <w:rPr>
          <w:i w:val="0"/>
          <w:lang w:val="en-GB"/>
        </w:rPr>
      </w:pPr>
      <w:r w:rsidRPr="00046786">
        <w:rPr>
          <w:i w:val="0"/>
          <w:lang w:val="en-GB"/>
        </w:rPr>
        <w:t>Researcher: But you say that you are from Africa or you only think this?</w:t>
      </w:r>
    </w:p>
    <w:p w:rsidR="000120F1" w:rsidRPr="00046786" w:rsidRDefault="006235BF" w:rsidP="00846113">
      <w:pPr>
        <w:pStyle w:val="DGYTexte"/>
        <w:rPr>
          <w:i w:val="0"/>
          <w:lang w:val="en-GB"/>
        </w:rPr>
      </w:pPr>
      <w:r w:rsidRPr="00046786">
        <w:rPr>
          <w:i w:val="0"/>
          <w:lang w:val="en-GB"/>
        </w:rPr>
        <w:lastRenderedPageBreak/>
        <w:t>Louis</w:t>
      </w:r>
      <w:r w:rsidR="000120F1" w:rsidRPr="00046786">
        <w:rPr>
          <w:i w:val="0"/>
          <w:lang w:val="en-GB"/>
        </w:rPr>
        <w:t xml:space="preserve">: No, I think it more than I say. When people ask me where I come from, I say from the Basque country, I'm Basque. </w:t>
      </w:r>
      <w:proofErr w:type="gramStart"/>
      <w:r w:rsidR="000120F1" w:rsidRPr="00046786">
        <w:rPr>
          <w:i w:val="0"/>
          <w:lang w:val="en-GB"/>
        </w:rPr>
        <w:t xml:space="preserve">So there it </w:t>
      </w:r>
      <w:proofErr w:type="spellStart"/>
      <w:r w:rsidR="000120F1" w:rsidRPr="00046786">
        <w:rPr>
          <w:i w:val="0"/>
          <w:lang w:val="en-GB"/>
        </w:rPr>
        <w:t>is._But</w:t>
      </w:r>
      <w:proofErr w:type="spellEnd"/>
      <w:r w:rsidR="000120F1" w:rsidRPr="00046786">
        <w:rPr>
          <w:i w:val="0"/>
          <w:lang w:val="en-GB"/>
        </w:rPr>
        <w:t xml:space="preserve"> as to being African, I think it when people say things to me about Africa.</w:t>
      </w:r>
      <w:proofErr w:type="gramEnd"/>
    </w:p>
    <w:p w:rsidR="00046786" w:rsidRDefault="000120F1" w:rsidP="00046786">
      <w:pPr>
        <w:rPr>
          <w:lang w:val="en-GB"/>
        </w:rPr>
      </w:pPr>
      <w:r w:rsidRPr="00734674">
        <w:rPr>
          <w:lang w:val="en-GB"/>
        </w:rPr>
        <w:t xml:space="preserve">His sojourn in Africa did have an impact then on </w:t>
      </w:r>
      <w:r w:rsidR="006235BF">
        <w:rPr>
          <w:lang w:val="en-GB"/>
        </w:rPr>
        <w:t>Louis</w:t>
      </w:r>
      <w:r w:rsidRPr="00734674">
        <w:rPr>
          <w:lang w:val="en-GB"/>
        </w:rPr>
        <w:t xml:space="preserve">, even if that impact remains symbolic, even idealized. Nevertheless, it is a hidden definition of self. </w:t>
      </w:r>
      <w:r w:rsidR="006235BF">
        <w:rPr>
          <w:lang w:val="en-GB"/>
        </w:rPr>
        <w:t>Louis</w:t>
      </w:r>
      <w:r w:rsidRPr="00734674">
        <w:rPr>
          <w:lang w:val="en-GB"/>
        </w:rPr>
        <w:t xml:space="preserve"> does not share this feeling but part of him identifies with this continent in which he grew up and to which he accords major importance. </w:t>
      </w:r>
      <w:r>
        <w:rPr>
          <w:lang w:val="en-GB"/>
        </w:rPr>
        <w:t xml:space="preserve">For example, </w:t>
      </w:r>
      <w:r w:rsidR="006235BF">
        <w:rPr>
          <w:lang w:val="en-GB"/>
        </w:rPr>
        <w:t>Louis</w:t>
      </w:r>
      <w:r>
        <w:rPr>
          <w:lang w:val="en-GB"/>
        </w:rPr>
        <w:t xml:space="preserve"> </w:t>
      </w:r>
      <w:r w:rsidRPr="00734674">
        <w:rPr>
          <w:lang w:val="en-GB"/>
        </w:rPr>
        <w:t xml:space="preserve">accords a special place to cultural source elements from Africa. So if </w:t>
      </w:r>
      <w:r w:rsidR="006235BF">
        <w:rPr>
          <w:lang w:val="en-GB"/>
        </w:rPr>
        <w:t>Louis</w:t>
      </w:r>
      <w:r w:rsidRPr="00734674">
        <w:rPr>
          <w:lang w:val="en-GB"/>
        </w:rPr>
        <w:t xml:space="preserve"> is attached to his Basque culture and defines himself as Basque, we see that his extended </w:t>
      </w:r>
      <w:r w:rsidR="00C741D8" w:rsidRPr="00734674">
        <w:rPr>
          <w:lang w:val="en-GB"/>
        </w:rPr>
        <w:t>stays in Africa, and certainly his stay in Switzerland, have</w:t>
      </w:r>
      <w:r w:rsidRPr="00734674">
        <w:rPr>
          <w:lang w:val="en-GB"/>
        </w:rPr>
        <w:t xml:space="preserve"> allowed him to integrate into his cultural world elements acquired in countries where he resided. </w:t>
      </w:r>
    </w:p>
    <w:p w:rsidR="00046786" w:rsidRPr="006C39F6" w:rsidRDefault="000120F1" w:rsidP="00046786">
      <w:pPr>
        <w:rPr>
          <w:lang w:val="en-GB"/>
        </w:rPr>
      </w:pPr>
      <w:r w:rsidRPr="00734674">
        <w:rPr>
          <w:lang w:val="en-GB"/>
        </w:rPr>
        <w:t>In t</w:t>
      </w:r>
      <w:r w:rsidR="003E6D95">
        <w:rPr>
          <w:lang w:val="en-GB"/>
        </w:rPr>
        <w:t xml:space="preserve">ransnational identities we </w:t>
      </w:r>
      <w:r w:rsidRPr="00734674">
        <w:rPr>
          <w:lang w:val="en-GB"/>
        </w:rPr>
        <w:t>also</w:t>
      </w:r>
      <w:r w:rsidR="003E6D95">
        <w:rPr>
          <w:lang w:val="en-GB"/>
        </w:rPr>
        <w:t xml:space="preserve"> find</w:t>
      </w:r>
      <w:r w:rsidRPr="00734674">
        <w:rPr>
          <w:lang w:val="en-GB"/>
        </w:rPr>
        <w:t xml:space="preserve"> the case of Isabelle, a young 17-year-old French girl that we met in Turkey. Since childhood, Isabelle has lived through six moves which have led her from France to Brazil, France, Sweden, Switzerland, Thailand and Turkey. Isabelle defines herself as </w:t>
      </w:r>
      <w:r w:rsidRPr="00082641">
        <w:rPr>
          <w:lang w:val="en-GB"/>
        </w:rPr>
        <w:t>French</w:t>
      </w:r>
      <w:r w:rsidR="00046786">
        <w:rPr>
          <w:lang w:val="en-GB"/>
        </w:rPr>
        <w:t xml:space="preserve"> </w:t>
      </w:r>
      <w:r w:rsidRPr="00734674">
        <w:rPr>
          <w:lang w:val="en-GB"/>
        </w:rPr>
        <w:t>prec</w:t>
      </w:r>
      <w:r w:rsidR="006C39F6">
        <w:rPr>
          <w:lang w:val="en-GB"/>
        </w:rPr>
        <w:t xml:space="preserve">isely because she lives abroad. </w:t>
      </w:r>
      <w:r w:rsidRPr="00734674">
        <w:rPr>
          <w:lang w:val="en-GB"/>
        </w:rPr>
        <w:t xml:space="preserve">If we had interviewed her in France, and not in a foreign country, her answer might have been different. We must therefore ask ourselves about this link Isabelle has developed to her country of origin. The context thus influences the way in which the individual perceives himself; according to the place in which he finds himself he will define himself differently. Abroad, where Isabelle is in a minority group, that is French, this identity fits her. In a certain way she positions herself as being French. But </w:t>
      </w:r>
      <w:r>
        <w:rPr>
          <w:lang w:val="en-GB"/>
        </w:rPr>
        <w:t>in France</w:t>
      </w:r>
      <w:r w:rsidRPr="00734674">
        <w:rPr>
          <w:lang w:val="en-GB"/>
        </w:rPr>
        <w:t xml:space="preserve"> she no longer belongs to a minority given that she is in her own </w:t>
      </w:r>
      <w:r w:rsidR="00046786">
        <w:rPr>
          <w:lang w:val="en-GB"/>
        </w:rPr>
        <w:t>country. So she also identified herself with the expatriate community and as a "</w:t>
      </w:r>
      <w:r w:rsidR="00046786" w:rsidRPr="00046786">
        <w:rPr>
          <w:lang w:val="en-GB"/>
        </w:rPr>
        <w:t>citizen of the world</w:t>
      </w:r>
      <w:r w:rsidR="00046786" w:rsidRPr="006C39F6">
        <w:rPr>
          <w:lang w:val="en-GB"/>
        </w:rPr>
        <w:t>"</w:t>
      </w:r>
      <w:r w:rsidR="006C39F6" w:rsidRPr="006C39F6">
        <w:rPr>
          <w:lang w:val="en-GB"/>
        </w:rPr>
        <w:t xml:space="preserve">: </w:t>
      </w:r>
    </w:p>
    <w:p w:rsidR="00046786" w:rsidRDefault="00046786" w:rsidP="006C39F6">
      <w:pPr>
        <w:ind w:left="567" w:right="567"/>
        <w:rPr>
          <w:lang w:val="en-GB"/>
        </w:rPr>
      </w:pPr>
      <w:r w:rsidRPr="00D141C6">
        <w:rPr>
          <w:lang w:val="en-GB"/>
        </w:rPr>
        <w:t xml:space="preserve">When we move, we have an open mind that bears no comparison with other people, not in France in any case. </w:t>
      </w:r>
      <w:r>
        <w:rPr>
          <w:lang w:val="en-GB"/>
        </w:rPr>
        <w:t xml:space="preserve">I'm taking them as an example. </w:t>
      </w:r>
      <w:r w:rsidRPr="00D141C6">
        <w:rPr>
          <w:lang w:val="en-GB"/>
        </w:rPr>
        <w:t>They have really closed minds, think they know everything, but have never left their country.</w:t>
      </w:r>
      <w:r>
        <w:rPr>
          <w:lang w:val="en-GB"/>
        </w:rPr>
        <w:t xml:space="preserve"> </w:t>
      </w:r>
      <w:r w:rsidRPr="00D141C6">
        <w:rPr>
          <w:lang w:val="en-GB"/>
        </w:rPr>
        <w:t xml:space="preserve">In </w:t>
      </w:r>
      <w:r w:rsidRPr="00D141C6">
        <w:rPr>
          <w:lang w:val="en-GB"/>
        </w:rPr>
        <w:lastRenderedPageBreak/>
        <w:t>fact there is something strange because when you live in France, I do not feel French when I'm in France, but when I'm abroad I feel French._ So here I think it's just because I do not recognize myself in the mindset of most French.</w:t>
      </w:r>
    </w:p>
    <w:p w:rsidR="001164E4" w:rsidRDefault="001164E4" w:rsidP="00846113">
      <w:pPr>
        <w:pStyle w:val="Titre3"/>
        <w:rPr>
          <w:lang w:val="en-GB"/>
        </w:rPr>
      </w:pPr>
      <w:r>
        <w:rPr>
          <w:lang w:val="en-GB"/>
        </w:rPr>
        <w:t xml:space="preserve">3.2.2. The adult perspective: </w:t>
      </w:r>
      <w:r w:rsidRPr="00731725">
        <w:rPr>
          <w:lang w:val="en-GB"/>
        </w:rPr>
        <w:t xml:space="preserve">Eva, Shauna, </w:t>
      </w:r>
      <w:proofErr w:type="spellStart"/>
      <w:r w:rsidRPr="00731725">
        <w:rPr>
          <w:lang w:val="en-GB"/>
        </w:rPr>
        <w:t>Souleymane</w:t>
      </w:r>
      <w:proofErr w:type="spellEnd"/>
      <w:r w:rsidRPr="00731725">
        <w:rPr>
          <w:lang w:val="en-GB"/>
        </w:rPr>
        <w:t xml:space="preserve">, Greg and </w:t>
      </w:r>
      <w:proofErr w:type="spellStart"/>
      <w:r w:rsidRPr="00731725">
        <w:rPr>
          <w:lang w:val="en-GB"/>
        </w:rPr>
        <w:t>Kuzman</w:t>
      </w:r>
      <w:proofErr w:type="spellEnd"/>
    </w:p>
    <w:p w:rsidR="004C4853" w:rsidRPr="00731725" w:rsidRDefault="005403DB" w:rsidP="00846113">
      <w:pPr>
        <w:rPr>
          <w:lang w:val="en-GB"/>
        </w:rPr>
      </w:pPr>
      <w:r w:rsidRPr="00731725">
        <w:rPr>
          <w:lang w:val="en-GB"/>
        </w:rPr>
        <w:t xml:space="preserve">We gathered Eva, Shauna, </w:t>
      </w:r>
      <w:proofErr w:type="spellStart"/>
      <w:r w:rsidRPr="00731725">
        <w:rPr>
          <w:lang w:val="en-GB"/>
        </w:rPr>
        <w:t>Souleymane</w:t>
      </w:r>
      <w:proofErr w:type="spellEnd"/>
      <w:r w:rsidRPr="00731725">
        <w:rPr>
          <w:lang w:val="en-GB"/>
        </w:rPr>
        <w:t xml:space="preserve">, Greg and </w:t>
      </w:r>
      <w:proofErr w:type="spellStart"/>
      <w:r w:rsidRPr="00731725">
        <w:rPr>
          <w:lang w:val="en-GB"/>
        </w:rPr>
        <w:t>Kuzman</w:t>
      </w:r>
      <w:proofErr w:type="spellEnd"/>
      <w:r w:rsidRPr="00731725">
        <w:rPr>
          <w:lang w:val="en-GB"/>
        </w:rPr>
        <w:t xml:space="preserve"> in the second group since their adaptation process present</w:t>
      </w:r>
      <w:r w:rsidR="003E6D95">
        <w:rPr>
          <w:lang w:val="en-GB"/>
        </w:rPr>
        <w:t>s</w:t>
      </w:r>
      <w:r w:rsidRPr="00731725">
        <w:rPr>
          <w:lang w:val="en-GB"/>
        </w:rPr>
        <w:t xml:space="preserve"> similarities. They are</w:t>
      </w:r>
      <w:r w:rsidR="00637D59" w:rsidRPr="00731725">
        <w:rPr>
          <w:lang w:val="en-GB"/>
        </w:rPr>
        <w:t xml:space="preserve"> willing to adapt to </w:t>
      </w:r>
      <w:r w:rsidR="00EA3A0F">
        <w:rPr>
          <w:lang w:val="en-GB"/>
        </w:rPr>
        <w:t>Luxemburg</w:t>
      </w:r>
      <w:r w:rsidR="00637D59" w:rsidRPr="00731725">
        <w:rPr>
          <w:lang w:val="en-GB"/>
        </w:rPr>
        <w:t xml:space="preserve">, </w:t>
      </w:r>
      <w:r w:rsidR="00D20E4E" w:rsidRPr="00731725">
        <w:rPr>
          <w:lang w:val="en-GB"/>
        </w:rPr>
        <w:t>they enjoy</w:t>
      </w:r>
      <w:r w:rsidR="00637D59" w:rsidRPr="00731725">
        <w:rPr>
          <w:lang w:val="en-GB"/>
        </w:rPr>
        <w:t xml:space="preserve"> this multicultural environment as well</w:t>
      </w:r>
      <w:r w:rsidR="00D20E4E" w:rsidRPr="00731725">
        <w:rPr>
          <w:lang w:val="en-GB"/>
        </w:rPr>
        <w:t xml:space="preserve"> and succeed in integrating it</w:t>
      </w:r>
      <w:r w:rsidR="00637D59" w:rsidRPr="00731725">
        <w:rPr>
          <w:lang w:val="en-GB"/>
        </w:rPr>
        <w:t xml:space="preserve">, yet they </w:t>
      </w:r>
      <w:r w:rsidR="003E6D95">
        <w:rPr>
          <w:lang w:val="en-GB"/>
        </w:rPr>
        <w:t>have</w:t>
      </w:r>
      <w:r w:rsidR="00637D59" w:rsidRPr="00731725">
        <w:rPr>
          <w:lang w:val="en-GB"/>
        </w:rPr>
        <w:t xml:space="preserve"> not reach</w:t>
      </w:r>
      <w:r w:rsidR="003E6D95">
        <w:rPr>
          <w:lang w:val="en-GB"/>
        </w:rPr>
        <w:t>ed</w:t>
      </w:r>
      <w:r w:rsidR="00637D59" w:rsidRPr="00731725">
        <w:rPr>
          <w:lang w:val="en-GB"/>
        </w:rPr>
        <w:t xml:space="preserve"> this detach</w:t>
      </w:r>
      <w:r w:rsidR="00D20E4E" w:rsidRPr="00731725">
        <w:rPr>
          <w:lang w:val="en-GB"/>
        </w:rPr>
        <w:t>ment towards their home culture and they demonstrate less self-confidence than</w:t>
      </w:r>
      <w:r w:rsidR="00637D59" w:rsidRPr="00731725">
        <w:rPr>
          <w:lang w:val="en-GB"/>
        </w:rPr>
        <w:t xml:space="preserve"> </w:t>
      </w:r>
      <w:r w:rsidR="00D20E4E" w:rsidRPr="00731725">
        <w:rPr>
          <w:lang w:val="en-GB"/>
        </w:rPr>
        <w:t xml:space="preserve">the previous group. </w:t>
      </w:r>
      <w:r w:rsidR="003E6D95">
        <w:rPr>
          <w:lang w:val="en-GB"/>
        </w:rPr>
        <w:t>They all have been</w:t>
      </w:r>
      <w:r w:rsidRPr="00731725">
        <w:rPr>
          <w:lang w:val="en-GB"/>
        </w:rPr>
        <w:t xml:space="preserve"> in </w:t>
      </w:r>
      <w:r w:rsidR="00EA3A0F">
        <w:rPr>
          <w:lang w:val="en-GB"/>
        </w:rPr>
        <w:t>Luxemburg</w:t>
      </w:r>
      <w:r w:rsidRPr="00731725">
        <w:rPr>
          <w:lang w:val="en-GB"/>
        </w:rPr>
        <w:t xml:space="preserve"> </w:t>
      </w:r>
      <w:r w:rsidR="003E6D95">
        <w:rPr>
          <w:lang w:val="en-GB"/>
        </w:rPr>
        <w:t>for</w:t>
      </w:r>
      <w:r w:rsidRPr="00731725">
        <w:rPr>
          <w:lang w:val="en-GB"/>
        </w:rPr>
        <w:t xml:space="preserve"> one to three years and have</w:t>
      </w:r>
      <w:r w:rsidR="003E6D95">
        <w:rPr>
          <w:lang w:val="en-GB"/>
        </w:rPr>
        <w:t xml:space="preserve"> had</w:t>
      </w:r>
      <w:r w:rsidRPr="00731725">
        <w:rPr>
          <w:lang w:val="en-GB"/>
        </w:rPr>
        <w:t xml:space="preserve"> less extensive international experience than Natasha and </w:t>
      </w:r>
      <w:proofErr w:type="spellStart"/>
      <w:r w:rsidRPr="00731725">
        <w:rPr>
          <w:lang w:val="en-GB"/>
        </w:rPr>
        <w:t>Stéphane</w:t>
      </w:r>
      <w:proofErr w:type="spellEnd"/>
      <w:r w:rsidRPr="00731725">
        <w:rPr>
          <w:lang w:val="en-GB"/>
        </w:rPr>
        <w:t xml:space="preserve">. </w:t>
      </w:r>
    </w:p>
    <w:p w:rsidR="00521488" w:rsidRPr="006C39F6" w:rsidRDefault="005403DB" w:rsidP="00846113">
      <w:pPr>
        <w:rPr>
          <w:lang w:val="en-GB"/>
        </w:rPr>
      </w:pPr>
      <w:r w:rsidRPr="00731725">
        <w:rPr>
          <w:lang w:val="en-GB"/>
        </w:rPr>
        <w:t>O</w:t>
      </w:r>
      <w:r w:rsidR="00010B68" w:rsidRPr="00731725">
        <w:rPr>
          <w:lang w:val="en-GB"/>
        </w:rPr>
        <w:t>ur interviewee</w:t>
      </w:r>
      <w:r w:rsidR="00521488" w:rsidRPr="00731725">
        <w:rPr>
          <w:lang w:val="en-GB"/>
        </w:rPr>
        <w:t>s</w:t>
      </w:r>
      <w:r w:rsidR="00010B68" w:rsidRPr="00731725">
        <w:rPr>
          <w:lang w:val="en-GB"/>
        </w:rPr>
        <w:t xml:space="preserve"> while recognizing cultural differences still use their culture of origin as scheme of references</w:t>
      </w:r>
      <w:r w:rsidR="003E6D95">
        <w:rPr>
          <w:lang w:val="en-GB"/>
        </w:rPr>
        <w:t>.</w:t>
      </w:r>
      <w:r w:rsidR="005B169D" w:rsidRPr="00731725">
        <w:rPr>
          <w:lang w:val="en-GB"/>
        </w:rPr>
        <w:t xml:space="preserve"> </w:t>
      </w:r>
      <w:proofErr w:type="gramStart"/>
      <w:r w:rsidR="003E6D95">
        <w:rPr>
          <w:lang w:val="en-GB"/>
        </w:rPr>
        <w:t>F</w:t>
      </w:r>
      <w:r w:rsidR="00521488" w:rsidRPr="00731725">
        <w:rPr>
          <w:lang w:val="en-GB"/>
        </w:rPr>
        <w:t xml:space="preserve">or example, </w:t>
      </w:r>
      <w:proofErr w:type="spellStart"/>
      <w:r w:rsidR="005B169D" w:rsidRPr="00731725">
        <w:rPr>
          <w:lang w:val="en-GB"/>
        </w:rPr>
        <w:t>Souleymane</w:t>
      </w:r>
      <w:proofErr w:type="spellEnd"/>
      <w:r w:rsidR="005B169D" w:rsidRPr="00731725">
        <w:rPr>
          <w:lang w:val="en-GB"/>
        </w:rPr>
        <w:t xml:space="preserve"> </w:t>
      </w:r>
      <w:r w:rsidR="00337F72" w:rsidRPr="00731725">
        <w:rPr>
          <w:lang w:val="en-GB"/>
        </w:rPr>
        <w:t>from Ivory Coast,</w:t>
      </w:r>
      <w:r w:rsidR="005B169D" w:rsidRPr="00731725">
        <w:rPr>
          <w:lang w:val="en-GB"/>
        </w:rPr>
        <w:t xml:space="preserve"> worked two years in France before joining Diversaudit </w:t>
      </w:r>
      <w:r w:rsidR="00EA3A0F">
        <w:rPr>
          <w:lang w:val="en-GB"/>
        </w:rPr>
        <w:t>Luxemburg</w:t>
      </w:r>
      <w:r w:rsidR="00337F72" w:rsidRPr="00731725">
        <w:rPr>
          <w:lang w:val="en-GB"/>
        </w:rPr>
        <w:t>.</w:t>
      </w:r>
      <w:proofErr w:type="gramEnd"/>
      <w:r w:rsidR="00337F72" w:rsidRPr="00731725">
        <w:rPr>
          <w:lang w:val="en-GB"/>
        </w:rPr>
        <w:t xml:space="preserve"> He</w:t>
      </w:r>
      <w:r w:rsidR="005B169D" w:rsidRPr="00731725">
        <w:rPr>
          <w:lang w:val="en-GB"/>
        </w:rPr>
        <w:t xml:space="preserve"> </w:t>
      </w:r>
      <w:r w:rsidR="00521488" w:rsidRPr="00731725">
        <w:rPr>
          <w:lang w:val="en-GB"/>
        </w:rPr>
        <w:t>is satisfied with the welcome of</w:t>
      </w:r>
      <w:r w:rsidR="005B169D" w:rsidRPr="00731725">
        <w:rPr>
          <w:lang w:val="en-GB"/>
        </w:rPr>
        <w:t xml:space="preserve"> his colleagues in France and in </w:t>
      </w:r>
      <w:r w:rsidR="00EA3A0F">
        <w:rPr>
          <w:lang w:val="en-GB"/>
        </w:rPr>
        <w:t>Luxemburg</w:t>
      </w:r>
      <w:r w:rsidR="005B169D" w:rsidRPr="00731725">
        <w:rPr>
          <w:lang w:val="en-GB"/>
        </w:rPr>
        <w:t xml:space="preserve">, but he cannot </w:t>
      </w:r>
      <w:r w:rsidR="00521488" w:rsidRPr="00731725">
        <w:rPr>
          <w:lang w:val="en-GB"/>
        </w:rPr>
        <w:t>prevent from comparing life outside the professional</w:t>
      </w:r>
      <w:r w:rsidR="006C39F6">
        <w:rPr>
          <w:lang w:val="en-GB"/>
        </w:rPr>
        <w:t xml:space="preserve"> context with his home country: "(</w:t>
      </w:r>
      <w:proofErr w:type="gramStart"/>
      <w:r w:rsidR="006C39F6">
        <w:rPr>
          <w:lang w:val="en-GB"/>
        </w:rPr>
        <w:t>... )</w:t>
      </w:r>
      <w:proofErr w:type="gramEnd"/>
      <w:r w:rsidR="006C39F6">
        <w:rPr>
          <w:lang w:val="en-GB"/>
        </w:rPr>
        <w:t xml:space="preserve"> </w:t>
      </w:r>
      <w:r w:rsidR="00521488" w:rsidRPr="006C39F6">
        <w:rPr>
          <w:lang w:val="en-GB"/>
        </w:rPr>
        <w:t xml:space="preserve">I was frustrated by the reaction of people outside of the work environment. In Ivory Coast </w:t>
      </w:r>
      <w:proofErr w:type="gramStart"/>
      <w:r w:rsidR="00521488" w:rsidRPr="006C39F6">
        <w:rPr>
          <w:lang w:val="en-GB"/>
        </w:rPr>
        <w:t>more friendly</w:t>
      </w:r>
      <w:proofErr w:type="gramEnd"/>
      <w:r w:rsidR="00521488" w:rsidRPr="006C39F6">
        <w:rPr>
          <w:lang w:val="en-GB"/>
        </w:rPr>
        <w:t>, more open, not the same especially in France</w:t>
      </w:r>
      <w:r w:rsidR="006C39F6">
        <w:rPr>
          <w:lang w:val="en-GB"/>
        </w:rPr>
        <w:t>"</w:t>
      </w:r>
      <w:r w:rsidR="00521488" w:rsidRPr="00731725">
        <w:rPr>
          <w:lang w:val="en-GB"/>
        </w:rPr>
        <w:t xml:space="preserve">. Eva appreciated as well the welcome from her colleagues in </w:t>
      </w:r>
      <w:r w:rsidR="00EA3A0F">
        <w:rPr>
          <w:lang w:val="en-GB"/>
        </w:rPr>
        <w:t>Luxemburg</w:t>
      </w:r>
      <w:r w:rsidR="00521488" w:rsidRPr="00731725">
        <w:rPr>
          <w:lang w:val="en-GB"/>
        </w:rPr>
        <w:t xml:space="preserve"> but she lays stress </w:t>
      </w:r>
      <w:r w:rsidR="006C39F6">
        <w:rPr>
          <w:lang w:val="en-GB"/>
        </w:rPr>
        <w:t>on the differences with Germany: "</w:t>
      </w:r>
      <w:r w:rsidR="00521488" w:rsidRPr="006C39F6">
        <w:rPr>
          <w:lang w:val="en-GB"/>
        </w:rPr>
        <w:t>It is very different in Germany, there is always somebody coming with you, you wo</w:t>
      </w:r>
      <w:r w:rsidR="006C39F6" w:rsidRPr="006C39F6">
        <w:rPr>
          <w:lang w:val="en-GB"/>
        </w:rPr>
        <w:t>uld not go alone to the client</w:t>
      </w:r>
      <w:r w:rsidR="00521488" w:rsidRPr="006C39F6">
        <w:rPr>
          <w:lang w:val="en-GB"/>
        </w:rPr>
        <w:t>.</w:t>
      </w:r>
      <w:r w:rsidR="006C39F6" w:rsidRPr="006C39F6">
        <w:rPr>
          <w:lang w:val="en-GB"/>
        </w:rPr>
        <w:t>"</w:t>
      </w:r>
    </w:p>
    <w:p w:rsidR="005403DB" w:rsidRPr="00731725" w:rsidRDefault="005403DB" w:rsidP="00846113">
      <w:pPr>
        <w:rPr>
          <w:lang w:val="en-GB"/>
        </w:rPr>
      </w:pPr>
      <w:r w:rsidRPr="00731725">
        <w:rPr>
          <w:lang w:val="en-GB"/>
        </w:rPr>
        <w:t xml:space="preserve">The whole group is very enthusiastic about </w:t>
      </w:r>
      <w:r w:rsidR="00EA3A0F">
        <w:rPr>
          <w:lang w:val="en-GB"/>
        </w:rPr>
        <w:t>Luxemburg</w:t>
      </w:r>
      <w:r w:rsidRPr="00731725">
        <w:rPr>
          <w:lang w:val="en-GB"/>
        </w:rPr>
        <w:t xml:space="preserve"> multicultural environment and willing to integrate it.</w:t>
      </w:r>
      <w:r w:rsidR="0049114A" w:rsidRPr="00731725">
        <w:rPr>
          <w:lang w:val="en-GB"/>
        </w:rPr>
        <w:t xml:space="preserve"> Greg explains us the </w:t>
      </w:r>
      <w:r w:rsidR="006C39F6">
        <w:rPr>
          <w:lang w:val="en-GB"/>
        </w:rPr>
        <w:t>major input of this experience:</w:t>
      </w:r>
      <w:r w:rsidR="0049114A" w:rsidRPr="00731725">
        <w:rPr>
          <w:lang w:val="en-GB"/>
        </w:rPr>
        <w:t xml:space="preserve"> </w:t>
      </w:r>
      <w:r w:rsidR="006C39F6">
        <w:rPr>
          <w:lang w:val="en-GB"/>
        </w:rPr>
        <w:t>" (...) f</w:t>
      </w:r>
      <w:r w:rsidR="0049114A" w:rsidRPr="006C39F6">
        <w:rPr>
          <w:lang w:val="en-GB"/>
        </w:rPr>
        <w:t>rom a work perspective, beneficial, a lot of international clients, appreciating different cultures. Paola</w:t>
      </w:r>
      <w:r w:rsidR="005C18BC" w:rsidRPr="006C39F6">
        <w:rPr>
          <w:lang w:val="en-GB"/>
        </w:rPr>
        <w:t xml:space="preserve"> (his wife)</w:t>
      </w:r>
      <w:r w:rsidR="0049114A" w:rsidRPr="006C39F6">
        <w:rPr>
          <w:lang w:val="en-GB"/>
        </w:rPr>
        <w:t xml:space="preserve"> and I</w:t>
      </w:r>
      <w:r w:rsidR="003E6D95">
        <w:rPr>
          <w:lang w:val="en-GB"/>
        </w:rPr>
        <w:t>,</w:t>
      </w:r>
      <w:r w:rsidR="0049114A" w:rsidRPr="006C39F6">
        <w:rPr>
          <w:lang w:val="en-GB"/>
        </w:rPr>
        <w:t xml:space="preserve"> </w:t>
      </w:r>
      <w:r w:rsidR="003E6D95">
        <w:rPr>
          <w:lang w:val="en-GB"/>
        </w:rPr>
        <w:t xml:space="preserve">after </w:t>
      </w:r>
      <w:r w:rsidR="0049114A" w:rsidRPr="006C39F6">
        <w:rPr>
          <w:lang w:val="en-GB"/>
        </w:rPr>
        <w:t xml:space="preserve">living in a country for so long, we appreciate more differences, more </w:t>
      </w:r>
      <w:r w:rsidR="0049114A" w:rsidRPr="006C39F6">
        <w:rPr>
          <w:lang w:val="en-GB"/>
        </w:rPr>
        <w:lastRenderedPageBreak/>
        <w:t>different cultures</w:t>
      </w:r>
      <w:r w:rsidR="006C39F6">
        <w:rPr>
          <w:lang w:val="en-GB"/>
        </w:rPr>
        <w:t>"</w:t>
      </w:r>
      <w:r w:rsidR="005C18BC" w:rsidRPr="00731725">
        <w:rPr>
          <w:i/>
          <w:lang w:val="en-GB"/>
        </w:rPr>
        <w:t>.</w:t>
      </w:r>
      <w:r w:rsidR="005C18BC" w:rsidRPr="00731725">
        <w:rPr>
          <w:lang w:val="en-GB"/>
        </w:rPr>
        <w:t xml:space="preserve"> </w:t>
      </w:r>
      <w:proofErr w:type="spellStart"/>
      <w:r w:rsidR="005C18BC" w:rsidRPr="00731725">
        <w:rPr>
          <w:lang w:val="en-GB"/>
        </w:rPr>
        <w:t>Kuzman</w:t>
      </w:r>
      <w:proofErr w:type="spellEnd"/>
      <w:r w:rsidR="005C18BC" w:rsidRPr="00731725">
        <w:rPr>
          <w:lang w:val="en-GB"/>
        </w:rPr>
        <w:t xml:space="preserve"> feels that this di</w:t>
      </w:r>
      <w:r w:rsidR="006C39F6">
        <w:rPr>
          <w:lang w:val="en-GB"/>
        </w:rPr>
        <w:t>versity helped him to integrate: "(...) t</w:t>
      </w:r>
      <w:r w:rsidR="005C18BC" w:rsidRPr="006C39F6">
        <w:rPr>
          <w:lang w:val="en-GB"/>
        </w:rPr>
        <w:t>he country multi ethnicity, you have people from everywhere, you don’t fee</w:t>
      </w:r>
      <w:r w:rsidR="006C39F6">
        <w:rPr>
          <w:lang w:val="en-GB"/>
        </w:rPr>
        <w:t>l like a stranger in the street"</w:t>
      </w:r>
      <w:r w:rsidR="005C18BC" w:rsidRPr="00731725">
        <w:rPr>
          <w:i/>
          <w:lang w:val="en-GB"/>
        </w:rPr>
        <w:t>.</w:t>
      </w:r>
    </w:p>
    <w:p w:rsidR="00962577" w:rsidRPr="00731725" w:rsidRDefault="00962577" w:rsidP="00846113">
      <w:pPr>
        <w:rPr>
          <w:lang w:val="en-GB"/>
        </w:rPr>
      </w:pPr>
      <w:r w:rsidRPr="00731725">
        <w:rPr>
          <w:lang w:val="en-GB"/>
        </w:rPr>
        <w:t>Finally we noticed similar identity change</w:t>
      </w:r>
      <w:r w:rsidR="003E6D95">
        <w:rPr>
          <w:lang w:val="en-GB"/>
        </w:rPr>
        <w:t>s</w:t>
      </w:r>
      <w:r w:rsidRPr="00731725">
        <w:rPr>
          <w:lang w:val="en-GB"/>
        </w:rPr>
        <w:t xml:space="preserve"> among the members of this group, they observed and learned how to adapt to the host culture and how to empathize with their environment but there is still a refer</w:t>
      </w:r>
      <w:r w:rsidR="00406BE4">
        <w:rPr>
          <w:lang w:val="en-GB"/>
        </w:rPr>
        <w:t>ence to their culture of origin</w:t>
      </w:r>
      <w:r w:rsidR="00FD5803" w:rsidRPr="00731725">
        <w:rPr>
          <w:lang w:val="en-GB"/>
        </w:rPr>
        <w:t>.</w:t>
      </w:r>
      <w:r w:rsidRPr="00731725">
        <w:rPr>
          <w:lang w:val="en-GB"/>
        </w:rPr>
        <w:t xml:space="preserve"> </w:t>
      </w:r>
      <w:r w:rsidR="00C51CCB" w:rsidRPr="00731725">
        <w:rPr>
          <w:lang w:val="en-GB"/>
        </w:rPr>
        <w:t xml:space="preserve">In that they differ from </w:t>
      </w:r>
      <w:r w:rsidRPr="00731725">
        <w:rPr>
          <w:lang w:val="en-GB"/>
        </w:rPr>
        <w:t>their colleagues having developed a multicultural identity</w:t>
      </w:r>
      <w:r w:rsidR="00406BE4">
        <w:rPr>
          <w:lang w:val="en-GB"/>
        </w:rPr>
        <w:t xml:space="preserve">. </w:t>
      </w:r>
      <w:proofErr w:type="spellStart"/>
      <w:r w:rsidR="00C51CCB" w:rsidRPr="00731725">
        <w:rPr>
          <w:lang w:val="en-GB"/>
        </w:rPr>
        <w:t>Souleymane</w:t>
      </w:r>
      <w:proofErr w:type="spellEnd"/>
      <w:r w:rsidR="00C51CCB" w:rsidRPr="00731725">
        <w:rPr>
          <w:lang w:val="en-GB"/>
        </w:rPr>
        <w:t xml:space="preserve"> all</w:t>
      </w:r>
      <w:r w:rsidR="006C39F6">
        <w:rPr>
          <w:lang w:val="en-GB"/>
        </w:rPr>
        <w:t>udes to his way of integrating: "</w:t>
      </w:r>
      <w:r w:rsidR="00C51CCB" w:rsidRPr="006C39F6">
        <w:rPr>
          <w:lang w:val="en-GB"/>
        </w:rPr>
        <w:t>When you come from another country, you have a point of view. To integrate yourself, don’t do the contrary as the other</w:t>
      </w:r>
      <w:r w:rsidR="003E6D95">
        <w:rPr>
          <w:lang w:val="en-GB"/>
        </w:rPr>
        <w:t>s</w:t>
      </w:r>
      <w:r w:rsidR="00C51CCB" w:rsidRPr="006C39F6">
        <w:rPr>
          <w:lang w:val="en-GB"/>
        </w:rPr>
        <w:t xml:space="preserve"> do, you have to make an adaptation </w:t>
      </w:r>
      <w:r w:rsidR="003E6D95">
        <w:rPr>
          <w:lang w:val="en-GB"/>
        </w:rPr>
        <w:t xml:space="preserve">to </w:t>
      </w:r>
      <w:r w:rsidR="00C51CCB" w:rsidRPr="006C39F6">
        <w:rPr>
          <w:lang w:val="en-GB"/>
        </w:rPr>
        <w:t>how people are living, if people are singing, start singing</w:t>
      </w:r>
      <w:r w:rsidR="006C39F6">
        <w:rPr>
          <w:lang w:val="en-GB"/>
        </w:rPr>
        <w:t>"</w:t>
      </w:r>
      <w:r w:rsidR="00C51CCB" w:rsidRPr="00731725">
        <w:rPr>
          <w:i/>
          <w:lang w:val="en-GB"/>
        </w:rPr>
        <w:t>.</w:t>
      </w:r>
      <w:r w:rsidR="00C51CCB" w:rsidRPr="00731725">
        <w:rPr>
          <w:lang w:val="en-GB"/>
        </w:rPr>
        <w:t xml:space="preserve"> T</w:t>
      </w:r>
      <w:r w:rsidRPr="00731725">
        <w:rPr>
          <w:lang w:val="en-GB"/>
        </w:rPr>
        <w:t>his state is consistent w</w:t>
      </w:r>
      <w:r w:rsidR="0011080C">
        <w:rPr>
          <w:lang w:val="en-GB"/>
        </w:rPr>
        <w:t>ith the adaptation step of the developmental model of integration s</w:t>
      </w:r>
      <w:r w:rsidRPr="00731725">
        <w:rPr>
          <w:lang w:val="en-GB"/>
        </w:rPr>
        <w:t xml:space="preserve">ensitivity of Bennett (1993) in which the </w:t>
      </w:r>
      <w:r w:rsidR="00C51CCB" w:rsidRPr="00731725">
        <w:rPr>
          <w:lang w:val="en-GB"/>
        </w:rPr>
        <w:t>experience of another culture leads the individual to</w:t>
      </w:r>
      <w:r w:rsidRPr="00731725">
        <w:rPr>
          <w:lang w:val="en-GB"/>
        </w:rPr>
        <w:t xml:space="preserve"> perce</w:t>
      </w:r>
      <w:r w:rsidR="001E1A33" w:rsidRPr="00731725">
        <w:rPr>
          <w:lang w:val="en-GB"/>
        </w:rPr>
        <w:t xml:space="preserve">ive </w:t>
      </w:r>
      <w:r w:rsidR="0085130A" w:rsidRPr="00731725">
        <w:rPr>
          <w:lang w:val="en-GB"/>
        </w:rPr>
        <w:t>and behave</w:t>
      </w:r>
      <w:r w:rsidR="00C51CCB" w:rsidRPr="00731725">
        <w:rPr>
          <w:lang w:val="en-GB"/>
        </w:rPr>
        <w:t xml:space="preserve"> appropriately in that culture.</w:t>
      </w:r>
      <w:r w:rsidR="00590B45" w:rsidRPr="00731725">
        <w:rPr>
          <w:lang w:val="en-GB"/>
        </w:rPr>
        <w:t xml:space="preserve"> Let’s precise that these five international executives have been in </w:t>
      </w:r>
      <w:r w:rsidR="00EA3A0F">
        <w:rPr>
          <w:lang w:val="en-GB"/>
        </w:rPr>
        <w:t>Luxemburg</w:t>
      </w:r>
      <w:r w:rsidR="00590B45" w:rsidRPr="00731725">
        <w:rPr>
          <w:lang w:val="en-GB"/>
        </w:rPr>
        <w:t xml:space="preserve"> for a shorter period than </w:t>
      </w:r>
      <w:proofErr w:type="spellStart"/>
      <w:r w:rsidR="00590B45" w:rsidRPr="00731725">
        <w:rPr>
          <w:lang w:val="en-GB"/>
        </w:rPr>
        <w:t>Stéphane</w:t>
      </w:r>
      <w:proofErr w:type="spellEnd"/>
      <w:r w:rsidR="00590B45" w:rsidRPr="00731725">
        <w:rPr>
          <w:lang w:val="en-GB"/>
        </w:rPr>
        <w:t xml:space="preserve"> and Natasha and that their background is less international. They may be for some of them on the way to develop a multicultural identity.</w:t>
      </w:r>
    </w:p>
    <w:p w:rsidR="00AD1DB8" w:rsidRPr="00731725" w:rsidRDefault="00AD1DB8" w:rsidP="00846113">
      <w:pPr>
        <w:rPr>
          <w:lang w:val="en-GB"/>
        </w:rPr>
      </w:pPr>
      <w:r w:rsidRPr="00731725">
        <w:rPr>
          <w:lang w:val="en-GB"/>
        </w:rPr>
        <w:t xml:space="preserve">As for the context, the perception of our five international executives corroborates </w:t>
      </w:r>
      <w:r w:rsidR="005E6FD8" w:rsidRPr="00731725">
        <w:rPr>
          <w:lang w:val="en-GB"/>
        </w:rPr>
        <w:t>the obse</w:t>
      </w:r>
      <w:r w:rsidR="00905B00">
        <w:rPr>
          <w:lang w:val="en-GB"/>
        </w:rPr>
        <w:t xml:space="preserve">rvation of the previous group. </w:t>
      </w:r>
      <w:r w:rsidR="005E6FD8" w:rsidRPr="00731725">
        <w:rPr>
          <w:lang w:val="en-GB"/>
        </w:rPr>
        <w:t xml:space="preserve">They think that joining a multicultural country makes things easy despite the relative coldness of locals to foreigners. </w:t>
      </w:r>
      <w:proofErr w:type="spellStart"/>
      <w:r w:rsidR="005E6FD8" w:rsidRPr="00731725">
        <w:rPr>
          <w:lang w:val="en-GB"/>
        </w:rPr>
        <w:t>Souleymane</w:t>
      </w:r>
      <w:proofErr w:type="spellEnd"/>
      <w:r w:rsidR="005E6FD8" w:rsidRPr="00731725">
        <w:rPr>
          <w:lang w:val="en-GB"/>
        </w:rPr>
        <w:t xml:space="preserve"> confess</w:t>
      </w:r>
      <w:r w:rsidR="003E6D95">
        <w:rPr>
          <w:lang w:val="en-GB"/>
        </w:rPr>
        <w:t>es</w:t>
      </w:r>
      <w:r w:rsidR="005E6FD8" w:rsidRPr="00731725">
        <w:rPr>
          <w:lang w:val="en-GB"/>
        </w:rPr>
        <w:t xml:space="preserve"> that his integration was easie</w:t>
      </w:r>
      <w:r w:rsidR="003E6D95">
        <w:rPr>
          <w:lang w:val="en-GB"/>
        </w:rPr>
        <w:t>r</w:t>
      </w:r>
      <w:r w:rsidR="006C39F6">
        <w:rPr>
          <w:lang w:val="en-GB"/>
        </w:rPr>
        <w:t xml:space="preserve"> in </w:t>
      </w:r>
      <w:r w:rsidR="00EA3A0F">
        <w:rPr>
          <w:lang w:val="en-GB"/>
        </w:rPr>
        <w:t>Luxemburg</w:t>
      </w:r>
      <w:r w:rsidR="006C39F6">
        <w:rPr>
          <w:lang w:val="en-GB"/>
        </w:rPr>
        <w:t xml:space="preserve"> than in France: "</w:t>
      </w:r>
      <w:r w:rsidR="005E6FD8" w:rsidRPr="006C39F6">
        <w:rPr>
          <w:lang w:val="en-GB"/>
        </w:rPr>
        <w:t>It is more difficult to</w:t>
      </w:r>
      <w:r w:rsidR="003E6D95">
        <w:rPr>
          <w:lang w:val="en-GB"/>
        </w:rPr>
        <w:t xml:space="preserve"> live in France when you arrive</w:t>
      </w:r>
      <w:r w:rsidR="005E6FD8" w:rsidRPr="006C39F6">
        <w:rPr>
          <w:lang w:val="en-GB"/>
        </w:rPr>
        <w:t xml:space="preserve"> than in </w:t>
      </w:r>
      <w:r w:rsidR="00EA3A0F">
        <w:rPr>
          <w:lang w:val="en-GB"/>
        </w:rPr>
        <w:t>Luxemburg</w:t>
      </w:r>
      <w:r w:rsidR="006C39F6" w:rsidRPr="006C39F6">
        <w:rPr>
          <w:lang w:val="en-GB"/>
        </w:rPr>
        <w:t>"</w:t>
      </w:r>
      <w:r w:rsidR="001E1A33" w:rsidRPr="006C39F6">
        <w:rPr>
          <w:lang w:val="en-GB"/>
        </w:rPr>
        <w:t>.</w:t>
      </w:r>
      <w:r w:rsidR="005E6FD8" w:rsidRPr="006C39F6">
        <w:rPr>
          <w:lang w:val="en-GB"/>
        </w:rPr>
        <w:t xml:space="preserve"> </w:t>
      </w:r>
      <w:r w:rsidR="005E6FD8" w:rsidRPr="00731725">
        <w:rPr>
          <w:lang w:val="en-GB"/>
        </w:rPr>
        <w:t xml:space="preserve">For the non EU </w:t>
      </w:r>
      <w:r w:rsidR="003E6D95">
        <w:rPr>
          <w:lang w:val="en-GB"/>
        </w:rPr>
        <w:t>members they raise, it takes much more time to</w:t>
      </w:r>
      <w:r w:rsidR="005E6FD8" w:rsidRPr="00731725">
        <w:rPr>
          <w:lang w:val="en-GB"/>
        </w:rPr>
        <w:t xml:space="preserve"> get their work permit, especially </w:t>
      </w:r>
      <w:proofErr w:type="spellStart"/>
      <w:r w:rsidR="005E6FD8" w:rsidRPr="00731725">
        <w:rPr>
          <w:lang w:val="en-GB"/>
        </w:rPr>
        <w:t>Souleymane</w:t>
      </w:r>
      <w:proofErr w:type="spellEnd"/>
      <w:r w:rsidR="005E6FD8" w:rsidRPr="00731725">
        <w:rPr>
          <w:lang w:val="en-GB"/>
        </w:rPr>
        <w:t xml:space="preserve"> who needed a visa but on the whole it was easily overcome.</w:t>
      </w:r>
    </w:p>
    <w:p w:rsidR="001E1A33" w:rsidRPr="00731725" w:rsidRDefault="001E1A33" w:rsidP="00846113">
      <w:pPr>
        <w:rPr>
          <w:i/>
          <w:lang w:val="en-GB"/>
        </w:rPr>
      </w:pPr>
      <w:r w:rsidRPr="00731725">
        <w:rPr>
          <w:lang w:val="en-GB"/>
        </w:rPr>
        <w:t>This group is very positive about its</w:t>
      </w:r>
      <w:r w:rsidR="0085130A" w:rsidRPr="00731725">
        <w:rPr>
          <w:lang w:val="en-GB"/>
        </w:rPr>
        <w:t xml:space="preserve"> integration in the firm, they lay stress on the easiness to join international teams. Shauna is enthusiastic about her </w:t>
      </w:r>
      <w:r w:rsidR="00043671" w:rsidRPr="00731725">
        <w:rPr>
          <w:lang w:val="en-GB"/>
        </w:rPr>
        <w:t>multicultural</w:t>
      </w:r>
      <w:r w:rsidR="006C39F6">
        <w:rPr>
          <w:lang w:val="en-GB"/>
        </w:rPr>
        <w:t xml:space="preserve"> team: "</w:t>
      </w:r>
      <w:r w:rsidR="0085130A" w:rsidRPr="006C39F6">
        <w:rPr>
          <w:lang w:val="en-GB"/>
        </w:rPr>
        <w:t xml:space="preserve">I did not come across to anyone not interested in my experience, it was very easy to go on people with that </w:t>
      </w:r>
      <w:r w:rsidR="0085130A" w:rsidRPr="006C39F6">
        <w:rPr>
          <w:lang w:val="en-GB"/>
        </w:rPr>
        <w:lastRenderedPageBreak/>
        <w:t xml:space="preserve">team, </w:t>
      </w:r>
      <w:proofErr w:type="gramStart"/>
      <w:r w:rsidR="0085130A" w:rsidRPr="006C39F6">
        <w:rPr>
          <w:lang w:val="en-GB"/>
        </w:rPr>
        <w:t>you</w:t>
      </w:r>
      <w:proofErr w:type="gramEnd"/>
      <w:r w:rsidR="0085130A" w:rsidRPr="006C39F6">
        <w:rPr>
          <w:lang w:val="en-GB"/>
        </w:rPr>
        <w:t xml:space="preserve"> did not feel like an outsider</w:t>
      </w:r>
      <w:r w:rsidR="006C39F6">
        <w:rPr>
          <w:lang w:val="en-GB"/>
        </w:rPr>
        <w:t>"</w:t>
      </w:r>
      <w:r w:rsidR="0085130A" w:rsidRPr="00731725">
        <w:rPr>
          <w:i/>
          <w:lang w:val="en-GB"/>
        </w:rPr>
        <w:t xml:space="preserve">. </w:t>
      </w:r>
      <w:r w:rsidR="0085130A" w:rsidRPr="00731725">
        <w:rPr>
          <w:lang w:val="en-GB"/>
        </w:rPr>
        <w:t>Our five international executives were indeed well integrated in their team</w:t>
      </w:r>
      <w:r w:rsidR="00043671" w:rsidRPr="00731725">
        <w:rPr>
          <w:lang w:val="en-GB"/>
        </w:rPr>
        <w:t xml:space="preserve"> and demonstrated good performances even exceptional ones for </w:t>
      </w:r>
      <w:proofErr w:type="spellStart"/>
      <w:r w:rsidR="00043671" w:rsidRPr="00731725">
        <w:rPr>
          <w:lang w:val="en-GB"/>
        </w:rPr>
        <w:t>Souleymane</w:t>
      </w:r>
      <w:proofErr w:type="spellEnd"/>
      <w:r w:rsidR="00043671" w:rsidRPr="00731725">
        <w:rPr>
          <w:lang w:val="en-GB"/>
        </w:rPr>
        <w:t xml:space="preserve"> and </w:t>
      </w:r>
      <w:proofErr w:type="spellStart"/>
      <w:r w:rsidR="00043671" w:rsidRPr="00731725">
        <w:rPr>
          <w:lang w:val="en-GB"/>
        </w:rPr>
        <w:t>Kuzman</w:t>
      </w:r>
      <w:proofErr w:type="spellEnd"/>
      <w:r w:rsidR="00043671" w:rsidRPr="00731725">
        <w:rPr>
          <w:lang w:val="en-GB"/>
        </w:rPr>
        <w:t xml:space="preserve"> according to Diversaudit rating.</w:t>
      </w:r>
    </w:p>
    <w:p w:rsidR="001164E4" w:rsidRDefault="001164E4" w:rsidP="00846113">
      <w:pPr>
        <w:pStyle w:val="Titre3"/>
        <w:rPr>
          <w:lang w:val="en-GB"/>
        </w:rPr>
      </w:pPr>
      <w:r>
        <w:rPr>
          <w:lang w:val="en-GB"/>
        </w:rPr>
        <w:t>3.2.3. Di</w:t>
      </w:r>
      <w:r w:rsidR="005C731E">
        <w:rPr>
          <w:lang w:val="en-GB"/>
        </w:rPr>
        <w:t>s</w:t>
      </w:r>
      <w:r>
        <w:rPr>
          <w:lang w:val="en-GB"/>
        </w:rPr>
        <w:t>cussion</w:t>
      </w:r>
    </w:p>
    <w:p w:rsidR="00306811" w:rsidRDefault="005C731E" w:rsidP="00846113">
      <w:pPr>
        <w:rPr>
          <w:lang w:val="en-GB"/>
        </w:rPr>
      </w:pPr>
      <w:r>
        <w:rPr>
          <w:lang w:val="en-GB"/>
        </w:rPr>
        <w:t>A</w:t>
      </w:r>
      <w:r w:rsidR="00BD6601">
        <w:rPr>
          <w:lang w:val="en-GB"/>
        </w:rPr>
        <w:t xml:space="preserve">ll the respondents having developed a transnational identity define themselves </w:t>
      </w:r>
      <w:r>
        <w:rPr>
          <w:lang w:val="en-GB"/>
        </w:rPr>
        <w:t xml:space="preserve">first </w:t>
      </w:r>
      <w:r w:rsidR="00BD6601">
        <w:rPr>
          <w:lang w:val="en-GB"/>
        </w:rPr>
        <w:t>tow</w:t>
      </w:r>
      <w:r>
        <w:rPr>
          <w:lang w:val="en-GB"/>
        </w:rPr>
        <w:t>ards their home culture, however the international experiences they have been through is part of their self-definition as well</w:t>
      </w:r>
      <w:r w:rsidR="005A158E">
        <w:rPr>
          <w:lang w:val="en-GB"/>
        </w:rPr>
        <w:t xml:space="preserve"> and they refer mostly to the country they are actually in contact with</w:t>
      </w:r>
      <w:r w:rsidR="004314AA">
        <w:rPr>
          <w:lang w:val="en-GB"/>
        </w:rPr>
        <w:t>. For the businessmen they enjoy this experience and they develop contact</w:t>
      </w:r>
      <w:r w:rsidR="00805163">
        <w:rPr>
          <w:lang w:val="en-GB"/>
        </w:rPr>
        <w:t>s</w:t>
      </w:r>
      <w:r w:rsidR="004314AA">
        <w:rPr>
          <w:lang w:val="en-GB"/>
        </w:rPr>
        <w:t xml:space="preserve"> with the international community but with compatriots as well. They lay stress on the necessity to adapt their behaviour according to the new culture. We don’t find this preoccupation with children, we may explain this difference by the need to perform well in the organizational environment and to adapt quickly for business expatriates, </w:t>
      </w:r>
      <w:proofErr w:type="gramStart"/>
      <w:r w:rsidR="004314AA">
        <w:rPr>
          <w:lang w:val="en-GB"/>
        </w:rPr>
        <w:t>this</w:t>
      </w:r>
      <w:proofErr w:type="gramEnd"/>
      <w:r w:rsidR="004314AA">
        <w:rPr>
          <w:lang w:val="en-GB"/>
        </w:rPr>
        <w:t xml:space="preserve"> reality remains less present for young </w:t>
      </w:r>
      <w:r w:rsidR="006E654F">
        <w:rPr>
          <w:lang w:val="en-GB"/>
        </w:rPr>
        <w:t xml:space="preserve">people </w:t>
      </w:r>
      <w:r w:rsidR="004314AA">
        <w:rPr>
          <w:lang w:val="en-GB"/>
        </w:rPr>
        <w:t>in geographical itinerancy.</w:t>
      </w:r>
      <w:r w:rsidR="00146A6F">
        <w:rPr>
          <w:lang w:val="en-GB"/>
        </w:rPr>
        <w:t xml:space="preserve"> </w:t>
      </w:r>
    </w:p>
    <w:p w:rsidR="001B4112" w:rsidRDefault="001B4112" w:rsidP="00846113">
      <w:pPr>
        <w:rPr>
          <w:lang w:val="en-GB"/>
        </w:rPr>
      </w:pPr>
      <w:r>
        <w:rPr>
          <w:lang w:val="en-GB"/>
        </w:rPr>
        <w:t>Coming to self perception and identification of our two populations we observe a feeling of “in-</w:t>
      </w:r>
      <w:proofErr w:type="spellStart"/>
      <w:r>
        <w:rPr>
          <w:lang w:val="en-GB"/>
        </w:rPr>
        <w:t>betweeness</w:t>
      </w:r>
      <w:proofErr w:type="spellEnd"/>
      <w:r>
        <w:rPr>
          <w:lang w:val="en-GB"/>
        </w:rPr>
        <w:t>”</w:t>
      </w:r>
      <w:r w:rsidR="00173AC9">
        <w:rPr>
          <w:lang w:val="en-GB"/>
        </w:rPr>
        <w:t xml:space="preserve"> (Adler, 1977</w:t>
      </w:r>
      <w:r w:rsidR="00C20C29">
        <w:rPr>
          <w:lang w:val="en-GB"/>
        </w:rPr>
        <w:t>)</w:t>
      </w:r>
      <w:r>
        <w:rPr>
          <w:lang w:val="en-GB"/>
        </w:rPr>
        <w:t xml:space="preserve">. All our respondents identify with their passport country, they have roots in their home country and they refer to this scheme of reference but at the same time they feel different from their compatriots at home. They are aware of having developed differently thanks to the contact to new cultures and this change is part of their identity. </w:t>
      </w:r>
    </w:p>
    <w:p w:rsidR="005673D4" w:rsidRDefault="005673D4" w:rsidP="00846113">
      <w:pPr>
        <w:rPr>
          <w:lang w:val="en-GB"/>
        </w:rPr>
      </w:pPr>
      <w:r>
        <w:rPr>
          <w:lang w:val="en-GB"/>
        </w:rPr>
        <w:t xml:space="preserve">The context seems to play an important role in the way the two children perceive themselves and their identification to the group. Isabelle feels French when she is outside France but </w:t>
      </w:r>
      <w:r w:rsidR="00F71BD0">
        <w:rPr>
          <w:lang w:val="en-GB"/>
        </w:rPr>
        <w:t>once in her home country she identifies herself to the group of foreigners</w:t>
      </w:r>
      <w:r>
        <w:rPr>
          <w:lang w:val="en-GB"/>
        </w:rPr>
        <w:t>.</w:t>
      </w:r>
      <w:r w:rsidR="00F71BD0">
        <w:rPr>
          <w:lang w:val="en-GB"/>
        </w:rPr>
        <w:t xml:space="preserve"> For </w:t>
      </w:r>
      <w:r w:rsidR="006235BF">
        <w:rPr>
          <w:lang w:val="en-GB"/>
        </w:rPr>
        <w:t>Louis</w:t>
      </w:r>
      <w:r w:rsidR="00F71BD0">
        <w:rPr>
          <w:lang w:val="en-GB"/>
        </w:rPr>
        <w:t xml:space="preserve"> </w:t>
      </w:r>
      <w:r w:rsidR="002B7368">
        <w:rPr>
          <w:lang w:val="en-GB"/>
        </w:rPr>
        <w:t xml:space="preserve">the identification level is different but although linked to his passport country yet with </w:t>
      </w:r>
      <w:r w:rsidR="00F71BD0">
        <w:rPr>
          <w:lang w:val="en-GB"/>
        </w:rPr>
        <w:t>a regional identif</w:t>
      </w:r>
      <w:r w:rsidR="00146A6F">
        <w:rPr>
          <w:lang w:val="en-GB"/>
        </w:rPr>
        <w:t>ication</w:t>
      </w:r>
      <w:r w:rsidR="00F71BD0">
        <w:rPr>
          <w:lang w:val="en-GB"/>
        </w:rPr>
        <w:t>, and when he is told about Africa, he feels African.</w:t>
      </w:r>
    </w:p>
    <w:p w:rsidR="0035610D" w:rsidRPr="000D6EB6" w:rsidRDefault="00F71BD0" w:rsidP="00846113">
      <w:pPr>
        <w:rPr>
          <w:lang w:val="en-GB"/>
        </w:rPr>
      </w:pPr>
      <w:r>
        <w:rPr>
          <w:lang w:val="en-GB"/>
        </w:rPr>
        <w:lastRenderedPageBreak/>
        <w:t>For businessmen, they are satisfied with the welcome they received in their host country and in their organisational environment. We think that this can explain their tendency to experience an opening to the new culture.</w:t>
      </w:r>
      <w:r w:rsidR="000D5967">
        <w:rPr>
          <w:lang w:val="en-GB"/>
        </w:rPr>
        <w:t xml:space="preserve"> They define themselves towards the cultures they are in contact with and strive to adopt </w:t>
      </w:r>
      <w:r w:rsidR="00C20C29">
        <w:rPr>
          <w:lang w:val="en-GB"/>
        </w:rPr>
        <w:t>new behaviours in line with their</w:t>
      </w:r>
      <w:r w:rsidR="000D5967">
        <w:rPr>
          <w:lang w:val="en-GB"/>
        </w:rPr>
        <w:t xml:space="preserve"> </w:t>
      </w:r>
      <w:r w:rsidR="00C20C29">
        <w:rPr>
          <w:lang w:val="en-GB"/>
        </w:rPr>
        <w:t xml:space="preserve">current host </w:t>
      </w:r>
      <w:r w:rsidR="000D5967">
        <w:rPr>
          <w:lang w:val="en-GB"/>
        </w:rPr>
        <w:t xml:space="preserve">culture but did not shift from one to the other </w:t>
      </w:r>
      <w:r w:rsidR="00805163">
        <w:rPr>
          <w:lang w:val="en-GB"/>
        </w:rPr>
        <w:t xml:space="preserve">without </w:t>
      </w:r>
      <w:proofErr w:type="gramStart"/>
      <w:r w:rsidR="00805163">
        <w:rPr>
          <w:lang w:val="en-GB"/>
        </w:rPr>
        <w:t>efforts,</w:t>
      </w:r>
      <w:proofErr w:type="gramEnd"/>
      <w:r w:rsidR="00805163">
        <w:rPr>
          <w:lang w:val="en-GB"/>
        </w:rPr>
        <w:t xml:space="preserve"> we think that they reach the </w:t>
      </w:r>
      <w:r w:rsidR="000D5967">
        <w:rPr>
          <w:lang w:val="en-GB"/>
        </w:rPr>
        <w:t>adapt</w:t>
      </w:r>
      <w:r w:rsidR="00805163">
        <w:rPr>
          <w:lang w:val="en-GB"/>
        </w:rPr>
        <w:t>ation stage of Bennett’s developmental model of intercultural sensitivity. At this stage</w:t>
      </w:r>
      <w:r w:rsidR="00FF1F63">
        <w:rPr>
          <w:lang w:val="en-GB"/>
        </w:rPr>
        <w:t xml:space="preserve">, </w:t>
      </w:r>
      <w:r w:rsidR="00E55B1B">
        <w:rPr>
          <w:lang w:val="en-GB"/>
        </w:rPr>
        <w:t xml:space="preserve">the individual is able to adapt his behaviour to different schemes of references. However, </w:t>
      </w:r>
      <w:r w:rsidR="008C208D">
        <w:rPr>
          <w:lang w:val="en-GB"/>
        </w:rPr>
        <w:t>according to Ben</w:t>
      </w:r>
      <w:r w:rsidR="005E4993">
        <w:rPr>
          <w:lang w:val="en-GB"/>
        </w:rPr>
        <w:t>n</w:t>
      </w:r>
      <w:r w:rsidR="008C208D">
        <w:rPr>
          <w:lang w:val="en-GB"/>
        </w:rPr>
        <w:t xml:space="preserve">ett, </w:t>
      </w:r>
      <w:r w:rsidR="00E55B1B">
        <w:rPr>
          <w:lang w:val="en-GB"/>
        </w:rPr>
        <w:t>t</w:t>
      </w:r>
      <w:r w:rsidR="00FF1F63">
        <w:rPr>
          <w:lang w:val="en-GB"/>
        </w:rPr>
        <w:t>his typ</w:t>
      </w:r>
      <w:r w:rsidR="00E67EF2">
        <w:rPr>
          <w:lang w:val="en-GB"/>
        </w:rPr>
        <w:t>e of identity is less reflex</w:t>
      </w:r>
      <w:r w:rsidR="006E654F">
        <w:rPr>
          <w:lang w:val="en-GB"/>
        </w:rPr>
        <w:t>ive than the integration stage</w:t>
      </w:r>
      <w:r w:rsidR="00E67EF2">
        <w:rPr>
          <w:lang w:val="en-GB"/>
        </w:rPr>
        <w:t xml:space="preserve"> one </w:t>
      </w:r>
      <w:r w:rsidR="005D071C">
        <w:rPr>
          <w:lang w:val="en-GB"/>
        </w:rPr>
        <w:t>and the individual seems to remain more dependent on the cultures he is in contact with.</w:t>
      </w:r>
      <w:r w:rsidR="008C208D">
        <w:rPr>
          <w:lang w:val="en-GB"/>
        </w:rPr>
        <w:t xml:space="preserve"> But our cases show that the individual integrate</w:t>
      </w:r>
      <w:r w:rsidR="006E654F">
        <w:rPr>
          <w:lang w:val="en-GB"/>
        </w:rPr>
        <w:t>s</w:t>
      </w:r>
      <w:r w:rsidR="008C208D">
        <w:rPr>
          <w:lang w:val="en-GB"/>
        </w:rPr>
        <w:t xml:space="preserve"> very well to the environment and that the references to their home culture does not prevent from opening to host culture</w:t>
      </w:r>
      <w:r w:rsidR="0035610D">
        <w:rPr>
          <w:lang w:val="en-GB"/>
        </w:rPr>
        <w:t xml:space="preserve">. The development of this kind of identity confirms </w:t>
      </w:r>
      <w:r w:rsidR="00B6413D">
        <w:rPr>
          <w:lang w:val="en-GB"/>
        </w:rPr>
        <w:t>that maintaining</w:t>
      </w:r>
      <w:r w:rsidR="0035610D">
        <w:rPr>
          <w:lang w:val="en-GB"/>
        </w:rPr>
        <w:t xml:space="preserve"> references to one’s passport scheme of references do</w:t>
      </w:r>
      <w:r w:rsidR="006E654F">
        <w:rPr>
          <w:lang w:val="en-GB"/>
        </w:rPr>
        <w:t>es not prevent the individual from</w:t>
      </w:r>
      <w:r w:rsidR="0035610D">
        <w:rPr>
          <w:lang w:val="en-GB"/>
        </w:rPr>
        <w:t xml:space="preserve"> develop</w:t>
      </w:r>
      <w:r w:rsidR="006E654F">
        <w:rPr>
          <w:lang w:val="en-GB"/>
        </w:rPr>
        <w:t>ing</w:t>
      </w:r>
      <w:r w:rsidR="0035610D">
        <w:rPr>
          <w:lang w:val="en-GB"/>
        </w:rPr>
        <w:t xml:space="preserve"> his or her intercultural sensitivity.</w:t>
      </w:r>
    </w:p>
    <w:p w:rsidR="00391235" w:rsidRDefault="00391235" w:rsidP="00846113">
      <w:pPr>
        <w:pStyle w:val="Titre2"/>
        <w:rPr>
          <w:lang w:val="en-GB"/>
        </w:rPr>
      </w:pPr>
      <w:r>
        <w:rPr>
          <w:lang w:val="en-GB"/>
        </w:rPr>
        <w:t xml:space="preserve">3.3. The </w:t>
      </w:r>
      <w:r w:rsidR="000D6EB6">
        <w:rPr>
          <w:lang w:val="en-GB"/>
        </w:rPr>
        <w:t>anchor</w:t>
      </w:r>
      <w:r w:rsidR="00404B55">
        <w:rPr>
          <w:lang w:val="en-GB"/>
        </w:rPr>
        <w:t xml:space="preserve"> </w:t>
      </w:r>
      <w:r>
        <w:rPr>
          <w:lang w:val="en-GB"/>
        </w:rPr>
        <w:t>identity</w:t>
      </w:r>
      <w:r w:rsidR="000D6EB6">
        <w:rPr>
          <w:lang w:val="en-GB"/>
        </w:rPr>
        <w:t xml:space="preserve"> </w:t>
      </w:r>
    </w:p>
    <w:p w:rsidR="001164E4" w:rsidRDefault="001164E4" w:rsidP="00846113">
      <w:pPr>
        <w:pStyle w:val="Titre3"/>
        <w:rPr>
          <w:lang w:val="en-GB"/>
        </w:rPr>
      </w:pPr>
      <w:r>
        <w:rPr>
          <w:lang w:val="en-GB"/>
        </w:rPr>
        <w:t xml:space="preserve">3.3.1. The </w:t>
      </w:r>
      <w:r w:rsidR="00C73249">
        <w:rPr>
          <w:lang w:val="en-GB"/>
        </w:rPr>
        <w:t>children</w:t>
      </w:r>
      <w:r>
        <w:rPr>
          <w:lang w:val="en-GB"/>
        </w:rPr>
        <w:t xml:space="preserve"> perspective: </w:t>
      </w:r>
      <w:proofErr w:type="spellStart"/>
      <w:r>
        <w:rPr>
          <w:lang w:val="en-GB"/>
        </w:rPr>
        <w:t>Matthieu</w:t>
      </w:r>
      <w:proofErr w:type="spellEnd"/>
    </w:p>
    <w:p w:rsidR="000120F1" w:rsidRPr="00734674" w:rsidRDefault="000120F1" w:rsidP="00846113">
      <w:pPr>
        <w:rPr>
          <w:lang w:val="en-GB"/>
        </w:rPr>
      </w:pPr>
      <w:r w:rsidRPr="00734674">
        <w:rPr>
          <w:lang w:val="en-GB"/>
        </w:rPr>
        <w:t xml:space="preserve">In the context of the 13 interviews that we conducted, </w:t>
      </w:r>
      <w:proofErr w:type="spellStart"/>
      <w:r w:rsidRPr="00734674">
        <w:rPr>
          <w:lang w:val="en-GB"/>
        </w:rPr>
        <w:t>Matthieu</w:t>
      </w:r>
      <w:proofErr w:type="spellEnd"/>
      <w:r w:rsidRPr="00734674">
        <w:rPr>
          <w:lang w:val="en-GB"/>
        </w:rPr>
        <w:t xml:space="preserve"> is the only one that we are able to classify in this identity category. We think that this is due to his itinerary as an expatriate which is rather special and also implies that the type of mobility may influence the development of one or another style of nomadic identity. </w:t>
      </w:r>
      <w:proofErr w:type="spellStart"/>
      <w:r w:rsidRPr="00734674">
        <w:rPr>
          <w:lang w:val="en-GB"/>
        </w:rPr>
        <w:t>Matthieu</w:t>
      </w:r>
      <w:proofErr w:type="spellEnd"/>
      <w:r w:rsidRPr="00734674">
        <w:rPr>
          <w:lang w:val="en-GB"/>
        </w:rPr>
        <w:t xml:space="preserve"> is a young French man who was living in New Delhi at the time of the interview. Although his parents were already working for an international group, they did not start their </w:t>
      </w:r>
      <w:r>
        <w:rPr>
          <w:lang w:val="en-GB"/>
        </w:rPr>
        <w:t>expatriation</w:t>
      </w:r>
      <w:r w:rsidRPr="00734674">
        <w:rPr>
          <w:lang w:val="en-GB"/>
        </w:rPr>
        <w:t xml:space="preserve"> immediately. It was only when he was seven that </w:t>
      </w:r>
      <w:proofErr w:type="spellStart"/>
      <w:r w:rsidRPr="00734674">
        <w:rPr>
          <w:lang w:val="en-GB"/>
        </w:rPr>
        <w:t>Ma</w:t>
      </w:r>
      <w:r>
        <w:rPr>
          <w:lang w:val="en-GB"/>
        </w:rPr>
        <w:t>tthieu</w:t>
      </w:r>
      <w:proofErr w:type="spellEnd"/>
      <w:r>
        <w:rPr>
          <w:lang w:val="en-GB"/>
        </w:rPr>
        <w:t xml:space="preserve"> undertook his first move. </w:t>
      </w:r>
      <w:r w:rsidRPr="00734674">
        <w:rPr>
          <w:lang w:val="en-GB"/>
        </w:rPr>
        <w:t xml:space="preserve">He went at that time to Portugal where he resided for five years before moving to Russia for one and a half years. At </w:t>
      </w:r>
      <w:r w:rsidRPr="00734674">
        <w:rPr>
          <w:lang w:val="en-GB"/>
        </w:rPr>
        <w:lastRenderedPageBreak/>
        <w:t>the age of 13, he returned to France. This return to</w:t>
      </w:r>
      <w:r w:rsidR="00D35F9F">
        <w:rPr>
          <w:lang w:val="en-GB"/>
        </w:rPr>
        <w:t xml:space="preserve"> his</w:t>
      </w:r>
      <w:r w:rsidRPr="00734674">
        <w:rPr>
          <w:lang w:val="en-GB"/>
        </w:rPr>
        <w:t xml:space="preserve"> home country was to put an end to the family's nomadic existence, the father having been offered a non-transferable </w:t>
      </w:r>
      <w:r w:rsidRPr="006C39F6">
        <w:rPr>
          <w:lang w:val="en-GB"/>
        </w:rPr>
        <w:t>position</w:t>
      </w:r>
      <w:r w:rsidRPr="00734674">
        <w:rPr>
          <w:rStyle w:val="Appelnotedebasdep"/>
          <w:i/>
          <w:lang w:val="en-GB"/>
        </w:rPr>
        <w:footnoteReference w:id="4"/>
      </w:r>
      <w:r w:rsidRPr="00734674">
        <w:rPr>
          <w:i/>
          <w:lang w:val="en-GB"/>
        </w:rPr>
        <w:t>.</w:t>
      </w:r>
      <w:r w:rsidRPr="00734674">
        <w:rPr>
          <w:lang w:val="en-GB"/>
        </w:rPr>
        <w:t xml:space="preserve"> However, when he was offered a challenging project in India, he accepted it.</w:t>
      </w:r>
      <w:r w:rsidR="00BA426B">
        <w:rPr>
          <w:lang w:val="en-GB"/>
        </w:rPr>
        <w:t xml:space="preserve"> </w:t>
      </w:r>
      <w:r w:rsidRPr="00734674">
        <w:rPr>
          <w:lang w:val="en-GB"/>
        </w:rPr>
        <w:t xml:space="preserve">While the family had thought they would be staying in France indefinitely, they were again on the move. At 16, </w:t>
      </w:r>
      <w:proofErr w:type="spellStart"/>
      <w:r w:rsidRPr="00734674">
        <w:rPr>
          <w:lang w:val="en-GB"/>
        </w:rPr>
        <w:t>Matthieu</w:t>
      </w:r>
      <w:proofErr w:type="spellEnd"/>
      <w:r w:rsidRPr="00734674">
        <w:rPr>
          <w:lang w:val="en-GB"/>
        </w:rPr>
        <w:t xml:space="preserve"> flew to India. So we can already see that </w:t>
      </w:r>
      <w:proofErr w:type="spellStart"/>
      <w:r w:rsidRPr="00734674">
        <w:rPr>
          <w:lang w:val="en-GB"/>
        </w:rPr>
        <w:t>Matthieu</w:t>
      </w:r>
      <w:proofErr w:type="spellEnd"/>
      <w:r w:rsidRPr="00734674">
        <w:rPr>
          <w:lang w:val="en-GB"/>
        </w:rPr>
        <w:t xml:space="preserve">, unlike the other young people that we interviewed, started his </w:t>
      </w:r>
      <w:r>
        <w:rPr>
          <w:lang w:val="en-GB"/>
        </w:rPr>
        <w:t>expatriate</w:t>
      </w:r>
      <w:r w:rsidRPr="00734674">
        <w:rPr>
          <w:lang w:val="en-GB"/>
        </w:rPr>
        <w:t xml:space="preserve"> life later.</w:t>
      </w:r>
      <w:r>
        <w:rPr>
          <w:lang w:val="en-GB"/>
        </w:rPr>
        <w:t xml:space="preserve"> </w:t>
      </w:r>
      <w:r w:rsidRPr="00734674">
        <w:rPr>
          <w:lang w:val="en-GB"/>
        </w:rPr>
        <w:t>Apart from that, he did not want to follow his parents to India, one and a half year</w:t>
      </w:r>
      <w:r w:rsidR="00BA426B">
        <w:rPr>
          <w:lang w:val="en-GB"/>
        </w:rPr>
        <w:t xml:space="preserve">s before taking his A-levels. </w:t>
      </w:r>
      <w:proofErr w:type="spellStart"/>
      <w:r w:rsidRPr="00734674">
        <w:rPr>
          <w:lang w:val="en-GB"/>
        </w:rPr>
        <w:t>Matthieu</w:t>
      </w:r>
      <w:proofErr w:type="spellEnd"/>
      <w:r w:rsidRPr="00734674">
        <w:rPr>
          <w:lang w:val="en-GB"/>
        </w:rPr>
        <w:t xml:space="preserve"> actually requested to be allowed to remain in Bordeaux with his grandpare</w:t>
      </w:r>
      <w:r w:rsidR="006E654F">
        <w:rPr>
          <w:lang w:val="en-GB"/>
        </w:rPr>
        <w:t>nts and his friends especially, but his parents did not agree.</w:t>
      </w:r>
    </w:p>
    <w:p w:rsidR="001164E4" w:rsidRDefault="000120F1" w:rsidP="00846113">
      <w:pPr>
        <w:rPr>
          <w:lang w:val="en-GB"/>
        </w:rPr>
      </w:pPr>
      <w:proofErr w:type="spellStart"/>
      <w:r w:rsidRPr="00734674">
        <w:rPr>
          <w:lang w:val="en-GB"/>
        </w:rPr>
        <w:t>Matthieu</w:t>
      </w:r>
      <w:proofErr w:type="spellEnd"/>
      <w:r w:rsidRPr="00734674">
        <w:rPr>
          <w:lang w:val="en-GB"/>
        </w:rPr>
        <w:t xml:space="preserve"> does not show any </w:t>
      </w:r>
      <w:proofErr w:type="spellStart"/>
      <w:r w:rsidRPr="00734674">
        <w:rPr>
          <w:lang w:val="en-GB"/>
        </w:rPr>
        <w:t>reflexiveness</w:t>
      </w:r>
      <w:proofErr w:type="spellEnd"/>
      <w:r w:rsidRPr="00734674">
        <w:rPr>
          <w:lang w:val="en-GB"/>
        </w:rPr>
        <w:t xml:space="preserve"> with regard to his displacements. So, when asked to comment on his experience of geographical displacement, he will always refer to the experience of others, but never to his own. The </w:t>
      </w:r>
      <w:r w:rsidRPr="00734674">
        <w:rPr>
          <w:i/>
          <w:lang w:val="en-GB"/>
        </w:rPr>
        <w:t>meta-learning experiences</w:t>
      </w:r>
      <w:r w:rsidRPr="00734674">
        <w:rPr>
          <w:lang w:val="en-GB"/>
        </w:rPr>
        <w:t xml:space="preserve"> picked up are the result of outside influences. Thus, talk about the</w:t>
      </w:r>
      <w:r>
        <w:rPr>
          <w:lang w:val="en-GB"/>
        </w:rPr>
        <w:t xml:space="preserve"> </w:t>
      </w:r>
      <w:r w:rsidRPr="00734674">
        <w:rPr>
          <w:i/>
          <w:lang w:val="en-GB"/>
        </w:rPr>
        <w:t>open-mindedness</w:t>
      </w:r>
      <w:r w:rsidRPr="00734674">
        <w:rPr>
          <w:lang w:val="en-GB"/>
        </w:rPr>
        <w:t xml:space="preserve"> and the opportunity of </w:t>
      </w:r>
      <w:r w:rsidRPr="00734674">
        <w:rPr>
          <w:i/>
          <w:lang w:val="en-GB"/>
        </w:rPr>
        <w:t>fluently learning various languages</w:t>
      </w:r>
      <w:r w:rsidRPr="00734674">
        <w:rPr>
          <w:lang w:val="en-GB"/>
        </w:rPr>
        <w:t xml:space="preserve"> are of the parental mindset. At the time of the interview, </w:t>
      </w:r>
      <w:proofErr w:type="spellStart"/>
      <w:r w:rsidRPr="00734674">
        <w:rPr>
          <w:lang w:val="en-GB"/>
        </w:rPr>
        <w:t>Matthieu</w:t>
      </w:r>
      <w:proofErr w:type="spellEnd"/>
      <w:r w:rsidRPr="00734674">
        <w:rPr>
          <w:lang w:val="en-GB"/>
        </w:rPr>
        <w:t xml:space="preserve"> also faced the possibility of future moves. He explained that if he had to go abroad again this would be the result of a decisi</w:t>
      </w:r>
      <w:r w:rsidR="006E654F">
        <w:rPr>
          <w:lang w:val="en-GB"/>
        </w:rPr>
        <w:t>on that he alone would have taken</w:t>
      </w:r>
      <w:r w:rsidRPr="00734674">
        <w:rPr>
          <w:lang w:val="en-GB"/>
        </w:rPr>
        <w:t xml:space="preserve">. This makes us connect his move to India with a lack of control over things in his life. Matthew does not identify himself with an expatriate </w:t>
      </w:r>
      <w:r w:rsidR="00747D2B">
        <w:rPr>
          <w:lang w:val="en-GB"/>
        </w:rPr>
        <w:t>in-group</w:t>
      </w:r>
      <w:r w:rsidRPr="00734674">
        <w:rPr>
          <w:lang w:val="en-GB"/>
        </w:rPr>
        <w:t xml:space="preserve"> as shown by the lack of an apprenticeship to geographical displacement. On the contrary, </w:t>
      </w:r>
      <w:proofErr w:type="spellStart"/>
      <w:r w:rsidRPr="00734674">
        <w:rPr>
          <w:lang w:val="en-GB"/>
        </w:rPr>
        <w:t>Matthieu</w:t>
      </w:r>
      <w:proofErr w:type="spellEnd"/>
      <w:r w:rsidRPr="00734674">
        <w:rPr>
          <w:lang w:val="en-GB"/>
        </w:rPr>
        <w:t xml:space="preserve"> uses strong national identity elements to define himself. It is as much to do with the country whose passport he holds as with the city where he was born and where he lived for s</w:t>
      </w:r>
      <w:r>
        <w:rPr>
          <w:lang w:val="en-GB"/>
        </w:rPr>
        <w:t xml:space="preserve">even years that he overvalues: </w:t>
      </w:r>
      <w:r w:rsidRPr="00734674">
        <w:rPr>
          <w:lang w:val="en-GB"/>
        </w:rPr>
        <w:t>French culture (this attitude may seem to contradict the</w:t>
      </w:r>
      <w:r w:rsidR="00BA426B">
        <w:rPr>
          <w:lang w:val="en-GB"/>
        </w:rPr>
        <w:t xml:space="preserve"> </w:t>
      </w:r>
      <w:r w:rsidRPr="00734674">
        <w:rPr>
          <w:i/>
          <w:lang w:val="en-GB"/>
        </w:rPr>
        <w:t>open-mindedness</w:t>
      </w:r>
      <w:r w:rsidRPr="00734674">
        <w:rPr>
          <w:lang w:val="en-GB"/>
        </w:rPr>
        <w:t xml:space="preserve"> </w:t>
      </w:r>
      <w:proofErr w:type="spellStart"/>
      <w:r w:rsidRPr="00734674">
        <w:rPr>
          <w:lang w:val="en-GB"/>
        </w:rPr>
        <w:t>Matthieu</w:t>
      </w:r>
      <w:proofErr w:type="spellEnd"/>
      <w:r w:rsidRPr="00734674">
        <w:rPr>
          <w:lang w:val="en-GB"/>
        </w:rPr>
        <w:t xml:space="preserve"> referred to, but it indicates, at the same time, that it has to do with parental discourse as opposed to personal). This strong </w:t>
      </w:r>
      <w:r w:rsidRPr="00734674">
        <w:rPr>
          <w:lang w:val="en-GB"/>
        </w:rPr>
        <w:lastRenderedPageBreak/>
        <w:t xml:space="preserve">identification may be related to the fact that </w:t>
      </w:r>
      <w:proofErr w:type="spellStart"/>
      <w:r w:rsidRPr="00734674">
        <w:rPr>
          <w:lang w:val="en-GB"/>
        </w:rPr>
        <w:t>Matthieu</w:t>
      </w:r>
      <w:proofErr w:type="spellEnd"/>
      <w:r w:rsidRPr="00734674">
        <w:rPr>
          <w:lang w:val="en-GB"/>
        </w:rPr>
        <w:t xml:space="preserve"> has spent more time in Bordeaux than abroad. Besides, </w:t>
      </w:r>
      <w:proofErr w:type="spellStart"/>
      <w:r w:rsidRPr="00734674">
        <w:rPr>
          <w:lang w:val="en-GB"/>
        </w:rPr>
        <w:t>Matthieu</w:t>
      </w:r>
      <w:proofErr w:type="spellEnd"/>
      <w:r w:rsidRPr="00734674">
        <w:rPr>
          <w:lang w:val="en-GB"/>
        </w:rPr>
        <w:t xml:space="preserve"> was already seven years old when he first left for foreign parts. This would indicate that </w:t>
      </w:r>
      <w:r w:rsidRPr="00734674">
        <w:rPr>
          <w:i/>
          <w:lang w:val="en-GB"/>
        </w:rPr>
        <w:t>he did not take</w:t>
      </w:r>
      <w:r w:rsidR="006E654F">
        <w:rPr>
          <w:i/>
          <w:lang w:val="en-GB"/>
        </w:rPr>
        <w:t xml:space="preserve"> to leaving abroad</w:t>
      </w:r>
      <w:r w:rsidRPr="00734674">
        <w:rPr>
          <w:i/>
          <w:lang w:val="en-GB"/>
        </w:rPr>
        <w:t xml:space="preserve"> like a duck to water</w:t>
      </w:r>
      <w:r w:rsidRPr="00734674">
        <w:rPr>
          <w:lang w:val="en-GB"/>
        </w:rPr>
        <w:t xml:space="preserve"> from a very early age. He then returned in early adolescence to Bordeaux where he again spent three and a half years, an important period in his development. Moreover, the time for him to move to India was close to the end of </w:t>
      </w:r>
      <w:r>
        <w:rPr>
          <w:lang w:val="en-GB"/>
        </w:rPr>
        <w:t xml:space="preserve">his high school graduation and </w:t>
      </w:r>
      <w:proofErr w:type="spellStart"/>
      <w:r w:rsidRPr="00734674">
        <w:rPr>
          <w:lang w:val="en-GB"/>
        </w:rPr>
        <w:t>Matthieu</w:t>
      </w:r>
      <w:proofErr w:type="spellEnd"/>
      <w:r w:rsidRPr="00734674">
        <w:rPr>
          <w:lang w:val="en-GB"/>
        </w:rPr>
        <w:t xml:space="preserve"> had already planned to continue </w:t>
      </w:r>
      <w:r w:rsidR="006E654F">
        <w:rPr>
          <w:lang w:val="en-GB"/>
        </w:rPr>
        <w:t xml:space="preserve">his studies in Bordeaux. </w:t>
      </w:r>
      <w:proofErr w:type="spellStart"/>
      <w:r w:rsidR="006E654F">
        <w:rPr>
          <w:lang w:val="en-GB"/>
        </w:rPr>
        <w:t>Matthieu</w:t>
      </w:r>
      <w:r w:rsidRPr="00734674">
        <w:rPr>
          <w:lang w:val="en-GB"/>
        </w:rPr>
        <w:t>'s</w:t>
      </w:r>
      <w:proofErr w:type="spellEnd"/>
      <w:r w:rsidRPr="00734674">
        <w:rPr>
          <w:lang w:val="en-GB"/>
        </w:rPr>
        <w:t xml:space="preserve"> travels question us on the possible link between the number and location of moves and how geographic relocation is experienced and its impact on human development.</w:t>
      </w:r>
    </w:p>
    <w:p w:rsidR="001164E4" w:rsidRDefault="001164E4" w:rsidP="00846113">
      <w:pPr>
        <w:pStyle w:val="Titre3"/>
        <w:rPr>
          <w:lang w:val="en-GB"/>
        </w:rPr>
      </w:pPr>
      <w:r>
        <w:rPr>
          <w:lang w:val="en-GB"/>
        </w:rPr>
        <w:t xml:space="preserve">3.3.2. The adult perspective: </w:t>
      </w:r>
      <w:proofErr w:type="spellStart"/>
      <w:r w:rsidRPr="00731725">
        <w:rPr>
          <w:lang w:val="en-GB"/>
        </w:rPr>
        <w:t>Jamy</w:t>
      </w:r>
      <w:proofErr w:type="spellEnd"/>
      <w:r w:rsidRPr="00731725">
        <w:rPr>
          <w:lang w:val="en-GB"/>
        </w:rPr>
        <w:t xml:space="preserve">, </w:t>
      </w:r>
      <w:proofErr w:type="spellStart"/>
      <w:r w:rsidRPr="00731725">
        <w:rPr>
          <w:lang w:val="en-GB"/>
        </w:rPr>
        <w:t>Ramphul</w:t>
      </w:r>
      <w:proofErr w:type="spellEnd"/>
      <w:r w:rsidRPr="00731725">
        <w:rPr>
          <w:lang w:val="en-GB"/>
        </w:rPr>
        <w:t xml:space="preserve"> and Muhammad</w:t>
      </w:r>
    </w:p>
    <w:p w:rsidR="00043671" w:rsidRPr="00731725" w:rsidRDefault="009854BB" w:rsidP="00846113">
      <w:pPr>
        <w:rPr>
          <w:lang w:val="en-GB"/>
        </w:rPr>
      </w:pPr>
      <w:r w:rsidRPr="00731725">
        <w:rPr>
          <w:lang w:val="en-GB"/>
        </w:rPr>
        <w:t xml:space="preserve">Lastly we will focus on a group of three executives having encountered difficulties to integrate professionally and socially in </w:t>
      </w:r>
      <w:r w:rsidR="00EA3A0F">
        <w:rPr>
          <w:lang w:val="en-GB"/>
        </w:rPr>
        <w:t>Luxemburg</w:t>
      </w:r>
      <w:r w:rsidRPr="00731725">
        <w:rPr>
          <w:lang w:val="en-GB"/>
        </w:rPr>
        <w:t>.</w:t>
      </w:r>
      <w:r w:rsidR="006E654F">
        <w:rPr>
          <w:lang w:val="en-GB"/>
        </w:rPr>
        <w:t xml:space="preserve"> : </w:t>
      </w:r>
      <w:proofErr w:type="spellStart"/>
      <w:r w:rsidR="006E654F">
        <w:rPr>
          <w:lang w:val="en-GB"/>
        </w:rPr>
        <w:t>Jamy</w:t>
      </w:r>
      <w:proofErr w:type="spellEnd"/>
      <w:r w:rsidR="006E654F">
        <w:rPr>
          <w:lang w:val="en-GB"/>
        </w:rPr>
        <w:t xml:space="preserve">, </w:t>
      </w:r>
      <w:proofErr w:type="spellStart"/>
      <w:r w:rsidR="006E654F">
        <w:rPr>
          <w:lang w:val="en-GB"/>
        </w:rPr>
        <w:t>Ramphul</w:t>
      </w:r>
      <w:proofErr w:type="spellEnd"/>
      <w:r w:rsidR="006E654F">
        <w:rPr>
          <w:lang w:val="en-GB"/>
        </w:rPr>
        <w:t xml:space="preserve"> and Muhammad. L</w:t>
      </w:r>
      <w:r w:rsidR="00E80BE3" w:rsidRPr="00731725">
        <w:rPr>
          <w:lang w:val="en-GB"/>
        </w:rPr>
        <w:t xml:space="preserve">et’s notice first that their cultures are really distant from </w:t>
      </w:r>
      <w:r w:rsidR="00F70C9E">
        <w:rPr>
          <w:lang w:val="en-GB"/>
        </w:rPr>
        <w:t xml:space="preserve">the one of </w:t>
      </w:r>
      <w:proofErr w:type="gramStart"/>
      <w:r w:rsidR="00EA3A0F">
        <w:rPr>
          <w:lang w:val="en-GB"/>
        </w:rPr>
        <w:t>Luxemburg</w:t>
      </w:r>
      <w:r w:rsidR="00E80BE3" w:rsidRPr="00731725">
        <w:rPr>
          <w:lang w:val="en-GB"/>
        </w:rPr>
        <w:t>, that</w:t>
      </w:r>
      <w:proofErr w:type="gramEnd"/>
      <w:r w:rsidR="00E80BE3" w:rsidRPr="00731725">
        <w:rPr>
          <w:lang w:val="en-GB"/>
        </w:rPr>
        <w:t xml:space="preserve"> can explain partly the challenge they met. They all come from developing countries, </w:t>
      </w:r>
      <w:proofErr w:type="spellStart"/>
      <w:r w:rsidR="00E80BE3" w:rsidRPr="00731725">
        <w:rPr>
          <w:lang w:val="en-GB"/>
        </w:rPr>
        <w:t>Jamy</w:t>
      </w:r>
      <w:proofErr w:type="spellEnd"/>
      <w:r w:rsidR="00E80BE3" w:rsidRPr="00731725">
        <w:rPr>
          <w:lang w:val="en-GB"/>
        </w:rPr>
        <w:t xml:space="preserve"> and Muhammad speak only English on top of their mother tongue, </w:t>
      </w:r>
      <w:proofErr w:type="spellStart"/>
      <w:proofErr w:type="gramStart"/>
      <w:r w:rsidR="00E80BE3" w:rsidRPr="00731725">
        <w:rPr>
          <w:lang w:val="en-GB"/>
        </w:rPr>
        <w:t>Ramphul</w:t>
      </w:r>
      <w:proofErr w:type="spellEnd"/>
      <w:proofErr w:type="gramEnd"/>
      <w:r w:rsidR="00E80BE3" w:rsidRPr="00731725">
        <w:rPr>
          <w:lang w:val="en-GB"/>
        </w:rPr>
        <w:t xml:space="preserve"> from Mauritius speaks French as well.</w:t>
      </w:r>
      <w:r w:rsidR="00927FB0" w:rsidRPr="00731725">
        <w:rPr>
          <w:lang w:val="en-GB"/>
        </w:rPr>
        <w:t xml:space="preserve"> They have been in </w:t>
      </w:r>
      <w:r w:rsidR="00EA3A0F">
        <w:rPr>
          <w:lang w:val="en-GB"/>
        </w:rPr>
        <w:t>Luxemburg</w:t>
      </w:r>
      <w:r w:rsidR="00927FB0" w:rsidRPr="00731725">
        <w:rPr>
          <w:lang w:val="en-GB"/>
        </w:rPr>
        <w:t xml:space="preserve"> between three and four years</w:t>
      </w:r>
    </w:p>
    <w:p w:rsidR="00E80BE3" w:rsidRPr="00731725" w:rsidRDefault="006E654F" w:rsidP="00846113">
      <w:pPr>
        <w:rPr>
          <w:lang w:val="en-GB"/>
        </w:rPr>
      </w:pPr>
      <w:r>
        <w:rPr>
          <w:lang w:val="en-GB"/>
        </w:rPr>
        <w:t>First w</w:t>
      </w:r>
      <w:r w:rsidR="008E76E1" w:rsidRPr="00731725">
        <w:rPr>
          <w:lang w:val="en-GB"/>
        </w:rPr>
        <w:t>e noticed that they go</w:t>
      </w:r>
      <w:r w:rsidR="00E80BE3" w:rsidRPr="00731725">
        <w:rPr>
          <w:lang w:val="en-GB"/>
        </w:rPr>
        <w:t xml:space="preserve">t overwhelmed by cultural differences and failed in taking distance towards their culture. </w:t>
      </w:r>
      <w:proofErr w:type="spellStart"/>
      <w:r w:rsidR="00E80BE3" w:rsidRPr="00731725">
        <w:rPr>
          <w:lang w:val="en-GB"/>
        </w:rPr>
        <w:t>Jamy</w:t>
      </w:r>
      <w:proofErr w:type="spellEnd"/>
      <w:r w:rsidR="00E80BE3" w:rsidRPr="00731725">
        <w:rPr>
          <w:lang w:val="en-GB"/>
        </w:rPr>
        <w:t xml:space="preserve"> told us </w:t>
      </w:r>
      <w:r w:rsidR="004058D6">
        <w:rPr>
          <w:lang w:val="en-GB"/>
        </w:rPr>
        <w:t xml:space="preserve">about her difficult experiences: </w:t>
      </w:r>
      <w:r w:rsidR="004058D6" w:rsidRPr="004058D6">
        <w:rPr>
          <w:lang w:val="en-GB"/>
        </w:rPr>
        <w:t>"</w:t>
      </w:r>
      <w:r w:rsidR="00E80BE3" w:rsidRPr="004058D6">
        <w:rPr>
          <w:lang w:val="en-GB"/>
        </w:rPr>
        <w:t xml:space="preserve">In the Philippines although you work a lot, it is easier to work with people (...) </w:t>
      </w:r>
      <w:r w:rsidR="00927FB0" w:rsidRPr="004058D6">
        <w:rPr>
          <w:lang w:val="en-GB"/>
        </w:rPr>
        <w:t>sometimes</w:t>
      </w:r>
      <w:r w:rsidR="00E80BE3" w:rsidRPr="004058D6">
        <w:rPr>
          <w:lang w:val="en-GB"/>
        </w:rPr>
        <w:t xml:space="preserve"> here </w:t>
      </w:r>
      <w:r w:rsidR="00B7714C">
        <w:rPr>
          <w:lang w:val="en-GB"/>
        </w:rPr>
        <w:t xml:space="preserve">it’s </w:t>
      </w:r>
      <w:r w:rsidR="00E80BE3" w:rsidRPr="004058D6">
        <w:rPr>
          <w:lang w:val="en-GB"/>
        </w:rPr>
        <w:t>different from the Philippines, Europeans have different ways of doi</w:t>
      </w:r>
      <w:r w:rsidR="00927FB0" w:rsidRPr="004058D6">
        <w:rPr>
          <w:lang w:val="en-GB"/>
        </w:rPr>
        <w:t>n</w:t>
      </w:r>
      <w:r w:rsidR="004058D6" w:rsidRPr="004058D6">
        <w:rPr>
          <w:lang w:val="en-GB"/>
        </w:rPr>
        <w:t>g things"</w:t>
      </w:r>
      <w:r w:rsidR="00927FB0" w:rsidRPr="004058D6">
        <w:rPr>
          <w:lang w:val="en-GB"/>
        </w:rPr>
        <w:t>.</w:t>
      </w:r>
      <w:r w:rsidR="000E30F6" w:rsidRPr="00731725">
        <w:rPr>
          <w:i/>
          <w:lang w:val="en-GB"/>
        </w:rPr>
        <w:t xml:space="preserve"> </w:t>
      </w:r>
      <w:r w:rsidR="000E30F6" w:rsidRPr="00731725">
        <w:rPr>
          <w:lang w:val="en-GB"/>
        </w:rPr>
        <w:t>All of them have thought about going back to their countries but finally stayed.</w:t>
      </w:r>
    </w:p>
    <w:p w:rsidR="000E30F6" w:rsidRPr="00731725" w:rsidRDefault="00927FB0" w:rsidP="00846113">
      <w:pPr>
        <w:rPr>
          <w:lang w:val="en-GB"/>
        </w:rPr>
      </w:pPr>
      <w:r w:rsidRPr="00731725">
        <w:rPr>
          <w:lang w:val="en-GB"/>
        </w:rPr>
        <w:t xml:space="preserve">These three executives allude to </w:t>
      </w:r>
      <w:r w:rsidR="00B7714C">
        <w:rPr>
          <w:lang w:val="en-GB"/>
        </w:rPr>
        <w:t xml:space="preserve">the international community, but they prefer to gather with </w:t>
      </w:r>
      <w:r w:rsidRPr="00731725">
        <w:rPr>
          <w:lang w:val="en-GB"/>
        </w:rPr>
        <w:t xml:space="preserve">compatriots in the firm and in the social environment, they seem to have difficulty in breaking </w:t>
      </w:r>
      <w:r w:rsidRPr="00731725">
        <w:rPr>
          <w:lang w:val="en-GB"/>
        </w:rPr>
        <w:lastRenderedPageBreak/>
        <w:t>free from their national community, may be by lack of self-confidence and that prevent</w:t>
      </w:r>
      <w:r w:rsidR="00B7714C">
        <w:rPr>
          <w:lang w:val="en-GB"/>
        </w:rPr>
        <w:t>s</w:t>
      </w:r>
      <w:r w:rsidRPr="00731725">
        <w:rPr>
          <w:lang w:val="en-GB"/>
        </w:rPr>
        <w:t xml:space="preserve"> them from integrating to a more global group. </w:t>
      </w:r>
    </w:p>
    <w:p w:rsidR="000E30F6" w:rsidRPr="00731725" w:rsidRDefault="000E30F6" w:rsidP="00846113">
      <w:pPr>
        <w:rPr>
          <w:lang w:val="en-GB"/>
        </w:rPr>
      </w:pPr>
      <w:r w:rsidRPr="00731725">
        <w:rPr>
          <w:lang w:val="en-GB"/>
        </w:rPr>
        <w:t>We can make a parallel between their identity change, they seem to move towards maturation rather than an opening to host culture (</w:t>
      </w:r>
      <w:proofErr w:type="spellStart"/>
      <w:r w:rsidRPr="00731725">
        <w:rPr>
          <w:lang w:val="en-GB"/>
        </w:rPr>
        <w:t>Kohonen</w:t>
      </w:r>
      <w:proofErr w:type="spellEnd"/>
      <w:r w:rsidRPr="00731725">
        <w:rPr>
          <w:lang w:val="en-GB"/>
        </w:rPr>
        <w:t xml:space="preserve">, 2004), their major concern while coming to </w:t>
      </w:r>
      <w:r w:rsidR="00EA3A0F">
        <w:rPr>
          <w:lang w:val="en-GB"/>
        </w:rPr>
        <w:t>Luxemburg</w:t>
      </w:r>
      <w:r w:rsidRPr="00731725">
        <w:rPr>
          <w:lang w:val="en-GB"/>
        </w:rPr>
        <w:t xml:space="preserve"> was to improve their financial situation and they demonstrate less interest in the discovery of new cultures.</w:t>
      </w:r>
      <w:r w:rsidR="009A2336" w:rsidRPr="00731725">
        <w:rPr>
          <w:lang w:val="en-GB"/>
        </w:rPr>
        <w:t xml:space="preserve"> </w:t>
      </w:r>
      <w:proofErr w:type="spellStart"/>
      <w:r w:rsidR="009A2336" w:rsidRPr="00731725">
        <w:rPr>
          <w:lang w:val="en-GB"/>
        </w:rPr>
        <w:t>Jamy</w:t>
      </w:r>
      <w:proofErr w:type="spellEnd"/>
      <w:r w:rsidR="009A2336" w:rsidRPr="00731725">
        <w:rPr>
          <w:lang w:val="en-GB"/>
        </w:rPr>
        <w:t xml:space="preserve"> </w:t>
      </w:r>
      <w:r w:rsidR="00E423C6" w:rsidRPr="00731725">
        <w:rPr>
          <w:lang w:val="en-GB"/>
        </w:rPr>
        <w:t xml:space="preserve">for example </w:t>
      </w:r>
      <w:r w:rsidR="009A2336" w:rsidRPr="00731725">
        <w:rPr>
          <w:lang w:val="en-GB"/>
        </w:rPr>
        <w:t>is aware of changin</w:t>
      </w:r>
      <w:r w:rsidR="00406BE4">
        <w:rPr>
          <w:lang w:val="en-GB"/>
        </w:rPr>
        <w:t xml:space="preserve">g: (...) </w:t>
      </w:r>
      <w:r w:rsidR="009A2336" w:rsidRPr="00406BE4">
        <w:rPr>
          <w:lang w:val="en-GB"/>
        </w:rPr>
        <w:t xml:space="preserve">I became a better person, before I could not </w:t>
      </w:r>
      <w:proofErr w:type="gramStart"/>
      <w:r w:rsidR="009A2336" w:rsidRPr="00406BE4">
        <w:rPr>
          <w:lang w:val="en-GB"/>
        </w:rPr>
        <w:t>understand,</w:t>
      </w:r>
      <w:proofErr w:type="gramEnd"/>
      <w:r w:rsidR="009A2336" w:rsidRPr="00406BE4">
        <w:rPr>
          <w:lang w:val="en-GB"/>
        </w:rPr>
        <w:t xml:space="preserve"> now I say they do that be</w:t>
      </w:r>
      <w:r w:rsidR="00406BE4">
        <w:rPr>
          <w:lang w:val="en-GB"/>
        </w:rPr>
        <w:t>cause they think in another way."</w:t>
      </w:r>
      <w:r w:rsidR="00154E8A" w:rsidRPr="00731725">
        <w:rPr>
          <w:lang w:val="en-GB"/>
        </w:rPr>
        <w:t xml:space="preserve"> To our opinion the development of their intercultural sensitivity corresponds to the </w:t>
      </w:r>
      <w:proofErr w:type="spellStart"/>
      <w:r w:rsidR="00154E8A" w:rsidRPr="00731725">
        <w:rPr>
          <w:lang w:val="en-GB"/>
        </w:rPr>
        <w:t>defense</w:t>
      </w:r>
      <w:proofErr w:type="spellEnd"/>
      <w:r w:rsidR="00154E8A" w:rsidRPr="00731725">
        <w:rPr>
          <w:lang w:val="en-GB"/>
        </w:rPr>
        <w:t xml:space="preserve"> step in the model of Bennett (1993). For them the world is organized between “us and them”, their culture is superior and they strengthen a separate cultural identity in con</w:t>
      </w:r>
      <w:r w:rsidR="00B7714C">
        <w:rPr>
          <w:lang w:val="en-GB"/>
        </w:rPr>
        <w:t>trast to other cultures present</w:t>
      </w:r>
      <w:r w:rsidR="00154E8A" w:rsidRPr="00731725">
        <w:rPr>
          <w:lang w:val="en-GB"/>
        </w:rPr>
        <w:t xml:space="preserve"> in </w:t>
      </w:r>
      <w:r w:rsidR="00EA3A0F">
        <w:rPr>
          <w:lang w:val="en-GB"/>
        </w:rPr>
        <w:t>Luxemburg</w:t>
      </w:r>
      <w:r w:rsidR="00154E8A" w:rsidRPr="00731725">
        <w:rPr>
          <w:lang w:val="en-GB"/>
        </w:rPr>
        <w:t>.</w:t>
      </w:r>
      <w:r w:rsidR="001727F4" w:rsidRPr="00731725">
        <w:rPr>
          <w:lang w:val="en-GB"/>
        </w:rPr>
        <w:t xml:space="preserve"> We think that the different cultures they met in </w:t>
      </w:r>
      <w:r w:rsidR="00EA3A0F">
        <w:rPr>
          <w:lang w:val="en-GB"/>
        </w:rPr>
        <w:t>Luxemburg</w:t>
      </w:r>
      <w:r w:rsidR="001727F4" w:rsidRPr="00731725">
        <w:rPr>
          <w:lang w:val="en-GB"/>
        </w:rPr>
        <w:t xml:space="preserve"> are in contradiction with their culture of origin and they can’t integrate them, their identity can’t adapt without loosing its </w:t>
      </w:r>
      <w:proofErr w:type="spellStart"/>
      <w:r w:rsidR="001727F4" w:rsidRPr="00731725">
        <w:rPr>
          <w:lang w:val="en-GB"/>
        </w:rPr>
        <w:t>unicity</w:t>
      </w:r>
      <w:proofErr w:type="spellEnd"/>
      <w:r w:rsidR="001727F4" w:rsidRPr="00731725">
        <w:rPr>
          <w:lang w:val="en-GB"/>
        </w:rPr>
        <w:t xml:space="preserve"> and experience</w:t>
      </w:r>
      <w:r w:rsidR="00337F72" w:rsidRPr="00731725">
        <w:rPr>
          <w:lang w:val="en-GB"/>
        </w:rPr>
        <w:t>s</w:t>
      </w:r>
      <w:r w:rsidR="001727F4" w:rsidRPr="00731725">
        <w:rPr>
          <w:lang w:val="en-GB"/>
        </w:rPr>
        <w:t xml:space="preserve"> some kind</w:t>
      </w:r>
      <w:r w:rsidR="003975BB" w:rsidRPr="00731725">
        <w:rPr>
          <w:lang w:val="en-GB"/>
        </w:rPr>
        <w:t xml:space="preserve"> of</w:t>
      </w:r>
      <w:r w:rsidR="001727F4" w:rsidRPr="00731725">
        <w:rPr>
          <w:lang w:val="en-GB"/>
        </w:rPr>
        <w:t xml:space="preserve"> </w:t>
      </w:r>
      <w:r w:rsidR="003975BB" w:rsidRPr="00731725">
        <w:rPr>
          <w:lang w:val="en-GB"/>
        </w:rPr>
        <w:t>crisis. This phenomenon</w:t>
      </w:r>
      <w:r w:rsidR="00CE271A" w:rsidRPr="00731725">
        <w:rPr>
          <w:lang w:val="en-GB"/>
        </w:rPr>
        <w:t xml:space="preserve"> has been studied </w:t>
      </w:r>
      <w:r w:rsidR="00337F72" w:rsidRPr="00731725">
        <w:rPr>
          <w:lang w:val="en-GB"/>
        </w:rPr>
        <w:t>for bicultural</w:t>
      </w:r>
      <w:r w:rsidR="004058D6">
        <w:rPr>
          <w:lang w:val="en-GB"/>
        </w:rPr>
        <w:t xml:space="preserve"> individuals, Benet-Martinez, </w:t>
      </w:r>
      <w:proofErr w:type="spellStart"/>
      <w:r w:rsidR="004058D6">
        <w:rPr>
          <w:lang w:val="en-GB"/>
        </w:rPr>
        <w:t>Leu</w:t>
      </w:r>
      <w:proofErr w:type="spellEnd"/>
      <w:r w:rsidR="004058D6">
        <w:rPr>
          <w:lang w:val="en-GB"/>
        </w:rPr>
        <w:t>, Lee and</w:t>
      </w:r>
      <w:r w:rsidR="003975BB" w:rsidRPr="00731725">
        <w:rPr>
          <w:lang w:val="en-GB"/>
        </w:rPr>
        <w:t xml:space="preserve"> Morris</w:t>
      </w:r>
      <w:r w:rsidR="00CE271A" w:rsidRPr="00731725">
        <w:rPr>
          <w:lang w:val="en-GB"/>
        </w:rPr>
        <w:t xml:space="preserve"> (2002) developed the construct of Bicultural Identity Integration to evaluate the degree of compatibility and integration between the two cultures of the individual.</w:t>
      </w:r>
    </w:p>
    <w:p w:rsidR="009A2336" w:rsidRPr="004058D6" w:rsidRDefault="009A2336" w:rsidP="00846113">
      <w:pPr>
        <w:rPr>
          <w:lang w:val="en-GB"/>
        </w:rPr>
      </w:pPr>
      <w:r w:rsidRPr="00731725">
        <w:rPr>
          <w:lang w:val="en-GB"/>
        </w:rPr>
        <w:t>Let’s analyse what is the relati</w:t>
      </w:r>
      <w:r w:rsidR="00E423C6" w:rsidRPr="00731725">
        <w:rPr>
          <w:lang w:val="en-GB"/>
        </w:rPr>
        <w:t xml:space="preserve">on of this group to the context. The experience is not so nice in the </w:t>
      </w:r>
      <w:proofErr w:type="gramStart"/>
      <w:r w:rsidR="00E423C6" w:rsidRPr="00731725">
        <w:rPr>
          <w:lang w:val="en-GB"/>
        </w:rPr>
        <w:t>society,</w:t>
      </w:r>
      <w:proofErr w:type="gramEnd"/>
      <w:r w:rsidR="00E423C6" w:rsidRPr="00731725">
        <w:rPr>
          <w:lang w:val="en-GB"/>
        </w:rPr>
        <w:t xml:space="preserve"> they experience difficulties with the administration to</w:t>
      </w:r>
      <w:r w:rsidR="00B7714C">
        <w:rPr>
          <w:lang w:val="en-GB"/>
        </w:rPr>
        <w:t xml:space="preserve"> get their visas.</w:t>
      </w:r>
      <w:r w:rsidR="004058D6">
        <w:rPr>
          <w:lang w:val="en-GB"/>
        </w:rPr>
        <w:t xml:space="preserve"> </w:t>
      </w:r>
      <w:r w:rsidR="00406BE4">
        <w:rPr>
          <w:lang w:val="en-GB"/>
        </w:rPr>
        <w:t xml:space="preserve">Al </w:t>
      </w:r>
      <w:proofErr w:type="spellStart"/>
      <w:r w:rsidR="00406BE4">
        <w:rPr>
          <w:lang w:val="en-GB"/>
        </w:rPr>
        <w:t>Ariss</w:t>
      </w:r>
      <w:proofErr w:type="spellEnd"/>
      <w:r w:rsidR="00406BE4">
        <w:rPr>
          <w:lang w:val="en-GB"/>
        </w:rPr>
        <w:t xml:space="preserve"> and </w:t>
      </w:r>
      <w:proofErr w:type="spellStart"/>
      <w:r w:rsidR="004058D6">
        <w:rPr>
          <w:lang w:val="en-GB"/>
        </w:rPr>
        <w:t>Özbilgin</w:t>
      </w:r>
      <w:proofErr w:type="spellEnd"/>
      <w:r w:rsidR="004058D6">
        <w:rPr>
          <w:lang w:val="en-GB"/>
        </w:rPr>
        <w:t xml:space="preserve"> (2010</w:t>
      </w:r>
      <w:r w:rsidR="00E423C6" w:rsidRPr="00731725">
        <w:rPr>
          <w:lang w:val="en-GB"/>
        </w:rPr>
        <w:t xml:space="preserve">) </w:t>
      </w:r>
      <w:proofErr w:type="gramStart"/>
      <w:r w:rsidR="00E423C6" w:rsidRPr="00731725">
        <w:rPr>
          <w:lang w:val="en-GB"/>
        </w:rPr>
        <w:t>shows</w:t>
      </w:r>
      <w:proofErr w:type="gramEnd"/>
      <w:r w:rsidR="00E423C6" w:rsidRPr="00731725">
        <w:rPr>
          <w:lang w:val="en-GB"/>
        </w:rPr>
        <w:t xml:space="preserve"> that in France for example</w:t>
      </w:r>
      <w:r w:rsidR="004058D6">
        <w:rPr>
          <w:lang w:val="en-GB"/>
        </w:rPr>
        <w:t>:</w:t>
      </w:r>
      <w:r w:rsidR="00E423C6" w:rsidRPr="00731725">
        <w:rPr>
          <w:lang w:val="en-GB"/>
        </w:rPr>
        <w:t xml:space="preserve"> </w:t>
      </w:r>
      <w:r w:rsidR="004058D6">
        <w:rPr>
          <w:lang w:val="en-GB"/>
        </w:rPr>
        <w:t xml:space="preserve">"(...) </w:t>
      </w:r>
      <w:r w:rsidR="00E423C6" w:rsidRPr="004058D6">
        <w:rPr>
          <w:lang w:val="en-GB"/>
        </w:rPr>
        <w:t>Government policies are restrictive when it comes to entry and work of self-initiated expatriates coming from development countries”</w:t>
      </w:r>
      <w:r w:rsidR="004058D6" w:rsidRPr="004058D6">
        <w:rPr>
          <w:lang w:val="en-GB"/>
        </w:rPr>
        <w:t xml:space="preserve"> (</w:t>
      </w:r>
      <w:r w:rsidR="004058D6" w:rsidRPr="00731725">
        <w:rPr>
          <w:lang w:val="en-GB"/>
        </w:rPr>
        <w:t>p</w:t>
      </w:r>
      <w:r w:rsidR="004058D6">
        <w:rPr>
          <w:lang w:val="en-GB"/>
        </w:rPr>
        <w:t xml:space="preserve">. </w:t>
      </w:r>
      <w:r w:rsidR="004058D6" w:rsidRPr="00731725">
        <w:rPr>
          <w:lang w:val="en-GB"/>
        </w:rPr>
        <w:t>282</w:t>
      </w:r>
      <w:r w:rsidR="004058D6">
        <w:rPr>
          <w:lang w:val="en-GB"/>
        </w:rPr>
        <w:t>)</w:t>
      </w:r>
      <w:r w:rsidR="00E423C6" w:rsidRPr="00731725">
        <w:rPr>
          <w:lang w:val="en-GB"/>
        </w:rPr>
        <w:t>. The situation seems to be</w:t>
      </w:r>
      <w:r w:rsidR="00046B66" w:rsidRPr="00731725">
        <w:rPr>
          <w:lang w:val="en-GB"/>
        </w:rPr>
        <w:t xml:space="preserve"> the same in </w:t>
      </w:r>
      <w:r w:rsidR="00EA3A0F">
        <w:rPr>
          <w:lang w:val="en-GB"/>
        </w:rPr>
        <w:t>Luxemburg</w:t>
      </w:r>
      <w:r w:rsidR="00046B66" w:rsidRPr="00731725">
        <w:rPr>
          <w:lang w:val="en-GB"/>
        </w:rPr>
        <w:t>. Our respondents recognized nevertheless that the international atmosphere</w:t>
      </w:r>
      <w:r w:rsidR="00E423C6" w:rsidRPr="00731725">
        <w:rPr>
          <w:lang w:val="en-GB"/>
        </w:rPr>
        <w:t xml:space="preserve"> </w:t>
      </w:r>
      <w:r w:rsidR="00046B66" w:rsidRPr="00731725">
        <w:rPr>
          <w:lang w:val="en-GB"/>
        </w:rPr>
        <w:t>of the country and the possibility to speak En</w:t>
      </w:r>
      <w:r w:rsidR="00B7714C">
        <w:rPr>
          <w:lang w:val="en-GB"/>
        </w:rPr>
        <w:t>glish make the situation easier</w:t>
      </w:r>
      <w:r w:rsidR="00046B66" w:rsidRPr="00731725">
        <w:rPr>
          <w:lang w:val="en-GB"/>
        </w:rPr>
        <w:t>. Muhammad approaches the subject</w:t>
      </w:r>
      <w:r w:rsidR="004058D6">
        <w:rPr>
          <w:lang w:val="en-GB"/>
        </w:rPr>
        <w:t xml:space="preserve">: </w:t>
      </w:r>
      <w:proofErr w:type="gramStart"/>
      <w:r w:rsidR="004058D6">
        <w:rPr>
          <w:lang w:val="en-GB"/>
        </w:rPr>
        <w:t>" (</w:t>
      </w:r>
      <w:proofErr w:type="gramEnd"/>
      <w:r w:rsidR="004058D6">
        <w:rPr>
          <w:lang w:val="en-GB"/>
        </w:rPr>
        <w:t xml:space="preserve">...) </w:t>
      </w:r>
      <w:r w:rsidR="00046B66" w:rsidRPr="004058D6">
        <w:rPr>
          <w:lang w:val="en-GB"/>
        </w:rPr>
        <w:t>More friendly than other countries. For example if you travel in Germany and you ask for something in English, they will never reply to you in English</w:t>
      </w:r>
      <w:r w:rsidR="004058D6">
        <w:rPr>
          <w:lang w:val="en-GB"/>
        </w:rPr>
        <w:t>."</w:t>
      </w:r>
    </w:p>
    <w:p w:rsidR="00154E8A" w:rsidRDefault="00154E8A" w:rsidP="00846113">
      <w:pPr>
        <w:rPr>
          <w:lang w:val="en-GB"/>
        </w:rPr>
      </w:pPr>
      <w:r w:rsidRPr="00731725">
        <w:rPr>
          <w:lang w:val="en-GB"/>
        </w:rPr>
        <w:lastRenderedPageBreak/>
        <w:t xml:space="preserve">They encountered some problems in the organisational context as </w:t>
      </w:r>
      <w:proofErr w:type="gramStart"/>
      <w:r w:rsidRPr="00731725">
        <w:rPr>
          <w:lang w:val="en-GB"/>
        </w:rPr>
        <w:t>well,</w:t>
      </w:r>
      <w:proofErr w:type="gramEnd"/>
      <w:r w:rsidRPr="00731725">
        <w:rPr>
          <w:lang w:val="en-GB"/>
        </w:rPr>
        <w:t xml:space="preserve"> during their interviews our three executives </w:t>
      </w:r>
      <w:r w:rsidR="00FF07B1" w:rsidRPr="00731725">
        <w:rPr>
          <w:lang w:val="en-GB"/>
        </w:rPr>
        <w:t xml:space="preserve">did not confess bad experiences except </w:t>
      </w:r>
      <w:proofErr w:type="spellStart"/>
      <w:r w:rsidR="00FF07B1" w:rsidRPr="00731725">
        <w:rPr>
          <w:lang w:val="en-GB"/>
        </w:rPr>
        <w:t>Jamy</w:t>
      </w:r>
      <w:proofErr w:type="spellEnd"/>
      <w:r w:rsidR="00FF07B1" w:rsidRPr="00731725">
        <w:rPr>
          <w:lang w:val="en-GB"/>
        </w:rPr>
        <w:t xml:space="preserve"> who became a friend. We explain this attitude through their cultural background and the desire not to loose face linked to a collectivist approach (</w:t>
      </w:r>
      <w:proofErr w:type="spellStart"/>
      <w:r w:rsidR="00FF07B1" w:rsidRPr="00731725">
        <w:rPr>
          <w:lang w:val="en-GB"/>
        </w:rPr>
        <w:t>Hofstede</w:t>
      </w:r>
      <w:proofErr w:type="spellEnd"/>
      <w:r w:rsidR="00FF07B1" w:rsidRPr="00731725">
        <w:rPr>
          <w:lang w:val="en-GB"/>
        </w:rPr>
        <w:t xml:space="preserve">, </w:t>
      </w:r>
      <w:r w:rsidR="00590644" w:rsidRPr="00731725">
        <w:rPr>
          <w:lang w:val="en-GB"/>
        </w:rPr>
        <w:t>1980</w:t>
      </w:r>
      <w:r w:rsidR="00FF07B1" w:rsidRPr="00731725">
        <w:rPr>
          <w:lang w:val="en-GB"/>
        </w:rPr>
        <w:t xml:space="preserve">). But following their integration in a professional perspective, we noticed that they struggled during their first time at Diversaudit, for </w:t>
      </w:r>
      <w:proofErr w:type="spellStart"/>
      <w:r w:rsidR="00FF07B1" w:rsidRPr="00731725">
        <w:rPr>
          <w:lang w:val="en-GB"/>
        </w:rPr>
        <w:t>Ramphul</w:t>
      </w:r>
      <w:proofErr w:type="spellEnd"/>
      <w:r w:rsidR="00FF07B1" w:rsidRPr="00731725">
        <w:rPr>
          <w:lang w:val="en-GB"/>
        </w:rPr>
        <w:t xml:space="preserve"> and Muhammad they had difficulties integrating the teams</w:t>
      </w:r>
      <w:r w:rsidR="008E76E1" w:rsidRPr="00731725">
        <w:rPr>
          <w:lang w:val="en-GB"/>
        </w:rPr>
        <w:t>. T</w:t>
      </w:r>
      <w:r w:rsidR="00FF07B1" w:rsidRPr="00731725">
        <w:rPr>
          <w:lang w:val="en-GB"/>
        </w:rPr>
        <w:t>he audit managers did not want to plan them, giving as pretext that they did not understand their English and had strange ways of working. The situation improved but was not perfect and they still suffer from prejudices in the firm and don’t perform very well according to Diversaudit ratings</w:t>
      </w:r>
      <w:r w:rsidR="00590644" w:rsidRPr="00731725">
        <w:rPr>
          <w:lang w:val="en-GB"/>
        </w:rPr>
        <w:t>.</w:t>
      </w:r>
    </w:p>
    <w:p w:rsidR="001164E4" w:rsidRDefault="001164E4" w:rsidP="00846113">
      <w:pPr>
        <w:pStyle w:val="Titre3"/>
        <w:rPr>
          <w:lang w:val="en-GB"/>
        </w:rPr>
      </w:pPr>
      <w:r>
        <w:rPr>
          <w:lang w:val="en-GB"/>
        </w:rPr>
        <w:t>3.3.3. Discussion</w:t>
      </w:r>
    </w:p>
    <w:p w:rsidR="005270A4" w:rsidRDefault="005270A4" w:rsidP="00846113">
      <w:pPr>
        <w:rPr>
          <w:lang w:val="en-GB"/>
        </w:rPr>
      </w:pPr>
      <w:r w:rsidRPr="005270A4">
        <w:rPr>
          <w:lang w:val="en-GB"/>
        </w:rPr>
        <w:t>Here our interviewees are strongly attached to their home culture and they firmly keep it as scheme of references. However the international experience they have been through is not without impact on their identity</w:t>
      </w:r>
      <w:r>
        <w:rPr>
          <w:lang w:val="en-GB"/>
        </w:rPr>
        <w:t xml:space="preserve">. </w:t>
      </w:r>
      <w:proofErr w:type="spellStart"/>
      <w:r w:rsidR="008033FD">
        <w:rPr>
          <w:lang w:val="en-GB"/>
        </w:rPr>
        <w:t>Mat</w:t>
      </w:r>
      <w:r w:rsidR="005E4993">
        <w:rPr>
          <w:lang w:val="en-GB"/>
        </w:rPr>
        <w:t>t</w:t>
      </w:r>
      <w:r w:rsidR="008033FD">
        <w:rPr>
          <w:lang w:val="en-GB"/>
        </w:rPr>
        <w:t>hieu</w:t>
      </w:r>
      <w:proofErr w:type="spellEnd"/>
      <w:r w:rsidR="008033FD">
        <w:rPr>
          <w:lang w:val="en-GB"/>
        </w:rPr>
        <w:t xml:space="preserve"> overvalues French culture and identifies strongly to his home culture. As for the businessmen </w:t>
      </w:r>
      <w:proofErr w:type="spellStart"/>
      <w:r w:rsidR="008033FD">
        <w:rPr>
          <w:lang w:val="en-GB"/>
        </w:rPr>
        <w:t>Jamy</w:t>
      </w:r>
      <w:proofErr w:type="spellEnd"/>
      <w:r w:rsidR="008033FD">
        <w:rPr>
          <w:lang w:val="en-GB"/>
        </w:rPr>
        <w:t xml:space="preserve">, </w:t>
      </w:r>
      <w:proofErr w:type="spellStart"/>
      <w:r w:rsidR="008033FD">
        <w:rPr>
          <w:lang w:val="en-GB"/>
        </w:rPr>
        <w:t>Ramphul</w:t>
      </w:r>
      <w:proofErr w:type="spellEnd"/>
      <w:r w:rsidR="008033FD">
        <w:rPr>
          <w:lang w:val="en-GB"/>
        </w:rPr>
        <w:t xml:space="preserve"> and Muhammad they got overwhelmed by cultural differences and had difficulties in taking distance towards their passport culture.</w:t>
      </w:r>
    </w:p>
    <w:p w:rsidR="008033FD" w:rsidRDefault="008033FD" w:rsidP="00846113">
      <w:pPr>
        <w:rPr>
          <w:lang w:val="en-GB"/>
        </w:rPr>
      </w:pPr>
      <w:r>
        <w:rPr>
          <w:lang w:val="en-GB"/>
        </w:rPr>
        <w:t xml:space="preserve">Nothing in the speeches of these respondents </w:t>
      </w:r>
      <w:r w:rsidR="00C47869">
        <w:rPr>
          <w:lang w:val="en-GB"/>
        </w:rPr>
        <w:t>alludes</w:t>
      </w:r>
      <w:r>
        <w:rPr>
          <w:lang w:val="en-GB"/>
        </w:rPr>
        <w:t xml:space="preserve"> to the pleasure of</w:t>
      </w:r>
      <w:r w:rsidR="00C47869">
        <w:rPr>
          <w:lang w:val="en-GB"/>
        </w:rPr>
        <w:t xml:space="preserve"> discovering new cultures or to develop</w:t>
      </w:r>
      <w:r>
        <w:rPr>
          <w:lang w:val="en-GB"/>
        </w:rPr>
        <w:t xml:space="preserve"> t</w:t>
      </w:r>
      <w:r w:rsidR="00C47869">
        <w:rPr>
          <w:lang w:val="en-GB"/>
        </w:rPr>
        <w:t xml:space="preserve">hrough this mean. For </w:t>
      </w:r>
      <w:proofErr w:type="spellStart"/>
      <w:r w:rsidR="00C47869">
        <w:rPr>
          <w:lang w:val="en-GB"/>
        </w:rPr>
        <w:t>Mat</w:t>
      </w:r>
      <w:r w:rsidR="005E4993">
        <w:rPr>
          <w:lang w:val="en-GB"/>
        </w:rPr>
        <w:t>t</w:t>
      </w:r>
      <w:r w:rsidR="00C47869">
        <w:rPr>
          <w:lang w:val="en-GB"/>
        </w:rPr>
        <w:t>hieu</w:t>
      </w:r>
      <w:proofErr w:type="spellEnd"/>
      <w:r w:rsidR="00C47869">
        <w:rPr>
          <w:lang w:val="en-GB"/>
        </w:rPr>
        <w:t xml:space="preserve"> the reference to the development of language skills and to open mindedness stems from his parents. </w:t>
      </w:r>
      <w:r w:rsidR="00BB43A9">
        <w:rPr>
          <w:lang w:val="en-GB"/>
        </w:rPr>
        <w:t xml:space="preserve">The businessmen interviewed gathered with their national communities in </w:t>
      </w:r>
      <w:r w:rsidR="00EA3A0F">
        <w:rPr>
          <w:lang w:val="en-GB"/>
        </w:rPr>
        <w:t>Luxemburg</w:t>
      </w:r>
      <w:r w:rsidR="00BB43A9">
        <w:rPr>
          <w:lang w:val="en-GB"/>
        </w:rPr>
        <w:t>, they enjoyed the contact of this group and were reassured to meet people sharing their cultural references.</w:t>
      </w:r>
    </w:p>
    <w:p w:rsidR="00BB43A9" w:rsidRDefault="00BB43A9" w:rsidP="00846113">
      <w:pPr>
        <w:rPr>
          <w:lang w:val="en-GB"/>
        </w:rPr>
      </w:pPr>
      <w:r>
        <w:rPr>
          <w:lang w:val="en-GB"/>
        </w:rPr>
        <w:t xml:space="preserve">Coming to self-perception and identification we noticed that both the child and the businessmen having developed an anchor identity perceive themselves exclusively as member of their host country and they identify to their national community in the host country.  They </w:t>
      </w:r>
      <w:r w:rsidR="004058D6">
        <w:rPr>
          <w:lang w:val="en-GB"/>
        </w:rPr>
        <w:lastRenderedPageBreak/>
        <w:t>refer to the "us and them"</w:t>
      </w:r>
      <w:r>
        <w:rPr>
          <w:lang w:val="en-GB"/>
        </w:rPr>
        <w:t xml:space="preserve"> model and </w:t>
      </w:r>
      <w:r w:rsidR="00DA2331">
        <w:rPr>
          <w:lang w:val="en-GB"/>
        </w:rPr>
        <w:t xml:space="preserve">identify themselves in opposition to both international community and locals. </w:t>
      </w:r>
      <w:r w:rsidR="006B3097">
        <w:rPr>
          <w:lang w:val="en-GB"/>
        </w:rPr>
        <w:t xml:space="preserve">As for </w:t>
      </w:r>
      <w:proofErr w:type="spellStart"/>
      <w:r w:rsidR="006B3097">
        <w:rPr>
          <w:lang w:val="en-GB"/>
        </w:rPr>
        <w:t>Matthieu</w:t>
      </w:r>
      <w:proofErr w:type="spellEnd"/>
      <w:r w:rsidR="00B7714C">
        <w:rPr>
          <w:lang w:val="en-GB"/>
        </w:rPr>
        <w:t>, he doesn't define</w:t>
      </w:r>
      <w:r w:rsidR="006B3097">
        <w:rPr>
          <w:lang w:val="en-GB"/>
        </w:rPr>
        <w:t xml:space="preserve"> himself towards the international community as well but neither in opposition to it.</w:t>
      </w:r>
      <w:r w:rsidR="00ED716E">
        <w:rPr>
          <w:lang w:val="en-GB"/>
        </w:rPr>
        <w:t xml:space="preserve"> </w:t>
      </w:r>
      <w:r w:rsidR="00DA2331">
        <w:rPr>
          <w:lang w:val="en-GB"/>
        </w:rPr>
        <w:t xml:space="preserve">Thus they strengthen a separate cultural identity in contrast to </w:t>
      </w:r>
      <w:r w:rsidR="00B7714C">
        <w:rPr>
          <w:lang w:val="en-GB"/>
        </w:rPr>
        <w:t xml:space="preserve">the </w:t>
      </w:r>
      <w:r w:rsidR="00DA2331">
        <w:rPr>
          <w:lang w:val="en-GB"/>
        </w:rPr>
        <w:t xml:space="preserve">other cultures </w:t>
      </w:r>
      <w:r w:rsidR="00B7714C">
        <w:rPr>
          <w:lang w:val="en-GB"/>
        </w:rPr>
        <w:t xml:space="preserve">they </w:t>
      </w:r>
      <w:r w:rsidR="00DA2331">
        <w:rPr>
          <w:lang w:val="en-GB"/>
        </w:rPr>
        <w:t xml:space="preserve">met. To our opinion their experience abroad reinforces their national cultural characteristics. In that they reach the </w:t>
      </w:r>
      <w:r w:rsidR="006235BF">
        <w:rPr>
          <w:lang w:val="en-GB"/>
        </w:rPr>
        <w:t>defence</w:t>
      </w:r>
      <w:r w:rsidR="00DA2331">
        <w:rPr>
          <w:lang w:val="en-GB"/>
        </w:rPr>
        <w:t xml:space="preserve"> stage of Bennett’s developmental model of intercultural sensitivity.</w:t>
      </w:r>
    </w:p>
    <w:p w:rsidR="00ED716E" w:rsidRDefault="00DA2331" w:rsidP="00846113">
      <w:pPr>
        <w:rPr>
          <w:lang w:val="en-GB"/>
        </w:rPr>
      </w:pPr>
      <w:r>
        <w:rPr>
          <w:lang w:val="en-GB"/>
        </w:rPr>
        <w:t>This situation may be partly explained by a difficult relation to the context for the businessmen</w:t>
      </w:r>
      <w:r w:rsidR="00ED716E">
        <w:rPr>
          <w:lang w:val="en-GB"/>
        </w:rPr>
        <w:t>,</w:t>
      </w:r>
      <w:r>
        <w:rPr>
          <w:lang w:val="en-GB"/>
        </w:rPr>
        <w:t xml:space="preserve"> be it in the organisational sphere or the social sphere, they seem to meet problems regarding visa, work per</w:t>
      </w:r>
      <w:r w:rsidR="00B7714C">
        <w:rPr>
          <w:lang w:val="en-GB"/>
        </w:rPr>
        <w:t>mits, their colleagues complain</w:t>
      </w:r>
      <w:r>
        <w:rPr>
          <w:lang w:val="en-GB"/>
        </w:rPr>
        <w:t xml:space="preserve"> about the way they work and their accent in English.</w:t>
      </w:r>
      <w:r w:rsidR="00ED716E">
        <w:rPr>
          <w:lang w:val="en-GB"/>
        </w:rPr>
        <w:t xml:space="preserve"> In the case of </w:t>
      </w:r>
      <w:proofErr w:type="spellStart"/>
      <w:r w:rsidR="00ED716E">
        <w:rPr>
          <w:lang w:val="en-GB"/>
        </w:rPr>
        <w:t>Matthieu</w:t>
      </w:r>
      <w:proofErr w:type="spellEnd"/>
      <w:r w:rsidR="00ED716E">
        <w:rPr>
          <w:lang w:val="en-GB"/>
        </w:rPr>
        <w:t xml:space="preserve">, he integrated well, he got </w:t>
      </w:r>
      <w:r w:rsidR="005D7B33">
        <w:rPr>
          <w:lang w:val="en-GB"/>
        </w:rPr>
        <w:t>recognition</w:t>
      </w:r>
      <w:r w:rsidR="00ED716E">
        <w:rPr>
          <w:lang w:val="en-GB"/>
        </w:rPr>
        <w:t xml:space="preserve"> from the others but it was not his choice to go to India and he always wanted to stay in France.</w:t>
      </w:r>
    </w:p>
    <w:p w:rsidR="00DA2331" w:rsidRDefault="00DA2331" w:rsidP="00846113">
      <w:pPr>
        <w:rPr>
          <w:lang w:val="en-GB"/>
        </w:rPr>
      </w:pPr>
      <w:r>
        <w:rPr>
          <w:lang w:val="en-GB"/>
        </w:rPr>
        <w:t xml:space="preserve">Thus </w:t>
      </w:r>
      <w:r w:rsidR="007265FB">
        <w:rPr>
          <w:lang w:val="en-GB"/>
        </w:rPr>
        <w:t xml:space="preserve">the respondents having developed an anchor identity reinforce their national characteristics while abroad, they strongly identify to their passport country. This tendency may be explained by a significant cultural distance between passport and host culture and a difficulty </w:t>
      </w:r>
      <w:r w:rsidR="00B7714C">
        <w:rPr>
          <w:lang w:val="en-GB"/>
        </w:rPr>
        <w:t>for the identity to maintain their</w:t>
      </w:r>
      <w:r w:rsidR="007265FB">
        <w:rPr>
          <w:lang w:val="en-GB"/>
        </w:rPr>
        <w:t xml:space="preserve"> uniqueness while integrating that kind of di</w:t>
      </w:r>
      <w:r w:rsidR="00E67EF2">
        <w:rPr>
          <w:lang w:val="en-GB"/>
        </w:rPr>
        <w:t xml:space="preserve">fferences. </w:t>
      </w:r>
      <w:r w:rsidR="005D7B33">
        <w:rPr>
          <w:lang w:val="en-GB"/>
        </w:rPr>
        <w:t>For the businessmen, a</w:t>
      </w:r>
      <w:r w:rsidR="00E67EF2">
        <w:rPr>
          <w:lang w:val="en-GB"/>
        </w:rPr>
        <w:t xml:space="preserve">nother explanation </w:t>
      </w:r>
      <w:r w:rsidR="007265FB">
        <w:rPr>
          <w:lang w:val="en-GB"/>
        </w:rPr>
        <w:t>may be a lack of recognition from the host groups and the impossibility to identify to them, we were under the impression that the businessmen coming from the Philippines, Mauritius or Pakistan were suffering from discrimination.</w:t>
      </w:r>
      <w:r w:rsidR="00E527B8">
        <w:rPr>
          <w:lang w:val="en-GB"/>
        </w:rPr>
        <w:t xml:space="preserve"> For the</w:t>
      </w:r>
      <w:r w:rsidR="00D71FF1">
        <w:rPr>
          <w:lang w:val="en-GB"/>
        </w:rPr>
        <w:t xml:space="preserve"> three businessmen, the anchorage to their host culture is </w:t>
      </w:r>
      <w:r w:rsidR="00B6413D">
        <w:rPr>
          <w:lang w:val="en-GB"/>
        </w:rPr>
        <w:t xml:space="preserve">partly </w:t>
      </w:r>
      <w:r w:rsidR="00D71FF1">
        <w:rPr>
          <w:lang w:val="en-GB"/>
        </w:rPr>
        <w:t xml:space="preserve">linked to their </w:t>
      </w:r>
      <w:r w:rsidR="00112B7C">
        <w:rPr>
          <w:lang w:val="en-GB"/>
        </w:rPr>
        <w:t>dissatisfying status in the host cou</w:t>
      </w:r>
      <w:r w:rsidR="00756073">
        <w:rPr>
          <w:lang w:val="en-GB"/>
        </w:rPr>
        <w:t xml:space="preserve">ntry. </w:t>
      </w:r>
      <w:proofErr w:type="spellStart"/>
      <w:r w:rsidR="00756073">
        <w:rPr>
          <w:lang w:val="en-GB"/>
        </w:rPr>
        <w:t>Tajfel</w:t>
      </w:r>
      <w:proofErr w:type="spellEnd"/>
      <w:r w:rsidR="00756073">
        <w:rPr>
          <w:lang w:val="en-GB"/>
        </w:rPr>
        <w:t xml:space="preserve"> (1982</w:t>
      </w:r>
      <w:r w:rsidR="00112B7C">
        <w:rPr>
          <w:lang w:val="en-GB"/>
        </w:rPr>
        <w:t>) showed</w:t>
      </w:r>
      <w:r w:rsidR="000B091F">
        <w:rPr>
          <w:lang w:val="en-GB"/>
        </w:rPr>
        <w:t xml:space="preserve"> that individuals try to maintain theirs self-esteem</w:t>
      </w:r>
      <w:r w:rsidR="00112B7C">
        <w:rPr>
          <w:lang w:val="en-GB"/>
        </w:rPr>
        <w:t xml:space="preserve"> </w:t>
      </w:r>
      <w:r w:rsidR="002D7CA8">
        <w:rPr>
          <w:lang w:val="en-GB"/>
        </w:rPr>
        <w:t xml:space="preserve">thus </w:t>
      </w:r>
      <w:r w:rsidR="00112B7C">
        <w:rPr>
          <w:lang w:val="en-GB"/>
        </w:rPr>
        <w:t>when the</w:t>
      </w:r>
      <w:r w:rsidR="000B091F">
        <w:rPr>
          <w:lang w:val="en-GB"/>
        </w:rPr>
        <w:t>ir</w:t>
      </w:r>
      <w:r w:rsidR="00112B7C">
        <w:rPr>
          <w:lang w:val="en-GB"/>
        </w:rPr>
        <w:t xml:space="preserve"> social identity is dissatisfying, individuals try</w:t>
      </w:r>
      <w:r w:rsidR="000B091F">
        <w:rPr>
          <w:lang w:val="en-GB"/>
        </w:rPr>
        <w:t xml:space="preserve"> </w:t>
      </w:r>
      <w:r w:rsidR="00E527B8">
        <w:rPr>
          <w:lang w:val="en-GB"/>
        </w:rPr>
        <w:t>to</w:t>
      </w:r>
      <w:r w:rsidR="000B091F">
        <w:rPr>
          <w:lang w:val="en-GB"/>
        </w:rPr>
        <w:t xml:space="preserve"> leave this group and to join another one and or to make their group distinct in a positive way</w:t>
      </w:r>
      <w:r w:rsidR="00ED716E">
        <w:rPr>
          <w:lang w:val="en-GB"/>
        </w:rPr>
        <w:t xml:space="preserve">. </w:t>
      </w:r>
      <w:r w:rsidR="005E4993">
        <w:rPr>
          <w:lang w:val="en-GB"/>
        </w:rPr>
        <w:t xml:space="preserve"> We observe here two types of </w:t>
      </w:r>
      <w:r w:rsidR="00444474">
        <w:rPr>
          <w:lang w:val="en-GB"/>
        </w:rPr>
        <w:t xml:space="preserve">anchor identity, Mathieu seems to keep this strong attachment to his passport culture and to idealise it because he has not chosen his itinerancies and would </w:t>
      </w:r>
      <w:r w:rsidR="00444474">
        <w:rPr>
          <w:lang w:val="en-GB"/>
        </w:rPr>
        <w:lastRenderedPageBreak/>
        <w:t xml:space="preserve">have preferred to remain in France. For </w:t>
      </w:r>
      <w:r w:rsidR="00123DCB">
        <w:rPr>
          <w:lang w:val="en-GB"/>
        </w:rPr>
        <w:t>the businessmen the issue is different, coming from minority groups, they enjoy a lower social prestige in the host country which lead</w:t>
      </w:r>
      <w:r w:rsidR="00B7714C">
        <w:rPr>
          <w:lang w:val="en-GB"/>
        </w:rPr>
        <w:t>s</w:t>
      </w:r>
      <w:r w:rsidR="00123DCB">
        <w:rPr>
          <w:lang w:val="en-GB"/>
        </w:rPr>
        <w:t xml:space="preserve"> them to identi</w:t>
      </w:r>
      <w:r w:rsidR="00270187">
        <w:rPr>
          <w:lang w:val="en-GB"/>
        </w:rPr>
        <w:t>f</w:t>
      </w:r>
      <w:r w:rsidR="00123DCB">
        <w:rPr>
          <w:lang w:val="en-GB"/>
        </w:rPr>
        <w:t xml:space="preserve">y strongly to their passport culture </w:t>
      </w:r>
      <w:r w:rsidR="00270187">
        <w:rPr>
          <w:lang w:val="en-GB"/>
        </w:rPr>
        <w:t xml:space="preserve">in a collective way </w:t>
      </w:r>
      <w:r w:rsidR="00123DCB">
        <w:rPr>
          <w:lang w:val="en-GB"/>
        </w:rPr>
        <w:t>and to</w:t>
      </w:r>
      <w:r w:rsidR="00270187">
        <w:rPr>
          <w:lang w:val="en-GB"/>
        </w:rPr>
        <w:t xml:space="preserve"> strengthen their passport culture </w:t>
      </w:r>
      <w:r w:rsidR="00756073">
        <w:rPr>
          <w:lang w:val="en-GB"/>
        </w:rPr>
        <w:t>characteristics (</w:t>
      </w:r>
      <w:proofErr w:type="spellStart"/>
      <w:r w:rsidR="00756073">
        <w:rPr>
          <w:lang w:val="en-GB"/>
        </w:rPr>
        <w:t>Lorenzi-Cioldi</w:t>
      </w:r>
      <w:proofErr w:type="spellEnd"/>
      <w:r w:rsidR="00756073">
        <w:rPr>
          <w:lang w:val="en-GB"/>
        </w:rPr>
        <w:t xml:space="preserve"> and</w:t>
      </w:r>
      <w:r w:rsidR="00270187">
        <w:rPr>
          <w:lang w:val="en-GB"/>
        </w:rPr>
        <w:t xml:space="preserve"> </w:t>
      </w:r>
      <w:proofErr w:type="spellStart"/>
      <w:r w:rsidR="00270187">
        <w:rPr>
          <w:lang w:val="en-GB"/>
        </w:rPr>
        <w:t>Doise</w:t>
      </w:r>
      <w:proofErr w:type="spellEnd"/>
      <w:r w:rsidR="00270187">
        <w:rPr>
          <w:lang w:val="en-GB"/>
        </w:rPr>
        <w:t xml:space="preserve">, 1994). </w:t>
      </w:r>
      <w:r w:rsidR="008C5AB8">
        <w:rPr>
          <w:lang w:val="en-GB"/>
        </w:rPr>
        <w:t xml:space="preserve">Indeed according to the authors while studying intergroup relations, we observe that individuals in groups of lesser prestige tend to identity themselves on </w:t>
      </w:r>
      <w:r w:rsidR="008F483F">
        <w:rPr>
          <w:lang w:val="en-GB"/>
        </w:rPr>
        <w:t xml:space="preserve">a </w:t>
      </w:r>
      <w:r w:rsidR="002E768C">
        <w:rPr>
          <w:lang w:val="en-GB"/>
        </w:rPr>
        <w:t>collective way</w:t>
      </w:r>
      <w:r w:rsidR="008C5AB8">
        <w:rPr>
          <w:lang w:val="en-GB"/>
        </w:rPr>
        <w:t xml:space="preserve">, </w:t>
      </w:r>
      <w:r w:rsidR="00B57AD6">
        <w:rPr>
          <w:lang w:val="en-GB"/>
        </w:rPr>
        <w:t>a</w:t>
      </w:r>
      <w:r w:rsidR="008C5AB8">
        <w:rPr>
          <w:lang w:val="en-GB"/>
        </w:rPr>
        <w:t xml:space="preserve"> “</w:t>
      </w:r>
      <w:r w:rsidR="002E768C">
        <w:rPr>
          <w:lang w:val="en-GB"/>
        </w:rPr>
        <w:t>depersonalisation</w:t>
      </w:r>
      <w:r w:rsidR="008C5AB8">
        <w:rPr>
          <w:lang w:val="en-GB"/>
        </w:rPr>
        <w:t>” phenomenon</w:t>
      </w:r>
      <w:r w:rsidR="002E768C">
        <w:rPr>
          <w:lang w:val="en-GB"/>
        </w:rPr>
        <w:t xml:space="preserve"> occurs</w:t>
      </w:r>
      <w:r w:rsidR="00B57AD6">
        <w:rPr>
          <w:lang w:val="en-GB"/>
        </w:rPr>
        <w:t>.</w:t>
      </w:r>
      <w:r w:rsidR="008C5AB8">
        <w:rPr>
          <w:lang w:val="en-GB"/>
        </w:rPr>
        <w:t xml:space="preserve"> </w:t>
      </w:r>
      <w:r w:rsidR="00F64212">
        <w:rPr>
          <w:lang w:val="en-GB"/>
        </w:rPr>
        <w:t>Interestingly</w:t>
      </w:r>
      <w:r w:rsidR="008F483F">
        <w:rPr>
          <w:lang w:val="en-GB"/>
        </w:rPr>
        <w:t xml:space="preserve">, </w:t>
      </w:r>
      <w:proofErr w:type="spellStart"/>
      <w:r w:rsidR="008F483F">
        <w:rPr>
          <w:lang w:val="en-GB"/>
        </w:rPr>
        <w:t>Mahadevan</w:t>
      </w:r>
      <w:proofErr w:type="spellEnd"/>
      <w:r w:rsidR="00DE7409">
        <w:rPr>
          <w:lang w:val="en-GB"/>
        </w:rPr>
        <w:t xml:space="preserve"> (2011)</w:t>
      </w:r>
      <w:r w:rsidR="008F483F">
        <w:rPr>
          <w:lang w:val="en-GB"/>
        </w:rPr>
        <w:t xml:space="preserve"> showed that in the specific organisational context of an Indo-German corporation, highly qualified Indian suffering from a dependency towards German overemphasize Indian culture strategically.</w:t>
      </w:r>
    </w:p>
    <w:p w:rsidR="003C30C7" w:rsidRDefault="00E904BB" w:rsidP="00846113">
      <w:pPr>
        <w:pStyle w:val="Titre1"/>
        <w:rPr>
          <w:lang w:val="en-GB"/>
        </w:rPr>
      </w:pPr>
      <w:r>
        <w:rPr>
          <w:lang w:val="en-GB"/>
        </w:rPr>
        <w:t xml:space="preserve">4. </w:t>
      </w:r>
      <w:r w:rsidR="005D7B33">
        <w:rPr>
          <w:lang w:val="en-GB"/>
        </w:rPr>
        <w:t>In c</w:t>
      </w:r>
      <w:r>
        <w:rPr>
          <w:lang w:val="en-GB"/>
        </w:rPr>
        <w:t>onclusion</w:t>
      </w:r>
    </w:p>
    <w:p w:rsidR="005D7B33" w:rsidRDefault="005D7B33" w:rsidP="00846113">
      <w:pPr>
        <w:rPr>
          <w:lang w:val="en-GB"/>
        </w:rPr>
      </w:pPr>
      <w:r>
        <w:rPr>
          <w:lang w:val="en-GB"/>
        </w:rPr>
        <w:t xml:space="preserve">The experiences of young </w:t>
      </w:r>
      <w:r w:rsidR="00B7714C">
        <w:rPr>
          <w:lang w:val="en-GB"/>
        </w:rPr>
        <w:t xml:space="preserve">people </w:t>
      </w:r>
      <w:r>
        <w:rPr>
          <w:lang w:val="en-GB"/>
        </w:rPr>
        <w:t xml:space="preserve">in geographical itinerancies and business expatriates in </w:t>
      </w:r>
      <w:r w:rsidR="00EA3A0F">
        <w:rPr>
          <w:lang w:val="en-GB"/>
        </w:rPr>
        <w:t>Luxemburg</w:t>
      </w:r>
      <w:r>
        <w:rPr>
          <w:lang w:val="en-GB"/>
        </w:rPr>
        <w:t xml:space="preserve"> bring to light three types of noma</w:t>
      </w:r>
      <w:r w:rsidR="00D35F9F">
        <w:rPr>
          <w:lang w:val="en-GB"/>
        </w:rPr>
        <w:t>dic identities. The cosmopolite</w:t>
      </w:r>
      <w:r>
        <w:rPr>
          <w:lang w:val="en-GB"/>
        </w:rPr>
        <w:t xml:space="preserve"> identity corresponds to a reflexive identification process</w:t>
      </w:r>
      <w:r w:rsidR="000734A4">
        <w:rPr>
          <w:lang w:val="en-GB"/>
        </w:rPr>
        <w:t xml:space="preserve"> (except in the case of </w:t>
      </w:r>
      <w:proofErr w:type="spellStart"/>
      <w:r w:rsidR="000734A4">
        <w:rPr>
          <w:lang w:val="en-GB"/>
        </w:rPr>
        <w:t>Nour</w:t>
      </w:r>
      <w:proofErr w:type="spellEnd"/>
      <w:r w:rsidR="000734A4">
        <w:rPr>
          <w:lang w:val="en-GB"/>
        </w:rPr>
        <w:t xml:space="preserve"> where she defines herself more in an opposition relation)</w:t>
      </w:r>
      <w:r>
        <w:rPr>
          <w:lang w:val="en-GB"/>
        </w:rPr>
        <w:t xml:space="preserve">, individuals shift from one culture to the other without </w:t>
      </w:r>
      <w:proofErr w:type="gramStart"/>
      <w:r>
        <w:rPr>
          <w:lang w:val="en-GB"/>
        </w:rPr>
        <w:t>efforts,</w:t>
      </w:r>
      <w:proofErr w:type="gramEnd"/>
      <w:r>
        <w:rPr>
          <w:lang w:val="en-GB"/>
        </w:rPr>
        <w:t xml:space="preserve"> they feel everywhere or nowhere at home. People having developed a transnational identity, identify themselves both according to their passport and host countries. Self-definition is more influenced by cultural contexts. The anchor identity tallies with an identification to the passport culture and even an overestimation of the home culture. The model of development of an intercultural sensitivity from Bennett (1993) helps us to understand the different steps of opening to a new culture. However we found out that the development of an intercultural sensitivity is not the only element at stake </w:t>
      </w:r>
      <w:r w:rsidR="000734A4">
        <w:rPr>
          <w:lang w:val="en-GB"/>
        </w:rPr>
        <w:t>in this process (Sparrow, 2000). Our cases demonstrated that</w:t>
      </w:r>
      <w:r>
        <w:rPr>
          <w:lang w:val="en-GB"/>
        </w:rPr>
        <w:t xml:space="preserve"> the very structure of the identity of the individual and context</w:t>
      </w:r>
      <w:r w:rsidR="000734A4">
        <w:rPr>
          <w:lang w:val="en-GB"/>
        </w:rPr>
        <w:t>s</w:t>
      </w:r>
      <w:r>
        <w:rPr>
          <w:lang w:val="en-GB"/>
        </w:rPr>
        <w:t xml:space="preserve"> </w:t>
      </w:r>
      <w:r w:rsidR="00B57AD6">
        <w:rPr>
          <w:lang w:val="en-GB"/>
        </w:rPr>
        <w:t>are</w:t>
      </w:r>
      <w:r>
        <w:rPr>
          <w:lang w:val="en-GB"/>
        </w:rPr>
        <w:t xml:space="preserve"> to be taken into account while studying the construction of the identity facing new cultures. The self-anchor in culture dominated by an occidental </w:t>
      </w:r>
      <w:r>
        <w:rPr>
          <w:lang w:val="en-GB"/>
        </w:rPr>
        <w:lastRenderedPageBreak/>
        <w:t>independence standard or by an oriental interdependence standard strengthen a dual conceptualisation of</w:t>
      </w:r>
      <w:r w:rsidR="00756073">
        <w:rPr>
          <w:lang w:val="en-GB"/>
        </w:rPr>
        <w:t xml:space="preserve"> individuals’ identity (Markus and</w:t>
      </w:r>
      <w:r>
        <w:rPr>
          <w:lang w:val="en-GB"/>
        </w:rPr>
        <w:t xml:space="preserve"> </w:t>
      </w:r>
      <w:proofErr w:type="spellStart"/>
      <w:r>
        <w:rPr>
          <w:lang w:val="en-GB"/>
        </w:rPr>
        <w:t>Kitayama</w:t>
      </w:r>
      <w:proofErr w:type="spellEnd"/>
      <w:r>
        <w:rPr>
          <w:lang w:val="en-GB"/>
        </w:rPr>
        <w:t xml:space="preserve">, 1991). We realize that the nature of the intergroup relations in host countries has a significant impact on the identity development of our population </w:t>
      </w:r>
      <w:r w:rsidR="00B57AD6">
        <w:rPr>
          <w:lang w:val="en-GB"/>
        </w:rPr>
        <w:t xml:space="preserve">as well, </w:t>
      </w:r>
      <w:r w:rsidR="00756073">
        <w:rPr>
          <w:lang w:val="en-GB"/>
        </w:rPr>
        <w:t>(</w:t>
      </w:r>
      <w:proofErr w:type="spellStart"/>
      <w:r w:rsidR="00756073">
        <w:rPr>
          <w:lang w:val="en-GB"/>
        </w:rPr>
        <w:t>Lorenzi-Cioldi</w:t>
      </w:r>
      <w:proofErr w:type="spellEnd"/>
      <w:r w:rsidR="00756073">
        <w:rPr>
          <w:lang w:val="en-GB"/>
        </w:rPr>
        <w:t xml:space="preserve"> and </w:t>
      </w:r>
      <w:proofErr w:type="spellStart"/>
      <w:r w:rsidR="00756073">
        <w:rPr>
          <w:lang w:val="en-GB"/>
        </w:rPr>
        <w:t>Doise</w:t>
      </w:r>
      <w:proofErr w:type="spellEnd"/>
      <w:r w:rsidR="00756073">
        <w:rPr>
          <w:lang w:val="en-GB"/>
        </w:rPr>
        <w:t>,</w:t>
      </w:r>
      <w:r>
        <w:rPr>
          <w:lang w:val="en-GB"/>
        </w:rPr>
        <w:t xml:space="preserve"> 1994)</w:t>
      </w:r>
      <w:r w:rsidR="00C62589">
        <w:rPr>
          <w:lang w:val="en-GB"/>
        </w:rPr>
        <w:t>.</w:t>
      </w:r>
    </w:p>
    <w:p w:rsidR="00B57AD6" w:rsidRDefault="00B57AD6" w:rsidP="00846113">
      <w:pPr>
        <w:rPr>
          <w:lang w:val="en-GB"/>
        </w:rPr>
      </w:pPr>
      <w:r>
        <w:rPr>
          <w:lang w:val="en-GB"/>
        </w:rPr>
        <w:t xml:space="preserve">Our results show that </w:t>
      </w:r>
      <w:proofErr w:type="spellStart"/>
      <w:r>
        <w:rPr>
          <w:lang w:val="en-GB"/>
        </w:rPr>
        <w:t>hierarchisation</w:t>
      </w:r>
      <w:proofErr w:type="spellEnd"/>
      <w:r>
        <w:rPr>
          <w:lang w:val="en-GB"/>
        </w:rPr>
        <w:t xml:space="preserve"> of identities types should be avoided</w:t>
      </w:r>
      <w:r w:rsidR="00B42752">
        <w:rPr>
          <w:lang w:val="en-GB"/>
        </w:rPr>
        <w:t>, contrary to what Bennett’s model suggest</w:t>
      </w:r>
      <w:r w:rsidR="00B7714C">
        <w:rPr>
          <w:lang w:val="en-GB"/>
        </w:rPr>
        <w:t>s</w:t>
      </w:r>
      <w:r w:rsidR="00B42752">
        <w:rPr>
          <w:lang w:val="en-GB"/>
        </w:rPr>
        <w:t xml:space="preserve"> we demonstrate</w:t>
      </w:r>
      <w:r w:rsidR="009C3546">
        <w:rPr>
          <w:lang w:val="en-GB"/>
        </w:rPr>
        <w:t>d that our internationals having</w:t>
      </w:r>
      <w:r w:rsidR="00B42752">
        <w:rPr>
          <w:lang w:val="en-GB"/>
        </w:rPr>
        <w:t xml:space="preserve"> developed  a cosmopolitan and a transnationa</w:t>
      </w:r>
      <w:r w:rsidR="002E768C">
        <w:rPr>
          <w:lang w:val="en-GB"/>
        </w:rPr>
        <w:t>l identity adapt equally well to</w:t>
      </w:r>
      <w:r w:rsidR="00B42752">
        <w:rPr>
          <w:lang w:val="en-GB"/>
        </w:rPr>
        <w:t xml:space="preserve"> t</w:t>
      </w:r>
      <w:r w:rsidR="002E768C">
        <w:rPr>
          <w:lang w:val="en-GB"/>
        </w:rPr>
        <w:t>heir new environment and even to</w:t>
      </w:r>
      <w:r w:rsidR="00B42752">
        <w:rPr>
          <w:lang w:val="en-GB"/>
        </w:rPr>
        <w:t xml:space="preserve"> their professional environment for the businessmen interviewed. Thus keeping one’s passport culture as main scheme of reference does not prevent from developing intercultural sensitivity and to empathize with host culture members</w:t>
      </w:r>
      <w:r w:rsidR="00B8704C">
        <w:rPr>
          <w:lang w:val="en-GB"/>
        </w:rPr>
        <w:t>. Wagner (1998) even suggest</w:t>
      </w:r>
      <w:r w:rsidR="009C3546">
        <w:rPr>
          <w:lang w:val="en-GB"/>
        </w:rPr>
        <w:t>s</w:t>
      </w:r>
      <w:r w:rsidR="00B8704C">
        <w:rPr>
          <w:lang w:val="en-GB"/>
        </w:rPr>
        <w:t xml:space="preserve"> the </w:t>
      </w:r>
      <w:r w:rsidR="001E721D">
        <w:rPr>
          <w:lang w:val="en-GB"/>
        </w:rPr>
        <w:t>contrary and</w:t>
      </w:r>
      <w:r w:rsidR="00B8704C">
        <w:rPr>
          <w:lang w:val="en-GB"/>
        </w:rPr>
        <w:t xml:space="preserve"> mention</w:t>
      </w:r>
      <w:r w:rsidR="00B7714C">
        <w:rPr>
          <w:lang w:val="en-GB"/>
        </w:rPr>
        <w:t>s</w:t>
      </w:r>
      <w:r w:rsidR="00B8704C">
        <w:rPr>
          <w:lang w:val="en-GB"/>
        </w:rPr>
        <w:t xml:space="preserve"> the formation of an “international culture” reserved to a small group of </w:t>
      </w:r>
      <w:r w:rsidR="00B6413D">
        <w:rPr>
          <w:lang w:val="en-GB"/>
        </w:rPr>
        <w:t>privileged</w:t>
      </w:r>
      <w:r w:rsidR="00B7714C">
        <w:rPr>
          <w:lang w:val="en-GB"/>
        </w:rPr>
        <w:t xml:space="preserve"> persons, this culture defines</w:t>
      </w:r>
      <w:r w:rsidR="00B8704C">
        <w:rPr>
          <w:lang w:val="en-GB"/>
        </w:rPr>
        <w:t xml:space="preserve"> </w:t>
      </w:r>
      <w:r w:rsidR="002E768C">
        <w:rPr>
          <w:lang w:val="en-GB"/>
        </w:rPr>
        <w:t>it</w:t>
      </w:r>
      <w:r w:rsidR="00B8704C">
        <w:rPr>
          <w:lang w:val="en-GB"/>
        </w:rPr>
        <w:t xml:space="preserve">self in opposition to national culture. According to the author people developing this kind of culture </w:t>
      </w:r>
      <w:r w:rsidR="002E768C">
        <w:rPr>
          <w:lang w:val="en-GB"/>
        </w:rPr>
        <w:t>overvalue</w:t>
      </w:r>
      <w:r w:rsidR="00B8704C">
        <w:rPr>
          <w:lang w:val="en-GB"/>
        </w:rPr>
        <w:t xml:space="preserve"> this international belonging and show little interest to national cultures met during their various expatriations. In the organisational context Pierre (2003)</w:t>
      </w:r>
      <w:r w:rsidR="006357FF">
        <w:rPr>
          <w:lang w:val="en-GB"/>
        </w:rPr>
        <w:t xml:space="preserve"> observe</w:t>
      </w:r>
      <w:r w:rsidR="0076187B">
        <w:rPr>
          <w:lang w:val="en-GB"/>
        </w:rPr>
        <w:t>s</w:t>
      </w:r>
      <w:r w:rsidR="006357FF">
        <w:rPr>
          <w:lang w:val="en-GB"/>
        </w:rPr>
        <w:t xml:space="preserve"> international executives developing </w:t>
      </w:r>
      <w:r w:rsidR="00B7714C">
        <w:rPr>
          <w:lang w:val="en-GB"/>
        </w:rPr>
        <w:t>“</w:t>
      </w:r>
      <w:r w:rsidR="002E768C">
        <w:rPr>
          <w:lang w:val="en-GB"/>
        </w:rPr>
        <w:t>opportunists’</w:t>
      </w:r>
      <w:r w:rsidR="00B7714C">
        <w:rPr>
          <w:lang w:val="en-GB"/>
        </w:rPr>
        <w:t>”</w:t>
      </w:r>
      <w:r w:rsidR="006357FF">
        <w:rPr>
          <w:lang w:val="en-GB"/>
        </w:rPr>
        <w:t xml:space="preserve"> identity strategies to adapt their professional environment with </w:t>
      </w:r>
      <w:r w:rsidR="002E768C">
        <w:rPr>
          <w:lang w:val="en-GB"/>
        </w:rPr>
        <w:t>little intercultural sensibility</w:t>
      </w:r>
      <w:r w:rsidR="006357FF">
        <w:rPr>
          <w:lang w:val="en-GB"/>
        </w:rPr>
        <w:t xml:space="preserve">. However </w:t>
      </w:r>
      <w:r w:rsidR="009C3546">
        <w:rPr>
          <w:lang w:val="en-GB"/>
        </w:rPr>
        <w:t xml:space="preserve">the internationals </w:t>
      </w:r>
      <w:r w:rsidR="006357FF">
        <w:rPr>
          <w:lang w:val="en-GB"/>
        </w:rPr>
        <w:t>enjoying a cosmopolitan identity</w:t>
      </w:r>
      <w:r w:rsidR="00B6413D">
        <w:rPr>
          <w:lang w:val="en-GB"/>
        </w:rPr>
        <w:t xml:space="preserve"> </w:t>
      </w:r>
      <w:r w:rsidR="009C3546">
        <w:rPr>
          <w:lang w:val="en-GB"/>
        </w:rPr>
        <w:t>in our study</w:t>
      </w:r>
      <w:r w:rsidR="006357FF">
        <w:rPr>
          <w:lang w:val="en-GB"/>
        </w:rPr>
        <w:t xml:space="preserve"> don’t confirm such an approach, they take into account national culture in the way they take distance towards their own culture.</w:t>
      </w:r>
      <w:r w:rsidR="002E768C">
        <w:rPr>
          <w:lang w:val="en-GB"/>
        </w:rPr>
        <w:t xml:space="preserve"> They </w:t>
      </w:r>
      <w:r w:rsidR="0003638C">
        <w:rPr>
          <w:lang w:val="en-GB"/>
        </w:rPr>
        <w:t xml:space="preserve">develop </w:t>
      </w:r>
      <w:r w:rsidR="00B7714C">
        <w:rPr>
          <w:lang w:val="en-GB"/>
        </w:rPr>
        <w:t>a nomadic intelligence through a</w:t>
      </w:r>
      <w:r w:rsidR="0003638C">
        <w:rPr>
          <w:lang w:val="en-GB"/>
        </w:rPr>
        <w:t xml:space="preserve">n enrichment of their identity altering their self (Fernandez, 2002). </w:t>
      </w:r>
      <w:proofErr w:type="spellStart"/>
      <w:r w:rsidR="0003638C">
        <w:rPr>
          <w:lang w:val="en-GB"/>
        </w:rPr>
        <w:t>Peltonen</w:t>
      </w:r>
      <w:proofErr w:type="spellEnd"/>
      <w:r w:rsidR="0003638C">
        <w:rPr>
          <w:lang w:val="en-GB"/>
        </w:rPr>
        <w:t xml:space="preserve"> (1998) alludes to a </w:t>
      </w:r>
      <w:r w:rsidR="00B7714C">
        <w:rPr>
          <w:lang w:val="en-GB"/>
        </w:rPr>
        <w:t xml:space="preserve">rearrangement of the identity </w:t>
      </w:r>
      <w:r w:rsidR="0003638C">
        <w:rPr>
          <w:lang w:val="en-GB"/>
        </w:rPr>
        <w:t>composition rather than</w:t>
      </w:r>
      <w:r w:rsidR="009C3546">
        <w:rPr>
          <w:lang w:val="en-GB"/>
        </w:rPr>
        <w:t xml:space="preserve"> to</w:t>
      </w:r>
      <w:r w:rsidR="0003638C">
        <w:rPr>
          <w:lang w:val="en-GB"/>
        </w:rPr>
        <w:t xml:space="preserve"> a radical change.</w:t>
      </w:r>
    </w:p>
    <w:p w:rsidR="00875026" w:rsidRPr="00756073" w:rsidRDefault="00183488" w:rsidP="00846113">
      <w:pPr>
        <w:rPr>
          <w:lang w:val="en-GB"/>
        </w:rPr>
      </w:pPr>
      <w:r>
        <w:rPr>
          <w:lang w:val="en-GB"/>
        </w:rPr>
        <w:t xml:space="preserve">Coming back to the anchor identity type, we found it striking that </w:t>
      </w:r>
      <w:proofErr w:type="gramStart"/>
      <w:r>
        <w:rPr>
          <w:lang w:val="en-GB"/>
        </w:rPr>
        <w:t>individual</w:t>
      </w:r>
      <w:r w:rsidR="00B7714C">
        <w:rPr>
          <w:lang w:val="en-GB"/>
        </w:rPr>
        <w:t>s</w:t>
      </w:r>
      <w:r>
        <w:rPr>
          <w:lang w:val="en-GB"/>
        </w:rPr>
        <w:t xml:space="preserve"> having</w:t>
      </w:r>
      <w:proofErr w:type="gramEnd"/>
      <w:r>
        <w:rPr>
          <w:lang w:val="en-GB"/>
        </w:rPr>
        <w:t xml:space="preserve"> developed such an id</w:t>
      </w:r>
      <w:r w:rsidR="00B7714C">
        <w:rPr>
          <w:lang w:val="en-GB"/>
        </w:rPr>
        <w:t>entity and meeting integration</w:t>
      </w:r>
      <w:r>
        <w:rPr>
          <w:lang w:val="en-GB"/>
        </w:rPr>
        <w:t xml:space="preserve"> difficulties in their host countries</w:t>
      </w:r>
      <w:r w:rsidR="009C3546">
        <w:rPr>
          <w:lang w:val="en-GB"/>
        </w:rPr>
        <w:t>, all stems from minority</w:t>
      </w:r>
      <w:r w:rsidR="00875026">
        <w:rPr>
          <w:lang w:val="en-GB"/>
        </w:rPr>
        <w:t xml:space="preserve"> groups coming from collectivist countries according to </w:t>
      </w:r>
      <w:proofErr w:type="spellStart"/>
      <w:r w:rsidR="00875026">
        <w:rPr>
          <w:lang w:val="en-GB"/>
        </w:rPr>
        <w:t>Hofstede’s</w:t>
      </w:r>
      <w:proofErr w:type="spellEnd"/>
      <w:r w:rsidR="00875026">
        <w:rPr>
          <w:lang w:val="en-GB"/>
        </w:rPr>
        <w:t xml:space="preserve"> categorization. This finding is consistent with </w:t>
      </w:r>
      <w:proofErr w:type="gramStart"/>
      <w:r w:rsidR="00875026">
        <w:rPr>
          <w:lang w:val="en-GB"/>
        </w:rPr>
        <w:t>Sparrow ‘s</w:t>
      </w:r>
      <w:proofErr w:type="gramEnd"/>
      <w:r w:rsidR="00875026">
        <w:rPr>
          <w:lang w:val="en-GB"/>
        </w:rPr>
        <w:t xml:space="preserve"> (2000) critic of the developmental </w:t>
      </w:r>
      <w:r w:rsidR="00875026">
        <w:rPr>
          <w:lang w:val="en-GB"/>
        </w:rPr>
        <w:lastRenderedPageBreak/>
        <w:t xml:space="preserve">model of intercultural sensitivity of Bennett. While </w:t>
      </w:r>
      <w:r w:rsidR="00F17FF5">
        <w:rPr>
          <w:lang w:val="en-GB"/>
        </w:rPr>
        <w:t>studying the example of the Chinese self with an identity externally ascribed, subordinated to the collective, Sparrow (2000, p 178) questioned whether</w:t>
      </w:r>
      <w:r w:rsidR="00756073">
        <w:rPr>
          <w:lang w:val="en-GB"/>
        </w:rPr>
        <w:t>:</w:t>
      </w:r>
      <w:r w:rsidR="00F17FF5">
        <w:rPr>
          <w:lang w:val="en-GB"/>
        </w:rPr>
        <w:t xml:space="preserve"> </w:t>
      </w:r>
      <w:r w:rsidR="00756073">
        <w:rPr>
          <w:lang w:val="en-GB"/>
        </w:rPr>
        <w:t xml:space="preserve">"(...) </w:t>
      </w:r>
      <w:r w:rsidR="00B50A85" w:rsidRPr="00756073">
        <w:rPr>
          <w:lang w:val="en-GB"/>
        </w:rPr>
        <w:t>the concept of an individuated self, capable of free choice and action is not a construct of</w:t>
      </w:r>
      <w:r w:rsidR="00756073">
        <w:rPr>
          <w:lang w:val="en-GB"/>
        </w:rPr>
        <w:t xml:space="preserve"> western languages and cultures</w:t>
      </w:r>
      <w:r w:rsidR="00F17FF5">
        <w:rPr>
          <w:i/>
          <w:lang w:val="en-GB"/>
        </w:rPr>
        <w:t>.</w:t>
      </w:r>
      <w:r w:rsidR="00756073">
        <w:rPr>
          <w:lang w:val="en-GB"/>
        </w:rPr>
        <w:t>"</w:t>
      </w:r>
      <w:r w:rsidR="00B50A85" w:rsidRPr="006235BF">
        <w:rPr>
          <w:lang w:val="en-GB"/>
        </w:rPr>
        <w:t xml:space="preserve"> This</w:t>
      </w:r>
      <w:r w:rsidR="00F17FF5">
        <w:rPr>
          <w:lang w:val="en-GB"/>
        </w:rPr>
        <w:t xml:space="preserve"> difference of identity structure could be </w:t>
      </w:r>
      <w:r w:rsidR="004E34B8">
        <w:rPr>
          <w:lang w:val="en-GB"/>
        </w:rPr>
        <w:t>an</w:t>
      </w:r>
      <w:r w:rsidR="00F17FF5">
        <w:rPr>
          <w:lang w:val="en-GB"/>
        </w:rPr>
        <w:t xml:space="preserve"> explanatory factor </w:t>
      </w:r>
      <w:r w:rsidR="004E34B8">
        <w:rPr>
          <w:lang w:val="en-GB"/>
        </w:rPr>
        <w:t>regarding</w:t>
      </w:r>
      <w:r w:rsidR="00F17FF5">
        <w:rPr>
          <w:lang w:val="en-GB"/>
        </w:rPr>
        <w:t xml:space="preserve"> the difficulty to take distance </w:t>
      </w:r>
      <w:r w:rsidR="00155270">
        <w:rPr>
          <w:lang w:val="en-GB"/>
        </w:rPr>
        <w:t xml:space="preserve">towards </w:t>
      </w:r>
      <w:r w:rsidR="004E34B8">
        <w:rPr>
          <w:lang w:val="en-GB"/>
        </w:rPr>
        <w:t xml:space="preserve">their </w:t>
      </w:r>
      <w:r w:rsidR="009C3546">
        <w:rPr>
          <w:lang w:val="en-GB"/>
        </w:rPr>
        <w:t xml:space="preserve">passport’s </w:t>
      </w:r>
      <w:r w:rsidR="00155270">
        <w:rPr>
          <w:lang w:val="en-GB"/>
        </w:rPr>
        <w:t>cultural scheme of references</w:t>
      </w:r>
      <w:r w:rsidR="004E34B8">
        <w:rPr>
          <w:lang w:val="en-GB"/>
        </w:rPr>
        <w:t xml:space="preserve"> for our Mauritian, </w:t>
      </w:r>
      <w:proofErr w:type="spellStart"/>
      <w:r w:rsidR="004E34B8">
        <w:rPr>
          <w:lang w:val="en-GB"/>
        </w:rPr>
        <w:t>Pakistanese</w:t>
      </w:r>
      <w:proofErr w:type="spellEnd"/>
      <w:r w:rsidR="004E34B8">
        <w:rPr>
          <w:lang w:val="en-GB"/>
        </w:rPr>
        <w:t xml:space="preserve"> and Filipinos businessmen. If their identity is</w:t>
      </w:r>
      <w:r w:rsidR="00CF405A">
        <w:rPr>
          <w:lang w:val="en-GB"/>
        </w:rPr>
        <w:t xml:space="preserve"> ascribed by the group, they are not willing to</w:t>
      </w:r>
      <w:r w:rsidR="004E34B8">
        <w:rPr>
          <w:lang w:val="en-GB"/>
        </w:rPr>
        <w:t xml:space="preserve"> try to take distance towards their culture. The status of the groups in whom the three businessmen having developed an anchor identity recognize themselves </w:t>
      </w:r>
      <w:r w:rsidR="00F64212">
        <w:rPr>
          <w:lang w:val="en-GB"/>
        </w:rPr>
        <w:t>plays a role</w:t>
      </w:r>
      <w:r w:rsidR="004E34B8">
        <w:rPr>
          <w:lang w:val="en-GB"/>
        </w:rPr>
        <w:t xml:space="preserve"> as well</w:t>
      </w:r>
      <w:r w:rsidR="00CF405A">
        <w:rPr>
          <w:lang w:val="en-GB"/>
        </w:rPr>
        <w:t>. The intergroup relationship is of utmost importance in the self-def</w:t>
      </w:r>
      <w:r w:rsidR="00756073">
        <w:rPr>
          <w:lang w:val="en-GB"/>
        </w:rPr>
        <w:t>inition process (Allen, Wilder and Atkinson,</w:t>
      </w:r>
      <w:r w:rsidR="00CF405A">
        <w:rPr>
          <w:lang w:val="en-GB"/>
        </w:rPr>
        <w:t xml:space="preserve"> 1983), especially with discriminated groups</w:t>
      </w:r>
      <w:r w:rsidR="00BE511A">
        <w:rPr>
          <w:lang w:val="en-GB"/>
        </w:rPr>
        <w:t>. Individuals belonging to ethnic groups whose language, physical and cultural treats are distinct from the dominant group will often be apprehended by others in rel</w:t>
      </w:r>
      <w:r w:rsidR="00756073">
        <w:rPr>
          <w:lang w:val="en-GB"/>
        </w:rPr>
        <w:t>ation to their group (</w:t>
      </w:r>
      <w:proofErr w:type="spellStart"/>
      <w:r w:rsidR="00756073">
        <w:rPr>
          <w:lang w:val="en-GB"/>
        </w:rPr>
        <w:t>Oyserman</w:t>
      </w:r>
      <w:proofErr w:type="spellEnd"/>
      <w:r w:rsidR="00756073">
        <w:rPr>
          <w:lang w:val="en-GB"/>
        </w:rPr>
        <w:t xml:space="preserve"> and</w:t>
      </w:r>
      <w:r w:rsidR="00BE511A">
        <w:rPr>
          <w:lang w:val="en-GB"/>
        </w:rPr>
        <w:t xml:space="preserve"> Markus, 1993). We observe here a vicious circle explaining the challenge for people issued from discriminated group to take distance towards their hom</w:t>
      </w:r>
      <w:r w:rsidR="00F03369">
        <w:rPr>
          <w:lang w:val="en-GB"/>
        </w:rPr>
        <w:t>e culture. Indeed on one hand if</w:t>
      </w:r>
      <w:r w:rsidR="00BE511A">
        <w:rPr>
          <w:lang w:val="en-GB"/>
        </w:rPr>
        <w:t xml:space="preserve"> they come from “collectivist countries</w:t>
      </w:r>
      <w:r w:rsidR="00F03369">
        <w:rPr>
          <w:lang w:val="en-GB"/>
        </w:rPr>
        <w:t>”, the very structure of their identity makes this process difficult and on the other hand, the dominant group does not recognize them as individuals. Thus we observe inequalities in the ability to take distance towards one culture according to the group’s social prestige of the individual</w:t>
      </w:r>
      <w:r w:rsidR="00B6413D">
        <w:rPr>
          <w:lang w:val="en-GB"/>
        </w:rPr>
        <w:t xml:space="preserve"> an</w:t>
      </w:r>
      <w:r w:rsidR="001E721D">
        <w:rPr>
          <w:lang w:val="en-GB"/>
        </w:rPr>
        <w:t>d</w:t>
      </w:r>
      <w:r w:rsidR="00B6413D">
        <w:rPr>
          <w:lang w:val="en-GB"/>
        </w:rPr>
        <w:t xml:space="preserve"> the nature of the identity structure</w:t>
      </w:r>
      <w:r w:rsidR="00F03369">
        <w:rPr>
          <w:lang w:val="en-GB"/>
        </w:rPr>
        <w:t>.</w:t>
      </w:r>
      <w:r w:rsidR="00F64212">
        <w:rPr>
          <w:lang w:val="en-GB"/>
        </w:rPr>
        <w:t xml:space="preserve"> Let’s conclude</w:t>
      </w:r>
      <w:r w:rsidR="00756073">
        <w:rPr>
          <w:lang w:val="en-GB"/>
        </w:rPr>
        <w:t xml:space="preserve"> with Sparrow (2000, p. 195) that: </w:t>
      </w:r>
      <w:r w:rsidR="00F64212" w:rsidRPr="00756073">
        <w:rPr>
          <w:lang w:val="en-GB"/>
        </w:rPr>
        <w:t>“</w:t>
      </w:r>
      <w:r w:rsidR="00756073">
        <w:rPr>
          <w:lang w:val="en-GB"/>
        </w:rPr>
        <w:t xml:space="preserve">(...) </w:t>
      </w:r>
      <w:r w:rsidR="00B50A85" w:rsidRPr="00756073">
        <w:rPr>
          <w:lang w:val="en-GB"/>
        </w:rPr>
        <w:t>definitions of self are inextricably linked to the cultures and languages as they describe the self and within these cultures and languages the freedom to define oneself is depe</w:t>
      </w:r>
      <w:r w:rsidR="00756073">
        <w:rPr>
          <w:lang w:val="en-GB"/>
        </w:rPr>
        <w:t>ndent on relationships of power."</w:t>
      </w:r>
    </w:p>
    <w:p w:rsidR="005D7B33" w:rsidRDefault="005D7B33" w:rsidP="00846113">
      <w:pPr>
        <w:rPr>
          <w:lang w:val="en-GB"/>
        </w:rPr>
      </w:pPr>
    </w:p>
    <w:p w:rsidR="00387B44" w:rsidRDefault="00387B44" w:rsidP="00846113">
      <w:pPr>
        <w:rPr>
          <w:lang w:val="en-GB"/>
        </w:rPr>
      </w:pPr>
      <w:r>
        <w:rPr>
          <w:lang w:val="en-GB"/>
        </w:rPr>
        <w:t xml:space="preserve">The originality of our article is to highlight the way in which </w:t>
      </w:r>
      <w:r w:rsidR="007922B5">
        <w:rPr>
          <w:lang w:val="en-GB"/>
        </w:rPr>
        <w:t xml:space="preserve">different </w:t>
      </w:r>
      <w:r>
        <w:rPr>
          <w:lang w:val="en-GB"/>
        </w:rPr>
        <w:t xml:space="preserve">nomadic identities </w:t>
      </w:r>
      <w:r w:rsidR="007922B5">
        <w:rPr>
          <w:lang w:val="en-GB"/>
        </w:rPr>
        <w:t xml:space="preserve">intervene on individual self definition and the impact on the adaptation to host culture. </w:t>
      </w:r>
      <w:r w:rsidR="007922B5">
        <w:rPr>
          <w:lang w:val="en-GB"/>
        </w:rPr>
        <w:lastRenderedPageBreak/>
        <w:t xml:space="preserve">Linking two </w:t>
      </w:r>
      <w:proofErr w:type="spellStart"/>
      <w:r w:rsidR="007922B5">
        <w:rPr>
          <w:lang w:val="en-GB"/>
        </w:rPr>
        <w:t>displinary</w:t>
      </w:r>
      <w:proofErr w:type="spellEnd"/>
      <w:r w:rsidR="007922B5">
        <w:rPr>
          <w:lang w:val="en-GB"/>
        </w:rPr>
        <w:t xml:space="preserve"> perspectives gives us an opportunity of reflexivity (Holland, 1999). </w:t>
      </w:r>
      <w:r w:rsidR="007922B5" w:rsidRPr="00756073">
        <w:rPr>
          <w:lang w:val="en-GB"/>
        </w:rPr>
        <w:t>Indeed using socio-cultu</w:t>
      </w:r>
      <w:r w:rsidR="002F4246" w:rsidRPr="00756073">
        <w:rPr>
          <w:lang w:val="en-GB"/>
        </w:rPr>
        <w:t>ral models</w:t>
      </w:r>
      <w:r w:rsidR="002F4246">
        <w:rPr>
          <w:lang w:val="en-GB"/>
        </w:rPr>
        <w:t xml:space="preserve"> </w:t>
      </w:r>
      <w:r w:rsidR="00756073">
        <w:rPr>
          <w:lang w:val="en-GB"/>
        </w:rPr>
        <w:t>(</w:t>
      </w:r>
      <w:proofErr w:type="spellStart"/>
      <w:r w:rsidR="00756073">
        <w:rPr>
          <w:lang w:val="en-GB"/>
        </w:rPr>
        <w:t>Valsiner</w:t>
      </w:r>
      <w:proofErr w:type="spellEnd"/>
      <w:r w:rsidR="00756073">
        <w:rPr>
          <w:lang w:val="en-GB"/>
        </w:rPr>
        <w:t xml:space="preserve">, 1998, 2007) </w:t>
      </w:r>
      <w:r w:rsidR="002F4246">
        <w:rPr>
          <w:lang w:val="en-GB"/>
        </w:rPr>
        <w:t>and management theories</w:t>
      </w:r>
      <w:r w:rsidR="00D95A5D">
        <w:rPr>
          <w:lang w:val="en-GB"/>
        </w:rPr>
        <w:t xml:space="preserve"> lead</w:t>
      </w:r>
      <w:r w:rsidR="00543479">
        <w:rPr>
          <w:lang w:val="en-GB"/>
        </w:rPr>
        <w:t>s</w:t>
      </w:r>
      <w:r w:rsidR="00D95A5D">
        <w:rPr>
          <w:lang w:val="en-GB"/>
        </w:rPr>
        <w:t xml:space="preserve"> us to highlight the limits of the developmental model of intercultural sensitivity from Bennett (1993) and to develop Sparrow</w:t>
      </w:r>
      <w:r w:rsidR="00543479">
        <w:rPr>
          <w:lang w:val="en-GB"/>
        </w:rPr>
        <w:t>’s</w:t>
      </w:r>
      <w:r w:rsidR="00D95A5D">
        <w:rPr>
          <w:lang w:val="en-GB"/>
        </w:rPr>
        <w:t xml:space="preserve"> (2000) approach showing that the development of a nomadic identity can’t be reduced to an identity change linked to an opening to the host culture. Our cases confirm that the structure of the identity</w:t>
      </w:r>
      <w:r w:rsidR="002F4246">
        <w:rPr>
          <w:lang w:val="en-GB"/>
        </w:rPr>
        <w:t xml:space="preserve"> linked to cultural perspectives</w:t>
      </w:r>
      <w:r w:rsidR="00D95A5D">
        <w:rPr>
          <w:lang w:val="en-GB"/>
        </w:rPr>
        <w:t>, the nature of the relation to the context and the status of the group of identification</w:t>
      </w:r>
      <w:r w:rsidR="002F4246">
        <w:rPr>
          <w:lang w:val="en-GB"/>
        </w:rPr>
        <w:t xml:space="preserve"> play a significant role in the development of each specific types of identity. </w:t>
      </w:r>
      <w:r w:rsidR="006E13A1">
        <w:rPr>
          <w:lang w:val="en-GB"/>
        </w:rPr>
        <w:t>It’s important to take into account individuals, primary culture especially when they grow-up in a sedentary environment. Multiculturalism, interculturality and even identity concepts may correspond to very different definitions according to the cultural perspective selected</w:t>
      </w:r>
      <w:r w:rsidR="00517A4D">
        <w:rPr>
          <w:lang w:val="en-GB"/>
        </w:rPr>
        <w:t xml:space="preserve">. The risk could be to forget that the individual and his/her identity are generated by diversified cultural contexts and to limit oneself </w:t>
      </w:r>
      <w:r w:rsidR="00A20E89">
        <w:rPr>
          <w:lang w:val="en-GB"/>
        </w:rPr>
        <w:t>to a too ethnocentric and western view</w:t>
      </w:r>
      <w:r w:rsidR="00517A4D">
        <w:rPr>
          <w:lang w:val="en-GB"/>
        </w:rPr>
        <w:t xml:space="preserve"> of these concepts, unable to account for the diversity of nomadic identities forms. </w:t>
      </w:r>
      <w:r w:rsidR="006E13A1">
        <w:rPr>
          <w:lang w:val="en-GB"/>
        </w:rPr>
        <w:t xml:space="preserve"> </w:t>
      </w:r>
      <w:r w:rsidR="002F4246">
        <w:rPr>
          <w:lang w:val="en-GB"/>
        </w:rPr>
        <w:t>Comparing the development of identity in different cultural contexts and at two moments of the life of the individual, childhood and professional life enable</w:t>
      </w:r>
      <w:r w:rsidR="00543479">
        <w:rPr>
          <w:lang w:val="en-GB"/>
        </w:rPr>
        <w:t>s</w:t>
      </w:r>
      <w:r w:rsidR="002F4246">
        <w:rPr>
          <w:lang w:val="en-GB"/>
        </w:rPr>
        <w:t xml:space="preserve"> us to bring to light sub categorizations to the three nomadic identities types developed. </w:t>
      </w:r>
      <w:r w:rsidR="00756073">
        <w:rPr>
          <w:lang w:val="en-GB"/>
        </w:rPr>
        <w:t>Our work show</w:t>
      </w:r>
      <w:r w:rsidR="00543479">
        <w:rPr>
          <w:lang w:val="en-GB"/>
        </w:rPr>
        <w:t>s</w:t>
      </w:r>
      <w:r w:rsidR="00756073">
        <w:rPr>
          <w:lang w:val="en-GB"/>
        </w:rPr>
        <w:t xml:space="preserve"> that there is no "</w:t>
      </w:r>
      <w:r w:rsidR="002F4246">
        <w:rPr>
          <w:lang w:val="en-GB"/>
        </w:rPr>
        <w:t>perfect nomadic</w:t>
      </w:r>
      <w:r w:rsidR="00756073">
        <w:rPr>
          <w:lang w:val="en-GB"/>
        </w:rPr>
        <w:t xml:space="preserve"> identity"</w:t>
      </w:r>
      <w:r w:rsidR="00410347">
        <w:rPr>
          <w:lang w:val="en-GB"/>
        </w:rPr>
        <w:t xml:space="preserve"> likely to adapt in any context but rather different modality of app</w:t>
      </w:r>
      <w:r w:rsidR="00EE2422">
        <w:rPr>
          <w:lang w:val="en-GB"/>
        </w:rPr>
        <w:t>arition of it</w:t>
      </w:r>
      <w:r w:rsidR="00410347">
        <w:rPr>
          <w:lang w:val="en-GB"/>
        </w:rPr>
        <w:t>, in that our results question Lam and Selmer</w:t>
      </w:r>
      <w:r w:rsidR="00543479">
        <w:rPr>
          <w:lang w:val="en-GB"/>
        </w:rPr>
        <w:t>’s</w:t>
      </w:r>
      <w:r w:rsidR="00410347">
        <w:rPr>
          <w:lang w:val="en-GB"/>
        </w:rPr>
        <w:t xml:space="preserve"> (20</w:t>
      </w:r>
      <w:r w:rsidR="00756073">
        <w:rPr>
          <w:lang w:val="en-GB"/>
        </w:rPr>
        <w:t>04) approach and show that all "</w:t>
      </w:r>
      <w:r w:rsidR="00410347">
        <w:rPr>
          <w:lang w:val="en-GB"/>
        </w:rPr>
        <w:t xml:space="preserve">former </w:t>
      </w:r>
      <w:r w:rsidR="00EE2422">
        <w:rPr>
          <w:lang w:val="en-GB"/>
        </w:rPr>
        <w:t xml:space="preserve">third culture kids are not </w:t>
      </w:r>
      <w:r w:rsidR="00410347">
        <w:rPr>
          <w:lang w:val="en-GB"/>
        </w:rPr>
        <w:t>ideal busine</w:t>
      </w:r>
      <w:r w:rsidR="00C5501C">
        <w:rPr>
          <w:lang w:val="en-GB"/>
        </w:rPr>
        <w:t>ss expatriate"</w:t>
      </w:r>
      <w:r w:rsidR="00410347">
        <w:rPr>
          <w:lang w:val="en-GB"/>
        </w:rPr>
        <w:t xml:space="preserve"> in terms of adaptation to a multicultural context.</w:t>
      </w:r>
    </w:p>
    <w:p w:rsidR="00B74676" w:rsidRDefault="00B74676" w:rsidP="00846113">
      <w:pPr>
        <w:rPr>
          <w:lang w:val="en-GB"/>
        </w:rPr>
      </w:pPr>
      <w:r>
        <w:rPr>
          <w:lang w:val="en-GB"/>
        </w:rPr>
        <w:t xml:space="preserve">While being an asset </w:t>
      </w:r>
      <w:r w:rsidR="00410347">
        <w:rPr>
          <w:lang w:val="en-GB"/>
        </w:rPr>
        <w:t>our interdisciplinary</w:t>
      </w:r>
      <w:r>
        <w:rPr>
          <w:lang w:val="en-GB"/>
        </w:rPr>
        <w:t xml:space="preserve"> approach constitutes a limit as well, indeed we had to conciliate two different methodologies and the way we questioned our</w:t>
      </w:r>
      <w:r w:rsidR="00410347">
        <w:rPr>
          <w:lang w:val="en-GB"/>
        </w:rPr>
        <w:t xml:space="preserve"> </w:t>
      </w:r>
      <w:r>
        <w:rPr>
          <w:lang w:val="en-GB"/>
        </w:rPr>
        <w:t>respondents was differ</w:t>
      </w:r>
      <w:r w:rsidR="00C5501C">
        <w:rPr>
          <w:lang w:val="en-GB"/>
        </w:rPr>
        <w:t xml:space="preserve">ent, </w:t>
      </w:r>
      <w:r>
        <w:rPr>
          <w:lang w:val="en-GB"/>
        </w:rPr>
        <w:t>children in geographical itinerancy where asked about their self representation whereas businessmen more about their integration. Yet while reviewing our data we realized that both mentioned identity evolution.</w:t>
      </w:r>
      <w:r w:rsidR="00C5501C">
        <w:rPr>
          <w:lang w:val="en-GB"/>
        </w:rPr>
        <w:t xml:space="preserve"> </w:t>
      </w:r>
      <w:r>
        <w:rPr>
          <w:lang w:val="en-GB"/>
        </w:rPr>
        <w:t>Mo</w:t>
      </w:r>
      <w:r w:rsidR="002C0683">
        <w:rPr>
          <w:lang w:val="en-GB"/>
        </w:rPr>
        <w:t>reover our study using a quali</w:t>
      </w:r>
      <w:r>
        <w:rPr>
          <w:lang w:val="en-GB"/>
        </w:rPr>
        <w:t xml:space="preserve">tative approach </w:t>
      </w:r>
      <w:r>
        <w:rPr>
          <w:lang w:val="en-GB"/>
        </w:rPr>
        <w:lastRenderedPageBreak/>
        <w:t>remains very specific</w:t>
      </w:r>
      <w:r w:rsidR="002C0683">
        <w:rPr>
          <w:lang w:val="en-GB"/>
        </w:rPr>
        <w:t xml:space="preserve"> and it would be useful to analyse more cases of identity</w:t>
      </w:r>
      <w:r w:rsidR="001E721D">
        <w:rPr>
          <w:lang w:val="en-GB"/>
        </w:rPr>
        <w:t xml:space="preserve"> </w:t>
      </w:r>
      <w:proofErr w:type="spellStart"/>
      <w:r w:rsidR="001E721D">
        <w:rPr>
          <w:lang w:val="en-GB"/>
        </w:rPr>
        <w:t>structuration</w:t>
      </w:r>
      <w:proofErr w:type="spellEnd"/>
      <w:r w:rsidR="002C0683">
        <w:rPr>
          <w:lang w:val="en-GB"/>
        </w:rPr>
        <w:t xml:space="preserve"> in case of acculturation in different context</w:t>
      </w:r>
      <w:r w:rsidR="001E721D">
        <w:rPr>
          <w:lang w:val="en-GB"/>
        </w:rPr>
        <w:t>s</w:t>
      </w:r>
      <w:r w:rsidR="002C0683">
        <w:rPr>
          <w:lang w:val="en-GB"/>
        </w:rPr>
        <w:t xml:space="preserve"> to generalise our results.</w:t>
      </w:r>
    </w:p>
    <w:p w:rsidR="002C0683" w:rsidRPr="00731725" w:rsidRDefault="002C0683" w:rsidP="00846113">
      <w:pPr>
        <w:rPr>
          <w:lang w:val="en-GB"/>
        </w:rPr>
      </w:pPr>
      <w:r>
        <w:rPr>
          <w:lang w:val="en-GB"/>
        </w:rPr>
        <w:t xml:space="preserve">This broader analyse would be the first perspective of this work, another one would be to develop a reflexive approach taking into account the impact of the </w:t>
      </w:r>
      <w:proofErr w:type="spellStart"/>
      <w:r>
        <w:rPr>
          <w:lang w:val="en-GB"/>
        </w:rPr>
        <w:t>authors</w:t>
      </w:r>
      <w:r w:rsidR="001E721D">
        <w:rPr>
          <w:lang w:val="en-GB"/>
        </w:rPr>
        <w:t>’s</w:t>
      </w:r>
      <w:proofErr w:type="spellEnd"/>
      <w:r w:rsidR="001E721D">
        <w:rPr>
          <w:lang w:val="en-GB"/>
        </w:rPr>
        <w:t xml:space="preserve"> background</w:t>
      </w:r>
      <w:r>
        <w:rPr>
          <w:lang w:val="en-GB"/>
        </w:rPr>
        <w:t xml:space="preserve"> on the results of this study (Devereux, 1980)</w:t>
      </w:r>
      <w:r w:rsidR="00543479">
        <w:rPr>
          <w:lang w:val="en-GB"/>
        </w:rPr>
        <w:t>, indeed one of the author had been</w:t>
      </w:r>
      <w:r>
        <w:rPr>
          <w:lang w:val="en-GB"/>
        </w:rPr>
        <w:t xml:space="preserve"> child in geographical itinerancies and the other one responsible of international mobility in the firm where business expatriates have been interviewed</w:t>
      </w:r>
      <w:r w:rsidR="001E721D">
        <w:rPr>
          <w:lang w:val="en-GB"/>
        </w:rPr>
        <w:t>.</w:t>
      </w:r>
    </w:p>
    <w:p w:rsidR="00F77082" w:rsidRDefault="00EA702D" w:rsidP="00846113">
      <w:pPr>
        <w:pStyle w:val="Titre1"/>
        <w:rPr>
          <w:lang w:val="en-GB"/>
        </w:rPr>
      </w:pPr>
      <w:r w:rsidRPr="00CA43C1">
        <w:rPr>
          <w:lang w:val="en-GB"/>
        </w:rPr>
        <w:t>References</w:t>
      </w:r>
      <w:r w:rsidR="00F77082" w:rsidRPr="00CA43C1">
        <w:rPr>
          <w:lang w:val="en-GB"/>
        </w:rPr>
        <w:t xml:space="preserve"> </w:t>
      </w:r>
    </w:p>
    <w:p w:rsidR="00173AC9" w:rsidRPr="00173AC9" w:rsidRDefault="004F78C4" w:rsidP="00846113">
      <w:pPr>
        <w:rPr>
          <w:lang w:val="en-GB"/>
        </w:rPr>
      </w:pPr>
      <w:r>
        <w:rPr>
          <w:lang w:val="en-GB"/>
        </w:rPr>
        <w:t>Adler, P. (1977), "</w:t>
      </w:r>
      <w:r w:rsidR="00173AC9">
        <w:rPr>
          <w:lang w:val="en-GB"/>
        </w:rPr>
        <w:t>Beyond cultural identity: reflections on</w:t>
      </w:r>
      <w:r>
        <w:rPr>
          <w:lang w:val="en-GB"/>
        </w:rPr>
        <w:t xml:space="preserve"> cultural and multicultural man", in </w:t>
      </w:r>
      <w:proofErr w:type="spellStart"/>
      <w:r w:rsidR="00173AC9">
        <w:rPr>
          <w:lang w:val="en-GB"/>
        </w:rPr>
        <w:t>Brislin</w:t>
      </w:r>
      <w:proofErr w:type="spellEnd"/>
      <w:r>
        <w:rPr>
          <w:lang w:val="en-GB"/>
        </w:rPr>
        <w:t>, R.W.</w:t>
      </w:r>
      <w:r w:rsidR="00173AC9">
        <w:rPr>
          <w:lang w:val="en-GB"/>
        </w:rPr>
        <w:t xml:space="preserve"> (Ed.), Culture learning: Concepts, application and research, University of </w:t>
      </w:r>
      <w:proofErr w:type="spellStart"/>
      <w:r w:rsidR="00173AC9">
        <w:rPr>
          <w:lang w:val="en-GB"/>
        </w:rPr>
        <w:t>Hawaïi</w:t>
      </w:r>
      <w:proofErr w:type="spellEnd"/>
      <w:r w:rsidR="00173AC9">
        <w:rPr>
          <w:lang w:val="en-GB"/>
        </w:rPr>
        <w:t xml:space="preserve"> Press, </w:t>
      </w:r>
      <w:r w:rsidR="002F07E3">
        <w:rPr>
          <w:lang w:val="en-GB"/>
        </w:rPr>
        <w:t xml:space="preserve">Honolulu HI, </w:t>
      </w:r>
      <w:r w:rsidR="00173AC9">
        <w:rPr>
          <w:lang w:val="en-GB"/>
        </w:rPr>
        <w:t xml:space="preserve">pp. 24-41. </w:t>
      </w:r>
    </w:p>
    <w:p w:rsidR="00590644" w:rsidRDefault="00046912" w:rsidP="00846113">
      <w:pPr>
        <w:rPr>
          <w:lang w:eastAsia="fr-FR"/>
        </w:rPr>
      </w:pPr>
      <w:r>
        <w:rPr>
          <w:lang w:eastAsia="fr-FR"/>
        </w:rPr>
        <w:t xml:space="preserve">Al </w:t>
      </w:r>
      <w:proofErr w:type="spellStart"/>
      <w:r>
        <w:rPr>
          <w:lang w:eastAsia="fr-FR"/>
        </w:rPr>
        <w:t>Ariss</w:t>
      </w:r>
      <w:proofErr w:type="spellEnd"/>
      <w:r>
        <w:rPr>
          <w:lang w:eastAsia="fr-FR"/>
        </w:rPr>
        <w:t>, A. and</w:t>
      </w:r>
      <w:r w:rsidR="00590644" w:rsidRPr="00590644">
        <w:rPr>
          <w:lang w:eastAsia="fr-FR"/>
        </w:rPr>
        <w:t xml:space="preserve"> </w:t>
      </w:r>
      <w:proofErr w:type="spellStart"/>
      <w:r w:rsidR="00590644" w:rsidRPr="00590644">
        <w:rPr>
          <w:lang w:eastAsia="fr-FR"/>
        </w:rPr>
        <w:t>Özbilgin</w:t>
      </w:r>
      <w:proofErr w:type="spellEnd"/>
      <w:r w:rsidR="004F78C4">
        <w:rPr>
          <w:lang w:eastAsia="fr-FR"/>
        </w:rPr>
        <w:t xml:space="preserve">, M. </w:t>
      </w:r>
      <w:r w:rsidR="00590644">
        <w:rPr>
          <w:lang w:eastAsia="fr-FR"/>
        </w:rPr>
        <w:t>(2010),</w:t>
      </w:r>
      <w:r w:rsidR="004F78C4">
        <w:rPr>
          <w:lang w:eastAsia="fr-FR"/>
        </w:rPr>
        <w:t xml:space="preserve"> "</w:t>
      </w:r>
      <w:proofErr w:type="spellStart"/>
      <w:r w:rsidR="00590644" w:rsidRPr="00590644">
        <w:rPr>
          <w:lang w:eastAsia="fr-FR"/>
        </w:rPr>
        <w:t>Understan</w:t>
      </w:r>
      <w:r w:rsidR="004F78C4">
        <w:rPr>
          <w:lang w:eastAsia="fr-FR"/>
        </w:rPr>
        <w:t>ding</w:t>
      </w:r>
      <w:proofErr w:type="spellEnd"/>
      <w:r w:rsidR="004F78C4">
        <w:rPr>
          <w:lang w:eastAsia="fr-FR"/>
        </w:rPr>
        <w:t xml:space="preserve"> Self-</w:t>
      </w:r>
      <w:proofErr w:type="spellStart"/>
      <w:r w:rsidR="004F78C4">
        <w:rPr>
          <w:lang w:eastAsia="fr-FR"/>
        </w:rPr>
        <w:t>Initiated</w:t>
      </w:r>
      <w:proofErr w:type="spellEnd"/>
      <w:r w:rsidR="004F78C4">
        <w:rPr>
          <w:lang w:eastAsia="fr-FR"/>
        </w:rPr>
        <w:t xml:space="preserve"> </w:t>
      </w:r>
      <w:proofErr w:type="spellStart"/>
      <w:r w:rsidR="004F78C4">
        <w:rPr>
          <w:lang w:eastAsia="fr-FR"/>
        </w:rPr>
        <w:t>Expatriates</w:t>
      </w:r>
      <w:proofErr w:type="spellEnd"/>
      <w:r w:rsidR="00590644" w:rsidRPr="00590644">
        <w:rPr>
          <w:lang w:eastAsia="fr-FR"/>
        </w:rPr>
        <w:t xml:space="preserve">: </w:t>
      </w:r>
      <w:proofErr w:type="spellStart"/>
      <w:r w:rsidR="00590644" w:rsidRPr="00590644">
        <w:rPr>
          <w:lang w:eastAsia="fr-FR"/>
        </w:rPr>
        <w:t>Career</w:t>
      </w:r>
      <w:proofErr w:type="spellEnd"/>
      <w:r w:rsidR="00590644" w:rsidRPr="00590644">
        <w:rPr>
          <w:lang w:eastAsia="fr-FR"/>
        </w:rPr>
        <w:t xml:space="preserve"> </w:t>
      </w:r>
      <w:proofErr w:type="spellStart"/>
      <w:r w:rsidR="00590644" w:rsidRPr="00590644">
        <w:rPr>
          <w:lang w:eastAsia="fr-FR"/>
        </w:rPr>
        <w:t>Experiences</w:t>
      </w:r>
      <w:proofErr w:type="spellEnd"/>
      <w:r w:rsidR="00590644" w:rsidRPr="00590644">
        <w:rPr>
          <w:lang w:eastAsia="fr-FR"/>
        </w:rPr>
        <w:t xml:space="preserve"> of </w:t>
      </w:r>
      <w:proofErr w:type="spellStart"/>
      <w:r w:rsidR="00590644" w:rsidRPr="00590644">
        <w:rPr>
          <w:lang w:eastAsia="fr-FR"/>
        </w:rPr>
        <w:t>Lebanese</w:t>
      </w:r>
      <w:proofErr w:type="spellEnd"/>
      <w:r w:rsidR="00590644" w:rsidRPr="00590644">
        <w:rPr>
          <w:lang w:eastAsia="fr-FR"/>
        </w:rPr>
        <w:t xml:space="preserve"> Self-</w:t>
      </w:r>
      <w:proofErr w:type="spellStart"/>
      <w:r w:rsidR="00590644" w:rsidRPr="00590644">
        <w:rPr>
          <w:lang w:eastAsia="fr-FR"/>
        </w:rPr>
        <w:t>I</w:t>
      </w:r>
      <w:r w:rsidR="004F78C4">
        <w:rPr>
          <w:lang w:eastAsia="fr-FR"/>
        </w:rPr>
        <w:t>nitiated</w:t>
      </w:r>
      <w:proofErr w:type="spellEnd"/>
      <w:r w:rsidR="004F78C4">
        <w:rPr>
          <w:lang w:eastAsia="fr-FR"/>
        </w:rPr>
        <w:t xml:space="preserve"> </w:t>
      </w:r>
      <w:proofErr w:type="spellStart"/>
      <w:r w:rsidR="004F78C4">
        <w:rPr>
          <w:lang w:eastAsia="fr-FR"/>
        </w:rPr>
        <w:t>Expatriates</w:t>
      </w:r>
      <w:proofErr w:type="spellEnd"/>
      <w:r w:rsidR="004F78C4">
        <w:rPr>
          <w:lang w:eastAsia="fr-FR"/>
        </w:rPr>
        <w:t xml:space="preserve"> in France", </w:t>
      </w:r>
      <w:proofErr w:type="spellStart"/>
      <w:r w:rsidR="00590644" w:rsidRPr="00590644">
        <w:rPr>
          <w:lang w:eastAsia="fr-FR"/>
        </w:rPr>
        <w:t>Thunderbird</w:t>
      </w:r>
      <w:proofErr w:type="spellEnd"/>
      <w:r w:rsidR="00590644" w:rsidRPr="00590644">
        <w:rPr>
          <w:lang w:eastAsia="fr-FR"/>
        </w:rPr>
        <w:t xml:space="preserve"> International Business </w:t>
      </w:r>
      <w:proofErr w:type="spellStart"/>
      <w:r w:rsidR="00590644" w:rsidRPr="00590644">
        <w:rPr>
          <w:lang w:eastAsia="fr-FR"/>
        </w:rPr>
        <w:t>Review</w:t>
      </w:r>
      <w:proofErr w:type="spellEnd"/>
      <w:r w:rsidR="00590644" w:rsidRPr="00590644">
        <w:rPr>
          <w:lang w:eastAsia="fr-FR"/>
        </w:rPr>
        <w:t>, Vol. 52</w:t>
      </w:r>
      <w:r w:rsidR="004F78C4">
        <w:rPr>
          <w:lang w:eastAsia="fr-FR"/>
        </w:rPr>
        <w:t xml:space="preserve">, No. </w:t>
      </w:r>
      <w:r w:rsidR="00590644" w:rsidRPr="00590644">
        <w:rPr>
          <w:lang w:eastAsia="fr-FR"/>
        </w:rPr>
        <w:t>4, pp. 275-285.</w:t>
      </w:r>
    </w:p>
    <w:p w:rsidR="008F483F" w:rsidRDefault="008F483F" w:rsidP="00846113">
      <w:pPr>
        <w:rPr>
          <w:lang w:eastAsia="fr-FR"/>
        </w:rPr>
      </w:pPr>
      <w:r>
        <w:rPr>
          <w:lang w:eastAsia="fr-FR"/>
        </w:rPr>
        <w:t>Allen, V.L., Wilder, D.A.</w:t>
      </w:r>
      <w:r w:rsidR="00046912">
        <w:rPr>
          <w:lang w:eastAsia="fr-FR"/>
        </w:rPr>
        <w:t>, and</w:t>
      </w:r>
      <w:r w:rsidR="002F07E3">
        <w:rPr>
          <w:lang w:eastAsia="fr-FR"/>
        </w:rPr>
        <w:t xml:space="preserve"> Atkinson, M.L. (1983), "</w:t>
      </w:r>
      <w:r>
        <w:rPr>
          <w:lang w:eastAsia="fr-FR"/>
        </w:rPr>
        <w:t xml:space="preserve">Multiple group </w:t>
      </w:r>
      <w:proofErr w:type="spellStart"/>
      <w:r w:rsidR="002F07E3">
        <w:rPr>
          <w:lang w:eastAsia="fr-FR"/>
        </w:rPr>
        <w:t>membership</w:t>
      </w:r>
      <w:proofErr w:type="spellEnd"/>
      <w:r w:rsidR="002F07E3">
        <w:rPr>
          <w:lang w:eastAsia="fr-FR"/>
        </w:rPr>
        <w:t xml:space="preserve"> and social </w:t>
      </w:r>
      <w:proofErr w:type="spellStart"/>
      <w:r w:rsidR="002F07E3">
        <w:rPr>
          <w:lang w:eastAsia="fr-FR"/>
        </w:rPr>
        <w:t>identity</w:t>
      </w:r>
      <w:proofErr w:type="spellEnd"/>
      <w:r w:rsidR="002F07E3">
        <w:rPr>
          <w:lang w:eastAsia="fr-FR"/>
        </w:rPr>
        <w:t xml:space="preserve">", in </w:t>
      </w:r>
      <w:proofErr w:type="spellStart"/>
      <w:r>
        <w:rPr>
          <w:lang w:eastAsia="fr-FR"/>
        </w:rPr>
        <w:t>Sarbin</w:t>
      </w:r>
      <w:proofErr w:type="spellEnd"/>
      <w:r w:rsidR="00046912">
        <w:rPr>
          <w:lang w:eastAsia="fr-FR"/>
        </w:rPr>
        <w:t>, T.R. and</w:t>
      </w:r>
      <w:r w:rsidR="002F07E3">
        <w:rPr>
          <w:lang w:eastAsia="fr-FR"/>
        </w:rPr>
        <w:t xml:space="preserve"> </w:t>
      </w:r>
      <w:proofErr w:type="spellStart"/>
      <w:r>
        <w:rPr>
          <w:lang w:eastAsia="fr-FR"/>
        </w:rPr>
        <w:t>Scheibe</w:t>
      </w:r>
      <w:proofErr w:type="spellEnd"/>
      <w:r w:rsidR="002F07E3">
        <w:rPr>
          <w:lang w:eastAsia="fr-FR"/>
        </w:rPr>
        <w:t>, K.E.</w:t>
      </w:r>
      <w:r>
        <w:rPr>
          <w:lang w:eastAsia="fr-FR"/>
        </w:rPr>
        <w:t xml:space="preserve"> (</w:t>
      </w:r>
      <w:proofErr w:type="spellStart"/>
      <w:r>
        <w:rPr>
          <w:lang w:eastAsia="fr-FR"/>
        </w:rPr>
        <w:t>Eds</w:t>
      </w:r>
      <w:proofErr w:type="spellEnd"/>
      <w:r>
        <w:rPr>
          <w:lang w:eastAsia="fr-FR"/>
        </w:rPr>
        <w:t>)</w:t>
      </w:r>
      <w:r w:rsidR="002F07E3">
        <w:rPr>
          <w:lang w:eastAsia="fr-FR"/>
        </w:rPr>
        <w:t>,</w:t>
      </w:r>
      <w:r>
        <w:rPr>
          <w:lang w:eastAsia="fr-FR"/>
        </w:rPr>
        <w:t xml:space="preserve"> </w:t>
      </w:r>
      <w:proofErr w:type="spellStart"/>
      <w:r>
        <w:rPr>
          <w:lang w:eastAsia="fr-FR"/>
        </w:rPr>
        <w:t>Studies</w:t>
      </w:r>
      <w:proofErr w:type="spellEnd"/>
      <w:r>
        <w:rPr>
          <w:lang w:eastAsia="fr-FR"/>
        </w:rPr>
        <w:t xml:space="preserve"> in social </w:t>
      </w:r>
      <w:proofErr w:type="spellStart"/>
      <w:r>
        <w:rPr>
          <w:lang w:eastAsia="fr-FR"/>
        </w:rPr>
        <w:t>identity</w:t>
      </w:r>
      <w:proofErr w:type="spellEnd"/>
      <w:r>
        <w:rPr>
          <w:lang w:eastAsia="fr-FR"/>
        </w:rPr>
        <w:t xml:space="preserve">, </w:t>
      </w:r>
      <w:proofErr w:type="spellStart"/>
      <w:r w:rsidR="002F07E3">
        <w:rPr>
          <w:lang w:eastAsia="fr-FR"/>
        </w:rPr>
        <w:t>Praeger</w:t>
      </w:r>
      <w:proofErr w:type="spellEnd"/>
      <w:r w:rsidR="002F07E3">
        <w:rPr>
          <w:lang w:eastAsia="fr-FR"/>
        </w:rPr>
        <w:t>, New York, NY,</w:t>
      </w:r>
      <w:r w:rsidR="000848D9">
        <w:rPr>
          <w:lang w:eastAsia="fr-FR"/>
        </w:rPr>
        <w:t xml:space="preserve"> pp. 92-115.</w:t>
      </w:r>
      <w:r w:rsidR="002F07E3">
        <w:rPr>
          <w:lang w:eastAsia="fr-FR"/>
        </w:rPr>
        <w:t xml:space="preserve"> </w:t>
      </w:r>
    </w:p>
    <w:p w:rsidR="00E904BB" w:rsidRDefault="00E904BB" w:rsidP="00846113">
      <w:proofErr w:type="spellStart"/>
      <w:r w:rsidRPr="0030697D">
        <w:t>Appadurai</w:t>
      </w:r>
      <w:proofErr w:type="spellEnd"/>
      <w:r>
        <w:t>, A.</w:t>
      </w:r>
      <w:r w:rsidR="002F07E3">
        <w:t xml:space="preserve"> (2005),</w:t>
      </w:r>
      <w:r w:rsidRPr="0030697D">
        <w:t xml:space="preserve"> </w:t>
      </w:r>
      <w:r w:rsidR="002F07E3">
        <w:t>"</w:t>
      </w:r>
      <w:r>
        <w:t>Après le colonialisme: les conséquences culturelles de la globalisation</w:t>
      </w:r>
      <w:r w:rsidR="002F07E3">
        <w:t>"</w:t>
      </w:r>
      <w:r>
        <w:t xml:space="preserve">, </w:t>
      </w:r>
      <w:r w:rsidR="002F07E3">
        <w:t>Payot</w:t>
      </w:r>
      <w:r>
        <w:t xml:space="preserve">, </w:t>
      </w:r>
      <w:r w:rsidR="002F07E3">
        <w:t>Paris</w:t>
      </w:r>
      <w:r w:rsidRPr="0030697D">
        <w:t>.</w:t>
      </w:r>
    </w:p>
    <w:p w:rsidR="00D11533" w:rsidRPr="00D11533" w:rsidRDefault="00D11533" w:rsidP="00846113">
      <w:proofErr w:type="spellStart"/>
      <w:r w:rsidRPr="00D11533">
        <w:t>Benet</w:t>
      </w:r>
      <w:proofErr w:type="spellEnd"/>
      <w:r w:rsidRPr="00D11533">
        <w:t>-</w:t>
      </w:r>
      <w:proofErr w:type="spellStart"/>
      <w:r w:rsidRPr="00D11533">
        <w:t>Martınez</w:t>
      </w:r>
      <w:proofErr w:type="spellEnd"/>
      <w:r w:rsidRPr="00D11533">
        <w:t>, V., Leu, J.</w:t>
      </w:r>
      <w:r w:rsidR="00046912">
        <w:t>, Lee, F., and</w:t>
      </w:r>
      <w:r w:rsidR="002F07E3">
        <w:t xml:space="preserve"> Morris, M. (2002), "</w:t>
      </w:r>
      <w:proofErr w:type="spellStart"/>
      <w:r w:rsidRPr="00D11533">
        <w:t>Negotiating</w:t>
      </w:r>
      <w:proofErr w:type="spellEnd"/>
      <w:r w:rsidRPr="00D11533">
        <w:t xml:space="preserve"> </w:t>
      </w:r>
      <w:proofErr w:type="spellStart"/>
      <w:r w:rsidRPr="00D11533">
        <w:t>biculturalism</w:t>
      </w:r>
      <w:proofErr w:type="spellEnd"/>
      <w:r w:rsidRPr="00D11533">
        <w:t>:</w:t>
      </w:r>
      <w:r w:rsidR="002F07E3">
        <w:t xml:space="preserve"> </w:t>
      </w:r>
      <w:r w:rsidRPr="00D11533">
        <w:t>Cultural frame-</w:t>
      </w:r>
      <w:proofErr w:type="spellStart"/>
      <w:r w:rsidRPr="00D11533">
        <w:t>switching</w:t>
      </w:r>
      <w:proofErr w:type="spellEnd"/>
      <w:r w:rsidRPr="00D11533">
        <w:t xml:space="preserve"> in </w:t>
      </w:r>
      <w:proofErr w:type="spellStart"/>
      <w:r w:rsidRPr="00D11533">
        <w:t>biculturals</w:t>
      </w:r>
      <w:proofErr w:type="spellEnd"/>
      <w:r w:rsidRPr="00D11533">
        <w:t xml:space="preserve"> </w:t>
      </w:r>
      <w:proofErr w:type="spellStart"/>
      <w:r w:rsidRPr="00D11533">
        <w:t>with</w:t>
      </w:r>
      <w:proofErr w:type="spellEnd"/>
      <w:r w:rsidRPr="00D11533">
        <w:t xml:space="preserve"> </w:t>
      </w:r>
      <w:proofErr w:type="spellStart"/>
      <w:r w:rsidRPr="00D11533">
        <w:t>oppositional</w:t>
      </w:r>
      <w:proofErr w:type="spellEnd"/>
      <w:r w:rsidRPr="00D11533">
        <w:t xml:space="preserve"> vs. Compatible</w:t>
      </w:r>
      <w:r w:rsidR="002F07E3">
        <w:t xml:space="preserve"> cultural </w:t>
      </w:r>
      <w:proofErr w:type="spellStart"/>
      <w:r w:rsidR="002F07E3">
        <w:t>identities</w:t>
      </w:r>
      <w:proofErr w:type="spellEnd"/>
      <w:r w:rsidR="002F07E3">
        <w:t xml:space="preserve">", </w:t>
      </w:r>
      <w:r w:rsidRPr="00D11533">
        <w:rPr>
          <w:rFonts w:eastAsia="AdvTimes-i" w:cs="AdvTimes-i"/>
        </w:rPr>
        <w:t xml:space="preserve">Journal of Cross-Cultural </w:t>
      </w:r>
      <w:proofErr w:type="spellStart"/>
      <w:r w:rsidRPr="00D11533">
        <w:rPr>
          <w:rFonts w:eastAsia="AdvTimes-i" w:cs="AdvTimes-i"/>
        </w:rPr>
        <w:t>Psychology</w:t>
      </w:r>
      <w:proofErr w:type="spellEnd"/>
      <w:r w:rsidRPr="00D11533">
        <w:t>,</w:t>
      </w:r>
      <w:r>
        <w:t xml:space="preserve"> Vol.</w:t>
      </w:r>
      <w:r w:rsidRPr="00D11533">
        <w:t xml:space="preserve"> </w:t>
      </w:r>
      <w:r w:rsidRPr="00D11533">
        <w:rPr>
          <w:rFonts w:cs="AdvTimes-b"/>
        </w:rPr>
        <w:t>33</w:t>
      </w:r>
      <w:r w:rsidRPr="00D11533">
        <w:t>,</w:t>
      </w:r>
      <w:r>
        <w:t xml:space="preserve"> pp.</w:t>
      </w:r>
      <w:r w:rsidRPr="00D11533">
        <w:t xml:space="preserve"> 492</w:t>
      </w:r>
      <w:r>
        <w:t>-</w:t>
      </w:r>
      <w:r w:rsidRPr="00D11533">
        <w:t>516.</w:t>
      </w:r>
    </w:p>
    <w:p w:rsidR="00F77082" w:rsidRPr="00CA43C1" w:rsidRDefault="00590644" w:rsidP="00846113">
      <w:pPr>
        <w:rPr>
          <w:lang w:val="en-GB"/>
        </w:rPr>
      </w:pPr>
      <w:r>
        <w:rPr>
          <w:lang w:val="en-GB"/>
        </w:rPr>
        <w:lastRenderedPageBreak/>
        <w:t>Bennett, M. J.</w:t>
      </w:r>
      <w:r w:rsidR="00D11533">
        <w:rPr>
          <w:lang w:val="en-GB"/>
        </w:rPr>
        <w:t>,</w:t>
      </w:r>
      <w:r>
        <w:rPr>
          <w:lang w:val="en-GB"/>
        </w:rPr>
        <w:t xml:space="preserve"> (1993),</w:t>
      </w:r>
      <w:r w:rsidR="00F77082" w:rsidRPr="00CA43C1">
        <w:rPr>
          <w:lang w:val="en-GB"/>
        </w:rPr>
        <w:t xml:space="preserve"> "Towards </w:t>
      </w:r>
      <w:proofErr w:type="spellStart"/>
      <w:r w:rsidR="00F77082" w:rsidRPr="00CA43C1">
        <w:rPr>
          <w:lang w:val="en-GB"/>
        </w:rPr>
        <w:t>ethnorelativism</w:t>
      </w:r>
      <w:proofErr w:type="spellEnd"/>
      <w:r w:rsidR="00F77082" w:rsidRPr="00CA43C1">
        <w:rPr>
          <w:lang w:val="en-GB"/>
        </w:rPr>
        <w:t>: A developmental model of intercultural sensitivity", in Paige, R.M. (Ed.), Education for the intercultural experience (2</w:t>
      </w:r>
      <w:r w:rsidR="00F77082" w:rsidRPr="00CA43C1">
        <w:rPr>
          <w:vertAlign w:val="superscript"/>
          <w:lang w:val="en-GB"/>
        </w:rPr>
        <w:t>nd</w:t>
      </w:r>
      <w:r w:rsidR="00F77082" w:rsidRPr="00CA43C1">
        <w:rPr>
          <w:lang w:val="en-GB"/>
        </w:rPr>
        <w:t xml:space="preserve"> ed.), Intercultural Press, Yarmouth, ME, pp. 21-71.</w:t>
      </w:r>
    </w:p>
    <w:p w:rsidR="000818EE" w:rsidRPr="00CA43C1" w:rsidRDefault="000818EE" w:rsidP="00846113">
      <w:pPr>
        <w:rPr>
          <w:lang w:val="en-GB"/>
        </w:rPr>
      </w:pPr>
      <w:r w:rsidRPr="00CA43C1">
        <w:rPr>
          <w:lang w:val="en-GB"/>
        </w:rPr>
        <w:t>Berry, J.W. (1997),</w:t>
      </w:r>
      <w:r w:rsidR="00D11533">
        <w:rPr>
          <w:lang w:val="en-GB"/>
        </w:rPr>
        <w:t xml:space="preserve"> </w:t>
      </w:r>
      <w:r w:rsidR="002F07E3">
        <w:rPr>
          <w:lang w:val="en-GB"/>
        </w:rPr>
        <w:t>"</w:t>
      </w:r>
      <w:r w:rsidRPr="00CA43C1">
        <w:rPr>
          <w:lang w:val="en-GB"/>
        </w:rPr>
        <w:t>Immigration</w:t>
      </w:r>
      <w:r w:rsidR="002F07E3">
        <w:rPr>
          <w:lang w:val="en-GB"/>
        </w:rPr>
        <w:t>, Acculturation and Adaptation", Applied psychology</w:t>
      </w:r>
      <w:r w:rsidRPr="00CA43C1">
        <w:rPr>
          <w:lang w:val="en-GB"/>
        </w:rPr>
        <w:t>:</w:t>
      </w:r>
      <w:r w:rsidR="002F07E3">
        <w:rPr>
          <w:lang w:val="en-GB"/>
        </w:rPr>
        <w:t xml:space="preserve"> an internal review, Vol. 46, No. </w:t>
      </w:r>
      <w:r w:rsidRPr="00CA43C1">
        <w:rPr>
          <w:lang w:val="en-GB"/>
        </w:rPr>
        <w:t>1, pp.</w:t>
      </w:r>
      <w:r w:rsidR="002F07E3">
        <w:rPr>
          <w:lang w:val="en-GB"/>
        </w:rPr>
        <w:t xml:space="preserve"> </w:t>
      </w:r>
      <w:r w:rsidRPr="00CA43C1">
        <w:rPr>
          <w:lang w:val="en-GB"/>
        </w:rPr>
        <w:t>5-68.</w:t>
      </w:r>
    </w:p>
    <w:p w:rsidR="00D572B3" w:rsidRPr="004114BD" w:rsidRDefault="00046912" w:rsidP="00846113">
      <w:pPr>
        <w:rPr>
          <w:lang w:val="en-US"/>
        </w:rPr>
      </w:pPr>
      <w:r>
        <w:t>Bruner, J. (1991), "</w:t>
      </w:r>
      <w:r w:rsidR="00D572B3" w:rsidRPr="00D572B3">
        <w:t>… car la culture donne forme à l’esprit de la révolution cognitive à la p</w:t>
      </w:r>
      <w:r>
        <w:t xml:space="preserve">sychologie culturelle", </w:t>
      </w:r>
      <w:proofErr w:type="spellStart"/>
      <w:r>
        <w:rPr>
          <w:lang w:val="en-US"/>
        </w:rPr>
        <w:t>Eshel</w:t>
      </w:r>
      <w:proofErr w:type="spellEnd"/>
      <w:r>
        <w:rPr>
          <w:lang w:val="en-US"/>
        </w:rPr>
        <w:t>, Paris.</w:t>
      </w:r>
    </w:p>
    <w:p w:rsidR="003F2FCC" w:rsidRDefault="003F2FCC" w:rsidP="00846113">
      <w:pPr>
        <w:rPr>
          <w:lang w:val="en-GB"/>
        </w:rPr>
      </w:pPr>
      <w:proofErr w:type="spellStart"/>
      <w:r>
        <w:rPr>
          <w:lang w:val="en-GB"/>
        </w:rPr>
        <w:t>Camilleri</w:t>
      </w:r>
      <w:proofErr w:type="spellEnd"/>
      <w:r>
        <w:rPr>
          <w:lang w:val="en-GB"/>
        </w:rPr>
        <w:t>, C</w:t>
      </w:r>
      <w:r w:rsidRPr="003F2FCC">
        <w:rPr>
          <w:lang w:val="en-GB"/>
        </w:rPr>
        <w:t xml:space="preserve"> (1989/2006</w:t>
      </w:r>
      <w:r>
        <w:rPr>
          <w:lang w:val="en-GB"/>
        </w:rPr>
        <w:t>), "</w:t>
      </w:r>
      <w:r w:rsidRPr="003F2FCC">
        <w:rPr>
          <w:lang w:val="en-GB"/>
        </w:rPr>
        <w:t xml:space="preserve">La culture </w:t>
      </w:r>
      <w:proofErr w:type="gramStart"/>
      <w:r w:rsidRPr="003F2FCC">
        <w:rPr>
          <w:lang w:val="en-GB"/>
        </w:rPr>
        <w:t>et</w:t>
      </w:r>
      <w:proofErr w:type="gramEnd"/>
      <w:r w:rsidRPr="003F2FCC">
        <w:rPr>
          <w:lang w:val="en-GB"/>
        </w:rPr>
        <w:t xml:space="preserve"> </w:t>
      </w:r>
      <w:proofErr w:type="spellStart"/>
      <w:r w:rsidRPr="003F2FCC">
        <w:rPr>
          <w:lang w:val="en-GB"/>
        </w:rPr>
        <w:t>l’identité</w:t>
      </w:r>
      <w:proofErr w:type="spellEnd"/>
      <w:r w:rsidRPr="003F2FCC">
        <w:rPr>
          <w:lang w:val="en-GB"/>
        </w:rPr>
        <w:t xml:space="preserve"> </w:t>
      </w:r>
      <w:proofErr w:type="spellStart"/>
      <w:r w:rsidRPr="003F2FCC">
        <w:rPr>
          <w:lang w:val="en-GB"/>
        </w:rPr>
        <w:t>culturelle</w:t>
      </w:r>
      <w:proofErr w:type="spellEnd"/>
      <w:r w:rsidRPr="003F2FCC">
        <w:rPr>
          <w:lang w:val="en-GB"/>
        </w:rPr>
        <w:t xml:space="preserve">: champ </w:t>
      </w:r>
      <w:proofErr w:type="spellStart"/>
      <w:r w:rsidRPr="003F2FCC">
        <w:rPr>
          <w:lang w:val="en-GB"/>
        </w:rPr>
        <w:t>notionnel</w:t>
      </w:r>
      <w:proofErr w:type="spellEnd"/>
      <w:r w:rsidRPr="003F2FCC">
        <w:rPr>
          <w:lang w:val="en-GB"/>
        </w:rPr>
        <w:t xml:space="preserve"> en </w:t>
      </w:r>
      <w:proofErr w:type="spellStart"/>
      <w:r w:rsidRPr="003F2FCC">
        <w:rPr>
          <w:lang w:val="en-GB"/>
        </w:rPr>
        <w:t>devenir</w:t>
      </w:r>
      <w:proofErr w:type="spellEnd"/>
      <w:r>
        <w:rPr>
          <w:lang w:val="en-GB"/>
        </w:rPr>
        <w:t xml:space="preserve">", in </w:t>
      </w:r>
      <w:proofErr w:type="spellStart"/>
      <w:r w:rsidRPr="003F2FCC">
        <w:rPr>
          <w:lang w:val="en-GB"/>
        </w:rPr>
        <w:t>Camilleri</w:t>
      </w:r>
      <w:proofErr w:type="spellEnd"/>
      <w:r>
        <w:rPr>
          <w:lang w:val="en-GB"/>
        </w:rPr>
        <w:t xml:space="preserve">, C. and </w:t>
      </w:r>
      <w:r w:rsidRPr="003F2FCC">
        <w:rPr>
          <w:lang w:val="en-GB"/>
        </w:rPr>
        <w:t>Cohen-</w:t>
      </w:r>
      <w:proofErr w:type="spellStart"/>
      <w:r w:rsidRPr="003F2FCC">
        <w:rPr>
          <w:lang w:val="en-GB"/>
        </w:rPr>
        <w:t>Emerique</w:t>
      </w:r>
      <w:proofErr w:type="spellEnd"/>
      <w:r>
        <w:rPr>
          <w:lang w:val="en-GB"/>
        </w:rPr>
        <w:t>, M. (Eds.</w:t>
      </w:r>
      <w:r w:rsidRPr="003F2FCC">
        <w:rPr>
          <w:lang w:val="en-GB"/>
        </w:rPr>
        <w:t>)</w:t>
      </w:r>
      <w:r>
        <w:rPr>
          <w:lang w:val="en-GB"/>
        </w:rPr>
        <w:t>,</w:t>
      </w:r>
      <w:r w:rsidRPr="003F2FCC">
        <w:rPr>
          <w:lang w:val="en-GB"/>
        </w:rPr>
        <w:t xml:space="preserve"> </w:t>
      </w:r>
      <w:proofErr w:type="spellStart"/>
      <w:r w:rsidRPr="003F2FCC">
        <w:rPr>
          <w:lang w:val="en-GB"/>
        </w:rPr>
        <w:t>Chocs</w:t>
      </w:r>
      <w:proofErr w:type="spellEnd"/>
      <w:r w:rsidRPr="003F2FCC">
        <w:rPr>
          <w:lang w:val="en-GB"/>
        </w:rPr>
        <w:t xml:space="preserve"> des cultures: concepts et </w:t>
      </w:r>
      <w:proofErr w:type="spellStart"/>
      <w:r w:rsidRPr="003F2FCC">
        <w:rPr>
          <w:lang w:val="en-GB"/>
        </w:rPr>
        <w:t>enjeu</w:t>
      </w:r>
      <w:r w:rsidR="00DD4341">
        <w:rPr>
          <w:lang w:val="en-GB"/>
        </w:rPr>
        <w:t>x</w:t>
      </w:r>
      <w:proofErr w:type="spellEnd"/>
      <w:r w:rsidR="00DD4341">
        <w:rPr>
          <w:lang w:val="en-GB"/>
        </w:rPr>
        <w:t xml:space="preserve"> </w:t>
      </w:r>
      <w:proofErr w:type="spellStart"/>
      <w:r w:rsidR="00DD4341">
        <w:rPr>
          <w:lang w:val="en-GB"/>
        </w:rPr>
        <w:t>pratiques</w:t>
      </w:r>
      <w:proofErr w:type="spellEnd"/>
      <w:r w:rsidR="00DD4341">
        <w:rPr>
          <w:lang w:val="en-GB"/>
        </w:rPr>
        <w:t xml:space="preserve"> de </w:t>
      </w:r>
      <w:proofErr w:type="spellStart"/>
      <w:r w:rsidR="00DD4341">
        <w:rPr>
          <w:lang w:val="en-GB"/>
        </w:rPr>
        <w:t>l’interculturel</w:t>
      </w:r>
      <w:proofErr w:type="spellEnd"/>
      <w:r w:rsidR="00DD4341">
        <w:rPr>
          <w:lang w:val="en-GB"/>
        </w:rPr>
        <w:t xml:space="preserve">, </w:t>
      </w:r>
      <w:proofErr w:type="spellStart"/>
      <w:r w:rsidR="00DD4341">
        <w:rPr>
          <w:lang w:val="en-GB"/>
        </w:rPr>
        <w:t>L’Harmattan</w:t>
      </w:r>
      <w:proofErr w:type="spellEnd"/>
      <w:r w:rsidR="00DD4341">
        <w:rPr>
          <w:lang w:val="en-GB"/>
        </w:rPr>
        <w:t xml:space="preserve">, Paris, </w:t>
      </w:r>
      <w:r w:rsidR="00DD4341" w:rsidRPr="003F2FCC">
        <w:rPr>
          <w:lang w:val="en-GB"/>
        </w:rPr>
        <w:t>pp. 21-73</w:t>
      </w:r>
      <w:r w:rsidR="00DD4341">
        <w:rPr>
          <w:lang w:val="en-GB"/>
        </w:rPr>
        <w:t>.</w:t>
      </w:r>
    </w:p>
    <w:p w:rsidR="00F77082" w:rsidRDefault="00F77082" w:rsidP="00846113">
      <w:r w:rsidRPr="00CA43C1">
        <w:rPr>
          <w:lang w:val="en-GB"/>
        </w:rPr>
        <w:t>Camille</w:t>
      </w:r>
      <w:r>
        <w:t>ri</w:t>
      </w:r>
      <w:r w:rsidR="00046912">
        <w:t xml:space="preserve">, C. and </w:t>
      </w:r>
      <w:proofErr w:type="spellStart"/>
      <w:r w:rsidRPr="002B69FC">
        <w:t>M</w:t>
      </w:r>
      <w:r>
        <w:t>alewska</w:t>
      </w:r>
      <w:proofErr w:type="spellEnd"/>
      <w:r>
        <w:t>-</w:t>
      </w:r>
      <w:proofErr w:type="spellStart"/>
      <w:r>
        <w:t>Peyre</w:t>
      </w:r>
      <w:proofErr w:type="spellEnd"/>
      <w:r w:rsidRPr="002B69FC">
        <w:t>, H.</w:t>
      </w:r>
      <w:r w:rsidR="00D11533">
        <w:t>,</w:t>
      </w:r>
      <w:r w:rsidR="00046912">
        <w:t xml:space="preserve"> </w:t>
      </w:r>
      <w:r>
        <w:t>(1997)</w:t>
      </w:r>
      <w:r w:rsidRPr="002B69FC">
        <w:t xml:space="preserve">, </w:t>
      </w:r>
      <w:r w:rsidR="00046912">
        <w:t>"</w:t>
      </w:r>
      <w:proofErr w:type="spellStart"/>
      <w:r w:rsidRPr="00F159E2">
        <w:t>Sociali</w:t>
      </w:r>
      <w:r w:rsidR="00046912">
        <w:t>zation</w:t>
      </w:r>
      <w:proofErr w:type="spellEnd"/>
      <w:r w:rsidR="00046912">
        <w:t xml:space="preserve"> and </w:t>
      </w:r>
      <w:proofErr w:type="spellStart"/>
      <w:r w:rsidR="00046912">
        <w:t>Identity</w:t>
      </w:r>
      <w:proofErr w:type="spellEnd"/>
      <w:r w:rsidR="00046912">
        <w:t xml:space="preserve"> </w:t>
      </w:r>
      <w:proofErr w:type="spellStart"/>
      <w:r w:rsidR="00046912">
        <w:t>strategies</w:t>
      </w:r>
      <w:proofErr w:type="spellEnd"/>
      <w:r w:rsidR="00046912">
        <w:t>"</w:t>
      </w:r>
      <w:r w:rsidRPr="002B69FC">
        <w:rPr>
          <w:i/>
        </w:rPr>
        <w:t xml:space="preserve">, </w:t>
      </w:r>
      <w:r>
        <w:t>in Berry</w:t>
      </w:r>
      <w:r w:rsidRPr="002B69FC">
        <w:t xml:space="preserve">, J., </w:t>
      </w:r>
      <w:proofErr w:type="spellStart"/>
      <w:r w:rsidRPr="002B69FC">
        <w:t>P</w:t>
      </w:r>
      <w:r>
        <w:t>oortinga</w:t>
      </w:r>
      <w:proofErr w:type="spellEnd"/>
      <w:r>
        <w:t xml:space="preserve">, Y., </w:t>
      </w:r>
      <w:proofErr w:type="spellStart"/>
      <w:r>
        <w:t>Pandey</w:t>
      </w:r>
      <w:proofErr w:type="spellEnd"/>
      <w:r>
        <w:t xml:space="preserve">, J., </w:t>
      </w:r>
      <w:proofErr w:type="spellStart"/>
      <w:r>
        <w:t>Dasen</w:t>
      </w:r>
      <w:proofErr w:type="spellEnd"/>
      <w:r w:rsidRPr="002B69FC">
        <w:t xml:space="preserve">, P., </w:t>
      </w:r>
      <w:proofErr w:type="spellStart"/>
      <w:r w:rsidRPr="002B69FC">
        <w:t>S</w:t>
      </w:r>
      <w:r>
        <w:t>araswathi</w:t>
      </w:r>
      <w:proofErr w:type="spellEnd"/>
      <w:r w:rsidRPr="002B69FC">
        <w:t>, T., S</w:t>
      </w:r>
      <w:r>
        <w:t>egall</w:t>
      </w:r>
      <w:r w:rsidRPr="002B69FC">
        <w:t>, M.</w:t>
      </w:r>
      <w:r w:rsidR="00046912">
        <w:t xml:space="preserve"> and </w:t>
      </w:r>
      <w:proofErr w:type="spellStart"/>
      <w:r w:rsidRPr="002B69FC">
        <w:t>K</w:t>
      </w:r>
      <w:r>
        <w:t>agitcibasi</w:t>
      </w:r>
      <w:proofErr w:type="spellEnd"/>
      <w:r>
        <w:t>,</w:t>
      </w:r>
      <w:r w:rsidRPr="002B69FC">
        <w:t xml:space="preserve"> C.</w:t>
      </w:r>
      <w:r w:rsidR="000A502F">
        <w:t xml:space="preserve"> (</w:t>
      </w:r>
      <w:proofErr w:type="spellStart"/>
      <w:r w:rsidR="000A502F">
        <w:t>E</w:t>
      </w:r>
      <w:r w:rsidRPr="002B69FC">
        <w:t>ds</w:t>
      </w:r>
      <w:proofErr w:type="spellEnd"/>
      <w:r w:rsidRPr="002B69FC">
        <w:t xml:space="preserve">.), </w:t>
      </w:r>
      <w:proofErr w:type="spellStart"/>
      <w:r w:rsidRPr="002F46D7">
        <w:t>Handbook</w:t>
      </w:r>
      <w:proofErr w:type="spellEnd"/>
      <w:r w:rsidRPr="002F46D7">
        <w:t xml:space="preserve"> of </w:t>
      </w:r>
      <w:proofErr w:type="spellStart"/>
      <w:r w:rsidRPr="002F46D7">
        <w:t>CrossCultural</w:t>
      </w:r>
      <w:proofErr w:type="spellEnd"/>
      <w:r w:rsidRPr="002F46D7">
        <w:t xml:space="preserve"> </w:t>
      </w:r>
      <w:proofErr w:type="spellStart"/>
      <w:r w:rsidRPr="002F46D7">
        <w:t>Psychology</w:t>
      </w:r>
      <w:proofErr w:type="spellEnd"/>
      <w:proofErr w:type="gramStart"/>
      <w:r>
        <w:t>,</w:t>
      </w:r>
      <w:r w:rsidRPr="002B69FC">
        <w:t xml:space="preserve">  Volume</w:t>
      </w:r>
      <w:proofErr w:type="gramEnd"/>
      <w:r w:rsidRPr="002B69FC">
        <w:t xml:space="preserve"> 2 (2</w:t>
      </w:r>
      <w:r w:rsidRPr="002B69FC">
        <w:rPr>
          <w:vertAlign w:val="superscript"/>
        </w:rPr>
        <w:t>e</w:t>
      </w:r>
      <w:r w:rsidRPr="002B69FC">
        <w:t xml:space="preserve"> édition), 3 volumes, Allyn and Bacon,</w:t>
      </w:r>
      <w:r>
        <w:t xml:space="preserve"> Boston,</w:t>
      </w:r>
      <w:r w:rsidRPr="002B69FC">
        <w:t xml:space="preserve"> </w:t>
      </w:r>
      <w:r>
        <w:t>pp. 41-67.</w:t>
      </w:r>
    </w:p>
    <w:p w:rsidR="000818EE" w:rsidRDefault="00046912" w:rsidP="00846113">
      <w:proofErr w:type="spellStart"/>
      <w:r>
        <w:t>Cerdin</w:t>
      </w:r>
      <w:proofErr w:type="spellEnd"/>
      <w:r>
        <w:t>, J.</w:t>
      </w:r>
      <w:r w:rsidR="00C46663">
        <w:t>-</w:t>
      </w:r>
      <w:r>
        <w:t>L. (1998), "</w:t>
      </w:r>
      <w:r w:rsidR="000818EE" w:rsidRPr="006E0F9D">
        <w:t>L’adaptabilité des cadres expatriés</w:t>
      </w:r>
      <w:r>
        <w:t>"</w:t>
      </w:r>
      <w:r w:rsidR="000818EE">
        <w:t xml:space="preserve">, </w:t>
      </w:r>
      <w:r w:rsidR="000818EE" w:rsidRPr="006E0F9D">
        <w:rPr>
          <w:i/>
        </w:rPr>
        <w:t>Gestion 2000</w:t>
      </w:r>
      <w:r w:rsidR="000818EE">
        <w:t>, Septembre-Octobre, pp. 57-70.</w:t>
      </w:r>
    </w:p>
    <w:p w:rsidR="00F77082" w:rsidRPr="005C6F3E" w:rsidRDefault="00046912" w:rsidP="00846113">
      <w:proofErr w:type="spellStart"/>
      <w:r>
        <w:t>Cerdin</w:t>
      </w:r>
      <w:proofErr w:type="spellEnd"/>
      <w:r>
        <w:t>, J.</w:t>
      </w:r>
      <w:r w:rsidR="00C46663">
        <w:t>-</w:t>
      </w:r>
      <w:r>
        <w:t>L. and</w:t>
      </w:r>
      <w:r w:rsidR="00F77082" w:rsidRPr="005C6F3E">
        <w:t xml:space="preserve"> </w:t>
      </w:r>
      <w:proofErr w:type="spellStart"/>
      <w:r w:rsidR="00F77082" w:rsidRPr="005C6F3E">
        <w:t>Dubouloy</w:t>
      </w:r>
      <w:proofErr w:type="spellEnd"/>
      <w:r w:rsidR="00F77082" w:rsidRPr="005C6F3E">
        <w:t>, M. (2004), "</w:t>
      </w:r>
      <w:r w:rsidR="00F77082" w:rsidRPr="009E01E2">
        <w:t xml:space="preserve">Expatriation as a maturation </w:t>
      </w:r>
      <w:proofErr w:type="spellStart"/>
      <w:r w:rsidR="00F77082" w:rsidRPr="009E01E2">
        <w:t>opportunity</w:t>
      </w:r>
      <w:proofErr w:type="spellEnd"/>
      <w:r w:rsidR="00F77082" w:rsidRPr="005C6F3E">
        <w:t xml:space="preserve">: A </w:t>
      </w:r>
      <w:proofErr w:type="spellStart"/>
      <w:r w:rsidR="00F77082" w:rsidRPr="005C6F3E">
        <w:t>psychoanalytical</w:t>
      </w:r>
      <w:proofErr w:type="spellEnd"/>
      <w:r w:rsidR="00F77082" w:rsidRPr="005C6F3E">
        <w:t xml:space="preserve"> </w:t>
      </w:r>
      <w:proofErr w:type="spellStart"/>
      <w:r w:rsidR="00F77082" w:rsidRPr="005C6F3E">
        <w:t>approach</w:t>
      </w:r>
      <w:proofErr w:type="spellEnd"/>
      <w:r w:rsidR="00F77082" w:rsidRPr="005C6F3E">
        <w:t xml:space="preserve"> </w:t>
      </w:r>
      <w:proofErr w:type="spellStart"/>
      <w:r w:rsidR="00F77082" w:rsidRPr="005C6F3E">
        <w:t>based</w:t>
      </w:r>
      <w:proofErr w:type="spellEnd"/>
      <w:r w:rsidR="00F77082" w:rsidRPr="005C6F3E">
        <w:t xml:space="preserve"> on "</w:t>
      </w:r>
      <w:r w:rsidR="00F77082" w:rsidRPr="009E01E2">
        <w:t xml:space="preserve">copy and </w:t>
      </w:r>
      <w:proofErr w:type="spellStart"/>
      <w:r w:rsidR="00F77082" w:rsidRPr="009E01E2">
        <w:t>paste</w:t>
      </w:r>
      <w:proofErr w:type="spellEnd"/>
      <w:r w:rsidR="00F77082">
        <w:t>"</w:t>
      </w:r>
      <w:r w:rsidR="00F77082" w:rsidRPr="009E01E2">
        <w:t>,</w:t>
      </w:r>
      <w:r w:rsidR="00F77082" w:rsidRPr="005C6F3E">
        <w:t xml:space="preserve"> </w:t>
      </w:r>
      <w:proofErr w:type="spellStart"/>
      <w:r w:rsidR="00F77082" w:rsidRPr="005C6F3E">
        <w:t>Human</w:t>
      </w:r>
      <w:proofErr w:type="spellEnd"/>
      <w:r w:rsidR="00F77082" w:rsidRPr="005C6F3E">
        <w:t xml:space="preserve"> relations, Vol. 57, No.</w:t>
      </w:r>
      <w:r w:rsidR="00C46663">
        <w:t xml:space="preserve"> </w:t>
      </w:r>
      <w:r w:rsidR="00F77082" w:rsidRPr="005C6F3E">
        <w:t>8, pp. 957-981.</w:t>
      </w:r>
    </w:p>
    <w:p w:rsidR="00E904BB" w:rsidRPr="00D62B85" w:rsidRDefault="00046912" w:rsidP="00846113">
      <w:proofErr w:type="spellStart"/>
      <w:r>
        <w:t>Charmillot</w:t>
      </w:r>
      <w:proofErr w:type="spellEnd"/>
      <w:r>
        <w:t>, M. and</w:t>
      </w:r>
      <w:r w:rsidR="00E904BB" w:rsidRPr="00E904BB">
        <w:t xml:space="preserve"> </w:t>
      </w:r>
      <w:proofErr w:type="spellStart"/>
      <w:r w:rsidR="00E904BB" w:rsidRPr="00E904BB">
        <w:t>Seferdjeli</w:t>
      </w:r>
      <w:proofErr w:type="spellEnd"/>
      <w:r w:rsidR="00E904BB" w:rsidRPr="00E904BB">
        <w:t xml:space="preserve">, L. (2002). </w:t>
      </w:r>
      <w:r>
        <w:t>"</w:t>
      </w:r>
      <w:r w:rsidR="00E904BB" w:rsidRPr="00E904BB">
        <w:t xml:space="preserve">Démarches compréhensives: la place du terrain dans la construction </w:t>
      </w:r>
      <w:r w:rsidR="00E904BB">
        <w:t>de l’objet</w:t>
      </w:r>
      <w:r w:rsidR="00D62B85">
        <w:t xml:space="preserve">", in </w:t>
      </w:r>
      <w:proofErr w:type="spellStart"/>
      <w:r w:rsidR="00E904BB">
        <w:t>Leutenegger</w:t>
      </w:r>
      <w:proofErr w:type="spellEnd"/>
      <w:r w:rsidR="00D62B85">
        <w:t xml:space="preserve">, F. and </w:t>
      </w:r>
      <w:r w:rsidR="00E904BB">
        <w:t>Saada-Robert</w:t>
      </w:r>
      <w:r w:rsidR="00D62B85">
        <w:t>, M.</w:t>
      </w:r>
      <w:r w:rsidR="00E904BB">
        <w:t xml:space="preserve"> (</w:t>
      </w:r>
      <w:proofErr w:type="spellStart"/>
      <w:r w:rsidR="00E904BB">
        <w:t>E</w:t>
      </w:r>
      <w:r w:rsidR="00E904BB" w:rsidRPr="00E904BB">
        <w:t>ds</w:t>
      </w:r>
      <w:proofErr w:type="spellEnd"/>
      <w:r w:rsidR="00E31182">
        <w:t>.</w:t>
      </w:r>
      <w:r w:rsidR="00E904BB" w:rsidRPr="00E904BB">
        <w:t>), Expliquer et comprendre en sciences de l’éducation</w:t>
      </w:r>
      <w:r w:rsidR="00E904BB">
        <w:t xml:space="preserve">, </w:t>
      </w:r>
      <w:r w:rsidR="00E31182">
        <w:t>De Boeck: Bruxelles, pp. 187-204.</w:t>
      </w:r>
    </w:p>
    <w:p w:rsidR="007D09B0" w:rsidRPr="007D09B0" w:rsidRDefault="007D09B0" w:rsidP="00846113">
      <w:proofErr w:type="spellStart"/>
      <w:r>
        <w:lastRenderedPageBreak/>
        <w:t>Clanet</w:t>
      </w:r>
      <w:proofErr w:type="spellEnd"/>
      <w:r>
        <w:t>, C. (1990/1993),</w:t>
      </w:r>
      <w:r w:rsidRPr="007D09B0">
        <w:t xml:space="preserve"> </w:t>
      </w:r>
      <w:r>
        <w:t>"</w:t>
      </w:r>
      <w:r w:rsidRPr="007D09B0">
        <w:t xml:space="preserve">L’interculturel. Introduction aux approches interculturelles en </w:t>
      </w:r>
      <w:proofErr w:type="spellStart"/>
      <w:r w:rsidRPr="007D09B0">
        <w:t>education</w:t>
      </w:r>
      <w:proofErr w:type="spellEnd"/>
      <w:r w:rsidRPr="007D09B0">
        <w:t xml:space="preserve"> et en sciences humaines</w:t>
      </w:r>
      <w:r>
        <w:t xml:space="preserve">", </w:t>
      </w:r>
      <w:r w:rsidRPr="007D09B0">
        <w:t>P</w:t>
      </w:r>
      <w:r>
        <w:t xml:space="preserve">resses Universitaires du Mirail, </w:t>
      </w:r>
      <w:r w:rsidRPr="007D09B0">
        <w:t>Toulouse</w:t>
      </w:r>
      <w:r>
        <w:t>.</w:t>
      </w:r>
    </w:p>
    <w:p w:rsidR="004114BD" w:rsidRPr="00D62B85" w:rsidRDefault="00D62B85" w:rsidP="00846113">
      <w:pPr>
        <w:rPr>
          <w:lang w:val="en-US"/>
        </w:rPr>
      </w:pPr>
      <w:r>
        <w:rPr>
          <w:lang w:val="en-US"/>
        </w:rPr>
        <w:t>Cole, M. (1996),</w:t>
      </w:r>
      <w:r w:rsidR="004114BD" w:rsidRPr="004114BD">
        <w:rPr>
          <w:lang w:val="en-US"/>
        </w:rPr>
        <w:t xml:space="preserve"> </w:t>
      </w:r>
      <w:r>
        <w:rPr>
          <w:lang w:val="en-US"/>
        </w:rPr>
        <w:t>"</w:t>
      </w:r>
      <w:r w:rsidR="004114BD" w:rsidRPr="00D62B85">
        <w:rPr>
          <w:lang w:val="en-US"/>
        </w:rPr>
        <w:t>Cultural psychology: a once and future discipline</w:t>
      </w:r>
      <w:r>
        <w:rPr>
          <w:lang w:val="en-US"/>
        </w:rPr>
        <w:t xml:space="preserve">", Harvard University Press, </w:t>
      </w:r>
      <w:r w:rsidRPr="00D62B85">
        <w:rPr>
          <w:lang w:val="en-US"/>
        </w:rPr>
        <w:t>Cambridge, MA</w:t>
      </w:r>
      <w:r>
        <w:rPr>
          <w:lang w:val="en-US"/>
        </w:rPr>
        <w:t>.</w:t>
      </w:r>
    </w:p>
    <w:p w:rsidR="006E13A1" w:rsidRPr="00D62B85" w:rsidRDefault="00D62B85" w:rsidP="00D62B85">
      <w:pPr>
        <w:rPr>
          <w:lang w:val="en-US"/>
        </w:rPr>
      </w:pPr>
      <w:proofErr w:type="gramStart"/>
      <w:r w:rsidRPr="00D62B85">
        <w:rPr>
          <w:lang w:val="en-US"/>
        </w:rPr>
        <w:t>Devereux, G. (1980),</w:t>
      </w:r>
      <w:r w:rsidR="006E13A1" w:rsidRPr="00D62B85">
        <w:rPr>
          <w:lang w:val="en-US"/>
        </w:rPr>
        <w:t xml:space="preserve"> </w:t>
      </w:r>
      <w:r w:rsidRPr="00D62B85">
        <w:rPr>
          <w:lang w:val="en-US"/>
        </w:rPr>
        <w:t>"</w:t>
      </w:r>
      <w:r w:rsidR="006E13A1" w:rsidRPr="00D62B85">
        <w:rPr>
          <w:lang w:val="en-US"/>
        </w:rPr>
        <w:t xml:space="preserve">De </w:t>
      </w:r>
      <w:proofErr w:type="spellStart"/>
      <w:r w:rsidR="006E13A1" w:rsidRPr="00D62B85">
        <w:rPr>
          <w:lang w:val="en-US"/>
        </w:rPr>
        <w:t>l’angoisse</w:t>
      </w:r>
      <w:proofErr w:type="spellEnd"/>
      <w:r w:rsidR="006E13A1" w:rsidRPr="00D62B85">
        <w:rPr>
          <w:lang w:val="en-US"/>
        </w:rPr>
        <w:t xml:space="preserve"> à la </w:t>
      </w:r>
      <w:proofErr w:type="spellStart"/>
      <w:r w:rsidR="006E13A1" w:rsidRPr="00D62B85">
        <w:rPr>
          <w:lang w:val="en-US"/>
        </w:rPr>
        <w:t>méthode</w:t>
      </w:r>
      <w:proofErr w:type="spellEnd"/>
      <w:r w:rsidR="006E13A1" w:rsidRPr="00D62B85">
        <w:rPr>
          <w:lang w:val="en-US"/>
        </w:rPr>
        <w:t xml:space="preserve"> dans les sciences du </w:t>
      </w:r>
      <w:proofErr w:type="spellStart"/>
      <w:r w:rsidR="006E13A1" w:rsidRPr="00D62B85">
        <w:rPr>
          <w:lang w:val="en-US"/>
        </w:rPr>
        <w:t>comportement</w:t>
      </w:r>
      <w:proofErr w:type="spellEnd"/>
      <w:r w:rsidRPr="00D62B85">
        <w:rPr>
          <w:lang w:val="en-US"/>
        </w:rPr>
        <w:t>"</w:t>
      </w:r>
      <w:r w:rsidR="006E13A1" w:rsidRPr="00D62B85">
        <w:rPr>
          <w:lang w:val="en-US"/>
        </w:rPr>
        <w:t>, Flammarion</w:t>
      </w:r>
      <w:r w:rsidRPr="00D62B85">
        <w:rPr>
          <w:lang w:val="en-US"/>
        </w:rPr>
        <w:t>, Paris.</w:t>
      </w:r>
      <w:proofErr w:type="gramEnd"/>
    </w:p>
    <w:p w:rsidR="00114639" w:rsidRDefault="00114639" w:rsidP="00846113">
      <w:r>
        <w:t>Erikson, E. (1972),</w:t>
      </w:r>
      <w:r w:rsidRPr="00114639">
        <w:t xml:space="preserve"> </w:t>
      </w:r>
      <w:r>
        <w:t>"</w:t>
      </w:r>
      <w:r w:rsidRPr="00114639">
        <w:t>Adolescence et crise. La quête de l’identité</w:t>
      </w:r>
      <w:r>
        <w:t xml:space="preserve">", </w:t>
      </w:r>
      <w:proofErr w:type="spellStart"/>
      <w:r>
        <w:t>Flamarion</w:t>
      </w:r>
      <w:proofErr w:type="spellEnd"/>
      <w:r>
        <w:t>, Paris.</w:t>
      </w:r>
    </w:p>
    <w:p w:rsidR="00F77082" w:rsidRDefault="00F77082" w:rsidP="00846113">
      <w:pPr>
        <w:rPr>
          <w:lang w:val="en-US"/>
        </w:rPr>
      </w:pPr>
      <w:r w:rsidRPr="005E5792">
        <w:t>F</w:t>
      </w:r>
      <w:r>
        <w:t>ernandez</w:t>
      </w:r>
      <w:r w:rsidRPr="005E5792">
        <w:t>,</w:t>
      </w:r>
      <w:r>
        <w:t xml:space="preserve"> B. (2002), </w:t>
      </w:r>
      <w:r w:rsidR="00D62B85">
        <w:t>"</w:t>
      </w:r>
      <w:r w:rsidRPr="005E5792">
        <w:t>Identité nomade</w:t>
      </w:r>
      <w:r w:rsidR="00D62B85">
        <w:t>"</w:t>
      </w:r>
      <w:r>
        <w:t xml:space="preserve">, </w:t>
      </w:r>
      <w:proofErr w:type="spellStart"/>
      <w:r>
        <w:t>Economica</w:t>
      </w:r>
      <w:proofErr w:type="spellEnd"/>
      <w:r>
        <w:t>, Paris.</w:t>
      </w:r>
    </w:p>
    <w:p w:rsidR="00F77082" w:rsidRPr="00F77082" w:rsidRDefault="00D62B85" w:rsidP="00846113">
      <w:r>
        <w:t>Glaser, B.</w:t>
      </w:r>
      <w:r w:rsidR="00E31182">
        <w:t xml:space="preserve"> </w:t>
      </w:r>
      <w:r>
        <w:t>G. and</w:t>
      </w:r>
      <w:r w:rsidR="00F77082" w:rsidRPr="005C6F3E">
        <w:t xml:space="preserve"> Strauss, A.</w:t>
      </w:r>
      <w:r w:rsidR="00E31182">
        <w:t xml:space="preserve"> </w:t>
      </w:r>
      <w:r w:rsidR="00F77082" w:rsidRPr="005C6F3E">
        <w:t>A.</w:t>
      </w:r>
      <w:r>
        <w:t xml:space="preserve"> </w:t>
      </w:r>
      <w:r w:rsidR="00F77082" w:rsidRPr="005C6F3E">
        <w:t>(</w:t>
      </w:r>
      <w:r w:rsidR="004D48FF">
        <w:t>1967/</w:t>
      </w:r>
      <w:r w:rsidR="00F77082" w:rsidRPr="005C6F3E">
        <w:t xml:space="preserve">2010), </w:t>
      </w:r>
      <w:r>
        <w:t>"</w:t>
      </w:r>
      <w:r w:rsidR="00F77082" w:rsidRPr="005C6F3E">
        <w:t>La découverte de la théorie ancrée</w:t>
      </w:r>
      <w:r>
        <w:t>"</w:t>
      </w:r>
      <w:r w:rsidR="00F77082" w:rsidRPr="005C6F3E">
        <w:t>, tra</w:t>
      </w:r>
      <w:r w:rsidR="004D48FF">
        <w:t>duction française</w:t>
      </w:r>
      <w:r w:rsidR="00F77082" w:rsidRPr="005C6F3E">
        <w:t>, Armand Colin, Paris.</w:t>
      </w:r>
    </w:p>
    <w:p w:rsidR="00E31182" w:rsidRPr="00E31182" w:rsidRDefault="00E31182" w:rsidP="00846113">
      <w:proofErr w:type="spellStart"/>
      <w:r>
        <w:t>Gyger</w:t>
      </w:r>
      <w:proofErr w:type="spellEnd"/>
      <w:r>
        <w:t xml:space="preserve"> </w:t>
      </w:r>
      <w:proofErr w:type="spellStart"/>
      <w:r>
        <w:t>Gaspoz</w:t>
      </w:r>
      <w:proofErr w:type="spellEnd"/>
      <w:r>
        <w:t>, D. (</w:t>
      </w:r>
      <w:proofErr w:type="spellStart"/>
      <w:r>
        <w:t>forthcoming</w:t>
      </w:r>
      <w:proofErr w:type="spellEnd"/>
      <w:r>
        <w:t>),</w:t>
      </w:r>
      <w:r w:rsidRPr="00E31182">
        <w:t xml:space="preserve"> </w:t>
      </w:r>
      <w:r>
        <w:t>"Une jeunesse au souffle de la mobilité internationale répétée. Etude exploratoire et descriptive sur l'impact de l'itinérance géographique sur le développement à l'adolescence"</w:t>
      </w:r>
      <w:r w:rsidRPr="00E31182">
        <w:t>, Thèse d</w:t>
      </w:r>
      <w:r>
        <w:t>e doctorat en sciences sociales</w:t>
      </w:r>
      <w:r w:rsidRPr="00E31182">
        <w:t xml:space="preserve">, Institut de psychologie et éducation, </w:t>
      </w:r>
      <w:r>
        <w:t>Neuchâtel.</w:t>
      </w:r>
    </w:p>
    <w:p w:rsidR="002716D4" w:rsidRPr="00E904BB" w:rsidRDefault="00E904BB" w:rsidP="00846113">
      <w:pPr>
        <w:rPr>
          <w:lang w:val="en-US"/>
        </w:rPr>
      </w:pPr>
      <w:proofErr w:type="spellStart"/>
      <w:r>
        <w:rPr>
          <w:lang w:val="en-US"/>
        </w:rPr>
        <w:t>Hermans</w:t>
      </w:r>
      <w:proofErr w:type="spellEnd"/>
      <w:r>
        <w:rPr>
          <w:lang w:val="en-US"/>
        </w:rPr>
        <w:t xml:space="preserve">, H. (2001), </w:t>
      </w:r>
      <w:r w:rsidR="00D62B85">
        <w:rPr>
          <w:lang w:val="en-US"/>
        </w:rPr>
        <w:t>"</w:t>
      </w:r>
      <w:r w:rsidR="002716D4">
        <w:rPr>
          <w:lang w:val="en-US"/>
        </w:rPr>
        <w:t>Mixing and moving cul</w:t>
      </w:r>
      <w:r>
        <w:rPr>
          <w:lang w:val="en-US"/>
        </w:rPr>
        <w:t>tures require a dialogical self</w:t>
      </w:r>
      <w:r w:rsidRPr="00E904BB">
        <w:rPr>
          <w:lang w:val="en-US"/>
        </w:rPr>
        <w:t>,</w:t>
      </w:r>
      <w:r w:rsidR="002716D4" w:rsidRPr="00E904BB">
        <w:rPr>
          <w:lang w:val="en-US"/>
        </w:rPr>
        <w:t xml:space="preserve"> Human development</w:t>
      </w:r>
      <w:r w:rsidR="00D62B85">
        <w:rPr>
          <w:lang w:val="en-US"/>
        </w:rPr>
        <w:t>"</w:t>
      </w:r>
      <w:r w:rsidR="002716D4" w:rsidRPr="00E904BB">
        <w:rPr>
          <w:lang w:val="en-US"/>
        </w:rPr>
        <w:t xml:space="preserve">, </w:t>
      </w:r>
      <w:r w:rsidR="004D48FF">
        <w:rPr>
          <w:lang w:val="en-US"/>
        </w:rPr>
        <w:t>Vol.</w:t>
      </w:r>
      <w:r>
        <w:rPr>
          <w:lang w:val="en-US"/>
        </w:rPr>
        <w:t xml:space="preserve"> </w:t>
      </w:r>
      <w:r w:rsidR="002716D4" w:rsidRPr="00E904BB">
        <w:rPr>
          <w:lang w:val="en-US"/>
        </w:rPr>
        <w:t>44,</w:t>
      </w:r>
      <w:r w:rsidR="002716D4">
        <w:rPr>
          <w:lang w:val="en-US"/>
        </w:rPr>
        <w:t xml:space="preserve"> </w:t>
      </w:r>
      <w:r w:rsidR="004D48FF">
        <w:rPr>
          <w:lang w:val="en-US"/>
        </w:rPr>
        <w:t xml:space="preserve">No. 1, </w:t>
      </w:r>
      <w:r>
        <w:rPr>
          <w:lang w:val="en-US"/>
        </w:rPr>
        <w:t xml:space="preserve">pp. </w:t>
      </w:r>
      <w:r w:rsidR="002716D4">
        <w:rPr>
          <w:lang w:val="en-US"/>
        </w:rPr>
        <w:t>24-28.</w:t>
      </w:r>
    </w:p>
    <w:p w:rsidR="00F77082" w:rsidRDefault="00D62B85" w:rsidP="00846113">
      <w:proofErr w:type="spellStart"/>
      <w:r>
        <w:t>Hofstede</w:t>
      </w:r>
      <w:proofErr w:type="spellEnd"/>
      <w:r>
        <w:t>, G. (1980), "</w:t>
      </w:r>
      <w:proofErr w:type="spellStart"/>
      <w:r>
        <w:t>Culture’s</w:t>
      </w:r>
      <w:proofErr w:type="spellEnd"/>
      <w:r>
        <w:t xml:space="preserve"> </w:t>
      </w:r>
      <w:proofErr w:type="spellStart"/>
      <w:r>
        <w:t>consequences</w:t>
      </w:r>
      <w:proofErr w:type="spellEnd"/>
      <w:r w:rsidR="00590644" w:rsidRPr="00590644">
        <w:t xml:space="preserve">: International </w:t>
      </w:r>
      <w:proofErr w:type="spellStart"/>
      <w:r w:rsidR="00590644" w:rsidRPr="00590644">
        <w:t>differences</w:t>
      </w:r>
      <w:proofErr w:type="spellEnd"/>
      <w:r w:rsidR="00590644" w:rsidRPr="00590644">
        <w:t xml:space="preserve"> in </w:t>
      </w:r>
      <w:proofErr w:type="spellStart"/>
      <w:r w:rsidR="00590644" w:rsidRPr="00590644">
        <w:t>work</w:t>
      </w:r>
      <w:proofErr w:type="spellEnd"/>
      <w:r w:rsidR="00590644" w:rsidRPr="00590644">
        <w:t xml:space="preserve"> </w:t>
      </w:r>
      <w:proofErr w:type="spellStart"/>
      <w:r w:rsidR="00590644" w:rsidRPr="00590644">
        <w:t>related</w:t>
      </w:r>
      <w:proofErr w:type="spellEnd"/>
      <w:r w:rsidR="00590644" w:rsidRPr="00590644">
        <w:t xml:space="preserve"> values</w:t>
      </w:r>
      <w:r>
        <w:t>"</w:t>
      </w:r>
      <w:r w:rsidR="00590644" w:rsidRPr="00590644">
        <w:t xml:space="preserve">, Sage publications, Newbury Park, </w:t>
      </w:r>
      <w:proofErr w:type="spellStart"/>
      <w:r w:rsidR="00590644" w:rsidRPr="00590644">
        <w:t>California</w:t>
      </w:r>
      <w:proofErr w:type="spellEnd"/>
      <w:r w:rsidR="00590644">
        <w:t>.</w:t>
      </w:r>
    </w:p>
    <w:p w:rsidR="00BE4228" w:rsidRPr="00D62B85" w:rsidRDefault="00BE4228" w:rsidP="00D62B85">
      <w:r w:rsidRPr="00D62B85">
        <w:t xml:space="preserve">Holland, R. (1999), </w:t>
      </w:r>
      <w:r w:rsidR="00D62B85" w:rsidRPr="00D62B85">
        <w:t>"</w:t>
      </w:r>
      <w:proofErr w:type="spellStart"/>
      <w:r w:rsidRPr="00D62B85">
        <w:t>Reflexivity</w:t>
      </w:r>
      <w:proofErr w:type="spellEnd"/>
      <w:r w:rsidRPr="00D62B85">
        <w:t xml:space="preserve">, </w:t>
      </w:r>
      <w:proofErr w:type="spellStart"/>
      <w:r w:rsidRPr="00D62B85">
        <w:t>Human</w:t>
      </w:r>
      <w:proofErr w:type="spellEnd"/>
      <w:r w:rsidRPr="00D62B85">
        <w:t xml:space="preserve"> Relations</w:t>
      </w:r>
      <w:r w:rsidR="00D62B85" w:rsidRPr="00D62B85">
        <w:t>", Vol.</w:t>
      </w:r>
      <w:r w:rsidR="00E31182">
        <w:t xml:space="preserve"> </w:t>
      </w:r>
      <w:r w:rsidR="00D62B85" w:rsidRPr="00D62B85">
        <w:t xml:space="preserve">52, No. </w:t>
      </w:r>
      <w:r w:rsidRPr="00D62B85">
        <w:t>4, pp.</w:t>
      </w:r>
      <w:r w:rsidR="00E31182">
        <w:t xml:space="preserve"> </w:t>
      </w:r>
      <w:r w:rsidRPr="00D62B85">
        <w:t>463-484</w:t>
      </w:r>
      <w:r w:rsidR="00D62B85" w:rsidRPr="00D62B85">
        <w:t>.</w:t>
      </w:r>
    </w:p>
    <w:p w:rsidR="00F77082" w:rsidRDefault="00F77082" w:rsidP="00846113">
      <w:r w:rsidRPr="005C6F3E">
        <w:t>Joly, A. (1990), "Etre cadre à l</w:t>
      </w:r>
      <w:r w:rsidR="00D62B85">
        <w:t xml:space="preserve">’étranger", in </w:t>
      </w:r>
      <w:proofErr w:type="spellStart"/>
      <w:r w:rsidR="00D62B85">
        <w:t>Chanlat</w:t>
      </w:r>
      <w:proofErr w:type="spellEnd"/>
      <w:r w:rsidR="00D62B85">
        <w:t>, J.F. (Ed.</w:t>
      </w:r>
      <w:r w:rsidRPr="005C6F3E">
        <w:t xml:space="preserve">), L’individu dans l’organisation, les dimensions oubliées, Les Presses de l’Université de Laval Editions </w:t>
      </w:r>
      <w:proofErr w:type="spellStart"/>
      <w:r w:rsidRPr="005C6F3E">
        <w:t>Eska</w:t>
      </w:r>
      <w:proofErr w:type="spellEnd"/>
      <w:r w:rsidRPr="005C6F3E">
        <w:t>, Québec, O</w:t>
      </w:r>
      <w:r w:rsidR="00D62B85">
        <w:t>ttawa</w:t>
      </w:r>
      <w:r w:rsidRPr="005C6F3E">
        <w:t>, pp. 467-506.</w:t>
      </w:r>
    </w:p>
    <w:p w:rsidR="00F77082" w:rsidRDefault="00F77082" w:rsidP="00846113">
      <w:proofErr w:type="spellStart"/>
      <w:r>
        <w:lastRenderedPageBreak/>
        <w:t>Kohonen</w:t>
      </w:r>
      <w:proofErr w:type="spellEnd"/>
      <w:r>
        <w:t xml:space="preserve">, E. (2004), </w:t>
      </w:r>
      <w:r w:rsidR="00D62B85">
        <w:t>"</w:t>
      </w:r>
      <w:r w:rsidRPr="00F77082">
        <w:t xml:space="preserve">Learning </w:t>
      </w:r>
      <w:proofErr w:type="spellStart"/>
      <w:r w:rsidRPr="00F77082">
        <w:t>through</w:t>
      </w:r>
      <w:proofErr w:type="spellEnd"/>
      <w:r w:rsidRPr="00F77082">
        <w:t xml:space="preserve"> Narratives About the Impact of Interna</w:t>
      </w:r>
      <w:r w:rsidR="00D62B85">
        <w:t xml:space="preserve">tional </w:t>
      </w:r>
      <w:proofErr w:type="spellStart"/>
      <w:r w:rsidR="00D62B85">
        <w:t>Assignments</w:t>
      </w:r>
      <w:proofErr w:type="spellEnd"/>
      <w:r w:rsidR="00D62B85">
        <w:t xml:space="preserve"> on </w:t>
      </w:r>
      <w:proofErr w:type="spellStart"/>
      <w:r w:rsidR="00D62B85">
        <w:t>Identity</w:t>
      </w:r>
      <w:proofErr w:type="spellEnd"/>
      <w:r w:rsidR="00D62B85">
        <w:t>",</w:t>
      </w:r>
      <w:r w:rsidRPr="00F77082">
        <w:t> </w:t>
      </w:r>
      <w:r>
        <w:t xml:space="preserve">International </w:t>
      </w:r>
      <w:proofErr w:type="spellStart"/>
      <w:r>
        <w:t>Studies</w:t>
      </w:r>
      <w:proofErr w:type="spellEnd"/>
      <w:r>
        <w:t xml:space="preserve"> of Management and </w:t>
      </w:r>
      <w:proofErr w:type="spellStart"/>
      <w:r>
        <w:t>organization</w:t>
      </w:r>
      <w:proofErr w:type="spellEnd"/>
      <w:r>
        <w:t xml:space="preserve">, </w:t>
      </w:r>
      <w:r w:rsidR="00D62B85">
        <w:t xml:space="preserve">Vol. 34, No.2, </w:t>
      </w:r>
      <w:r>
        <w:t>pp.27-45.</w:t>
      </w:r>
    </w:p>
    <w:p w:rsidR="00F77082" w:rsidRDefault="004D48FF" w:rsidP="00846113">
      <w:pPr>
        <w:rPr>
          <w:lang w:eastAsia="fr-FR"/>
        </w:rPr>
      </w:pPr>
      <w:proofErr w:type="spellStart"/>
      <w:r>
        <w:rPr>
          <w:lang w:eastAsia="fr-FR"/>
        </w:rPr>
        <w:t>Lam</w:t>
      </w:r>
      <w:proofErr w:type="spellEnd"/>
      <w:r>
        <w:rPr>
          <w:lang w:eastAsia="fr-FR"/>
        </w:rPr>
        <w:t xml:space="preserve">, H. and </w:t>
      </w:r>
      <w:proofErr w:type="spellStart"/>
      <w:r>
        <w:rPr>
          <w:lang w:eastAsia="fr-FR"/>
        </w:rPr>
        <w:t>Selmer</w:t>
      </w:r>
      <w:proofErr w:type="spellEnd"/>
      <w:r>
        <w:rPr>
          <w:lang w:eastAsia="fr-FR"/>
        </w:rPr>
        <w:t xml:space="preserve">, J. </w:t>
      </w:r>
      <w:r w:rsidR="00F77082">
        <w:rPr>
          <w:lang w:eastAsia="fr-FR"/>
        </w:rPr>
        <w:t xml:space="preserve">(2004), </w:t>
      </w:r>
      <w:r w:rsidR="00F77082" w:rsidRPr="000C6C41">
        <w:rPr>
          <w:lang w:val="en-US"/>
        </w:rPr>
        <w:t>"</w:t>
      </w:r>
      <w:r w:rsidR="00F77082">
        <w:rPr>
          <w:lang w:eastAsia="fr-FR"/>
        </w:rPr>
        <w:t xml:space="preserve">Are former </w:t>
      </w:r>
      <w:r w:rsidR="00F77082" w:rsidRPr="000C6C41">
        <w:rPr>
          <w:lang w:val="en-US"/>
        </w:rPr>
        <w:t>"</w:t>
      </w:r>
      <w:proofErr w:type="spellStart"/>
      <w:r w:rsidR="00F77082">
        <w:rPr>
          <w:lang w:eastAsia="fr-FR"/>
        </w:rPr>
        <w:t>third</w:t>
      </w:r>
      <w:proofErr w:type="spellEnd"/>
      <w:r w:rsidR="00F77082">
        <w:rPr>
          <w:lang w:eastAsia="fr-FR"/>
        </w:rPr>
        <w:t xml:space="preserve"> culture kids</w:t>
      </w:r>
      <w:r w:rsidR="00F77082" w:rsidRPr="000C6C41">
        <w:rPr>
          <w:lang w:val="en-US"/>
        </w:rPr>
        <w:t>"</w:t>
      </w:r>
      <w:r w:rsidR="00F77082">
        <w:rPr>
          <w:lang w:eastAsia="fr-FR"/>
        </w:rPr>
        <w:t xml:space="preserve"> the </w:t>
      </w:r>
      <w:proofErr w:type="spellStart"/>
      <w:r w:rsidR="00F77082">
        <w:rPr>
          <w:lang w:eastAsia="fr-FR"/>
        </w:rPr>
        <w:t>ideal</w:t>
      </w:r>
      <w:proofErr w:type="spellEnd"/>
      <w:r w:rsidR="00F77082">
        <w:rPr>
          <w:lang w:eastAsia="fr-FR"/>
        </w:rPr>
        <w:t xml:space="preserve"> business </w:t>
      </w:r>
      <w:proofErr w:type="spellStart"/>
      <w:r w:rsidR="00F77082">
        <w:rPr>
          <w:lang w:eastAsia="fr-FR"/>
        </w:rPr>
        <w:t>expatriates</w:t>
      </w:r>
      <w:proofErr w:type="spellEnd"/>
      <w:r w:rsidR="00F77082">
        <w:rPr>
          <w:lang w:eastAsia="fr-FR"/>
        </w:rPr>
        <w:t>?</w:t>
      </w:r>
      <w:r w:rsidR="00F77082" w:rsidRPr="000C6C41">
        <w:rPr>
          <w:lang w:val="en-US"/>
        </w:rPr>
        <w:t>"</w:t>
      </w:r>
      <w:r w:rsidR="00F77082">
        <w:rPr>
          <w:lang w:eastAsia="fr-FR"/>
        </w:rPr>
        <w:t xml:space="preserve">, </w:t>
      </w:r>
      <w:proofErr w:type="spellStart"/>
      <w:r w:rsidR="00F77082">
        <w:rPr>
          <w:lang w:eastAsia="fr-FR"/>
        </w:rPr>
        <w:t>Career</w:t>
      </w:r>
      <w:proofErr w:type="spellEnd"/>
      <w:r w:rsidR="00F77082">
        <w:rPr>
          <w:lang w:eastAsia="fr-FR"/>
        </w:rPr>
        <w:t xml:space="preserve"> </w:t>
      </w:r>
      <w:proofErr w:type="spellStart"/>
      <w:r w:rsidR="00F77082">
        <w:rPr>
          <w:lang w:eastAsia="fr-FR"/>
        </w:rPr>
        <w:t>Development</w:t>
      </w:r>
      <w:proofErr w:type="spellEnd"/>
      <w:r w:rsidR="00F77082">
        <w:rPr>
          <w:lang w:eastAsia="fr-FR"/>
        </w:rPr>
        <w:t xml:space="preserve"> International, Vol.9, No.2, pp.109-122.</w:t>
      </w:r>
    </w:p>
    <w:p w:rsidR="00C46663" w:rsidRDefault="00C46663" w:rsidP="00846113">
      <w:pPr>
        <w:rPr>
          <w:lang w:eastAsia="fr-FR"/>
        </w:rPr>
      </w:pPr>
      <w:proofErr w:type="spellStart"/>
      <w:r>
        <w:rPr>
          <w:lang w:eastAsia="fr-FR"/>
        </w:rPr>
        <w:t>Lipiansky</w:t>
      </w:r>
      <w:proofErr w:type="spellEnd"/>
      <w:r>
        <w:rPr>
          <w:lang w:eastAsia="fr-FR"/>
        </w:rPr>
        <w:t>, E.-M.</w:t>
      </w:r>
      <w:r w:rsidRPr="00C46663">
        <w:rPr>
          <w:lang w:eastAsia="fr-FR"/>
        </w:rPr>
        <w:t xml:space="preserve"> (1993)</w:t>
      </w:r>
      <w:r>
        <w:rPr>
          <w:lang w:eastAsia="fr-FR"/>
        </w:rPr>
        <w:t>, "</w:t>
      </w:r>
      <w:r w:rsidRPr="00C46663">
        <w:rPr>
          <w:lang w:eastAsia="fr-FR"/>
        </w:rPr>
        <w:t>L’identité dans la communication</w:t>
      </w:r>
      <w:r>
        <w:rPr>
          <w:lang w:eastAsia="fr-FR"/>
        </w:rPr>
        <w:t>",</w:t>
      </w:r>
      <w:r w:rsidRPr="00C46663">
        <w:rPr>
          <w:lang w:eastAsia="fr-FR"/>
        </w:rPr>
        <w:t xml:space="preserve"> Communication et langage, </w:t>
      </w:r>
      <w:r w:rsidR="003F2FCC">
        <w:rPr>
          <w:lang w:eastAsia="fr-FR"/>
        </w:rPr>
        <w:t>Vol. 97, No. 3</w:t>
      </w:r>
      <w:r w:rsidRPr="00C46663">
        <w:rPr>
          <w:lang w:eastAsia="fr-FR"/>
        </w:rPr>
        <w:t>, p</w:t>
      </w:r>
      <w:r w:rsidR="003F2FCC">
        <w:rPr>
          <w:lang w:eastAsia="fr-FR"/>
        </w:rPr>
        <w:t>p</w:t>
      </w:r>
      <w:r w:rsidRPr="00C46663">
        <w:rPr>
          <w:lang w:eastAsia="fr-FR"/>
        </w:rPr>
        <w:t>. 31-37.</w:t>
      </w:r>
    </w:p>
    <w:p w:rsidR="00970C9D" w:rsidRDefault="004D48FF" w:rsidP="00846113">
      <w:pPr>
        <w:rPr>
          <w:lang w:eastAsia="fr-FR"/>
        </w:rPr>
      </w:pPr>
      <w:proofErr w:type="spellStart"/>
      <w:r>
        <w:rPr>
          <w:lang w:eastAsia="fr-FR"/>
        </w:rPr>
        <w:t>Lorenzi</w:t>
      </w:r>
      <w:proofErr w:type="spellEnd"/>
      <w:r>
        <w:rPr>
          <w:lang w:eastAsia="fr-FR"/>
        </w:rPr>
        <w:t>-</w:t>
      </w:r>
      <w:proofErr w:type="spellStart"/>
      <w:r>
        <w:rPr>
          <w:lang w:eastAsia="fr-FR"/>
        </w:rPr>
        <w:t>Cioldi</w:t>
      </w:r>
      <w:proofErr w:type="spellEnd"/>
      <w:r>
        <w:rPr>
          <w:lang w:eastAsia="fr-FR"/>
        </w:rPr>
        <w:t xml:space="preserve">, F. ans </w:t>
      </w:r>
      <w:proofErr w:type="spellStart"/>
      <w:r>
        <w:rPr>
          <w:lang w:eastAsia="fr-FR"/>
        </w:rPr>
        <w:t>Doise</w:t>
      </w:r>
      <w:proofErr w:type="spellEnd"/>
      <w:r>
        <w:rPr>
          <w:lang w:eastAsia="fr-FR"/>
        </w:rPr>
        <w:t>, W. (1994), "</w:t>
      </w:r>
      <w:r w:rsidR="00970C9D">
        <w:rPr>
          <w:lang w:eastAsia="fr-FR"/>
        </w:rPr>
        <w:t>Identité s</w:t>
      </w:r>
      <w:r>
        <w:rPr>
          <w:lang w:eastAsia="fr-FR"/>
        </w:rPr>
        <w:t>ociale et identité personnelle",</w:t>
      </w:r>
      <w:r w:rsidR="00970C9D">
        <w:rPr>
          <w:lang w:eastAsia="fr-FR"/>
        </w:rPr>
        <w:t xml:space="preserve"> in</w:t>
      </w:r>
      <w:r>
        <w:rPr>
          <w:lang w:eastAsia="fr-FR"/>
        </w:rPr>
        <w:t xml:space="preserve"> </w:t>
      </w:r>
      <w:proofErr w:type="spellStart"/>
      <w:r>
        <w:rPr>
          <w:lang w:eastAsia="fr-FR"/>
        </w:rPr>
        <w:t>Bourhis</w:t>
      </w:r>
      <w:proofErr w:type="spellEnd"/>
      <w:r>
        <w:rPr>
          <w:lang w:eastAsia="fr-FR"/>
        </w:rPr>
        <w:t xml:space="preserve">, R.Y. and </w:t>
      </w:r>
      <w:proofErr w:type="spellStart"/>
      <w:r>
        <w:rPr>
          <w:lang w:eastAsia="fr-FR"/>
        </w:rPr>
        <w:t>Leyens</w:t>
      </w:r>
      <w:proofErr w:type="spellEnd"/>
      <w:r>
        <w:rPr>
          <w:lang w:eastAsia="fr-FR"/>
        </w:rPr>
        <w:t>, J.P. (</w:t>
      </w:r>
      <w:proofErr w:type="spellStart"/>
      <w:r>
        <w:rPr>
          <w:lang w:eastAsia="fr-FR"/>
        </w:rPr>
        <w:t>Eds</w:t>
      </w:r>
      <w:proofErr w:type="spellEnd"/>
      <w:r>
        <w:rPr>
          <w:lang w:eastAsia="fr-FR"/>
        </w:rPr>
        <w:t>.</w:t>
      </w:r>
      <w:r w:rsidR="00970C9D">
        <w:rPr>
          <w:lang w:eastAsia="fr-FR"/>
        </w:rPr>
        <w:t xml:space="preserve">), Stéréotypes, discrimination et relations intergroupes, </w:t>
      </w:r>
      <w:proofErr w:type="spellStart"/>
      <w:r w:rsidR="00970C9D">
        <w:rPr>
          <w:lang w:eastAsia="fr-FR"/>
        </w:rPr>
        <w:t>Mardaga</w:t>
      </w:r>
      <w:proofErr w:type="spellEnd"/>
      <w:r w:rsidR="00970C9D">
        <w:rPr>
          <w:lang w:eastAsia="fr-FR"/>
        </w:rPr>
        <w:t>, Liège.</w:t>
      </w:r>
    </w:p>
    <w:p w:rsidR="00DE7409" w:rsidRPr="00DE7409" w:rsidRDefault="00B50A85" w:rsidP="00846113">
      <w:pPr>
        <w:rPr>
          <w:lang w:eastAsia="fr-FR"/>
        </w:rPr>
      </w:pPr>
      <w:proofErr w:type="spellStart"/>
      <w:r w:rsidRPr="00A20E89">
        <w:t>Mahadevan</w:t>
      </w:r>
      <w:proofErr w:type="spellEnd"/>
      <w:r w:rsidRPr="00A20E89">
        <w:t>, J. (2011),</w:t>
      </w:r>
      <w:r w:rsidR="004D48FF">
        <w:t> "</w:t>
      </w:r>
      <w:proofErr w:type="spellStart"/>
      <w:r w:rsidRPr="00A20E89">
        <w:t>Teaching</w:t>
      </w:r>
      <w:proofErr w:type="spellEnd"/>
      <w:r w:rsidRPr="00A20E89">
        <w:t xml:space="preserve"> </w:t>
      </w:r>
      <w:proofErr w:type="spellStart"/>
      <w:r w:rsidRPr="00A20E89">
        <w:t>Indian</w:t>
      </w:r>
      <w:proofErr w:type="spellEnd"/>
      <w:r w:rsidRPr="00A20E89">
        <w:t xml:space="preserve"> Culture as </w:t>
      </w:r>
      <w:proofErr w:type="spellStart"/>
      <w:r w:rsidRPr="00A20E89">
        <w:t>Organizational</w:t>
      </w:r>
      <w:proofErr w:type="spellEnd"/>
      <w:r w:rsidRPr="00A20E89">
        <w:t xml:space="preserve"> </w:t>
      </w:r>
      <w:proofErr w:type="spellStart"/>
      <w:r w:rsidRPr="00A20E89">
        <w:t>Subalterns</w:t>
      </w:r>
      <w:proofErr w:type="spellEnd"/>
      <w:r w:rsidRPr="00A20E89">
        <w:t xml:space="preserve">’ </w:t>
      </w:r>
      <w:proofErr w:type="spellStart"/>
      <w:r w:rsidRPr="00A20E89">
        <w:t>Means</w:t>
      </w:r>
      <w:proofErr w:type="spellEnd"/>
      <w:r w:rsidRPr="00A20E89">
        <w:t xml:space="preserve"> of Resistance</w:t>
      </w:r>
      <w:r w:rsidR="004D48FF">
        <w:t>"</w:t>
      </w:r>
      <w:r w:rsidRPr="00A20E89">
        <w:t xml:space="preserve">, </w:t>
      </w:r>
      <w:proofErr w:type="spellStart"/>
      <w:r w:rsidRPr="00A20E89">
        <w:t>Proceedings</w:t>
      </w:r>
      <w:proofErr w:type="spellEnd"/>
      <w:r w:rsidRPr="00A20E89">
        <w:t xml:space="preserve"> of the 7th International </w:t>
      </w:r>
      <w:proofErr w:type="spellStart"/>
      <w:r w:rsidRPr="00A20E89">
        <w:t>Critical</w:t>
      </w:r>
      <w:proofErr w:type="spellEnd"/>
      <w:r w:rsidRPr="00A20E89">
        <w:t xml:space="preserve"> Management </w:t>
      </w:r>
      <w:proofErr w:type="spellStart"/>
      <w:r w:rsidRPr="00A20E89">
        <w:t>Studies</w:t>
      </w:r>
      <w:proofErr w:type="spellEnd"/>
      <w:r w:rsidRPr="00A20E89">
        <w:t xml:space="preserve"> (CMS) </w:t>
      </w:r>
      <w:proofErr w:type="spellStart"/>
      <w:r w:rsidRPr="00A20E89">
        <w:t>Conference</w:t>
      </w:r>
      <w:proofErr w:type="spellEnd"/>
      <w:r w:rsidRPr="00A20E89">
        <w:t>, Naples,</w:t>
      </w:r>
      <w:r w:rsidR="004D48FF">
        <w:t xml:space="preserve"> July 2011.</w:t>
      </w:r>
    </w:p>
    <w:p w:rsidR="00BA4C8A" w:rsidRDefault="004D48FF" w:rsidP="00846113">
      <w:pPr>
        <w:rPr>
          <w:lang w:eastAsia="fr-FR"/>
        </w:rPr>
      </w:pPr>
      <w:r>
        <w:rPr>
          <w:lang w:eastAsia="fr-FR"/>
        </w:rPr>
        <w:t xml:space="preserve">Markus, H. and </w:t>
      </w:r>
      <w:proofErr w:type="spellStart"/>
      <w:r>
        <w:rPr>
          <w:lang w:eastAsia="fr-FR"/>
        </w:rPr>
        <w:t>Kitayama</w:t>
      </w:r>
      <w:proofErr w:type="spellEnd"/>
      <w:r>
        <w:rPr>
          <w:lang w:eastAsia="fr-FR"/>
        </w:rPr>
        <w:t>, S. (1991),</w:t>
      </w:r>
      <w:r w:rsidR="00BA4C8A">
        <w:rPr>
          <w:lang w:eastAsia="fr-FR"/>
        </w:rPr>
        <w:t xml:space="preserve"> </w:t>
      </w:r>
      <w:r>
        <w:rPr>
          <w:lang w:eastAsia="fr-FR"/>
        </w:rPr>
        <w:t>"Culture and the self</w:t>
      </w:r>
      <w:r w:rsidR="00BA4C8A">
        <w:rPr>
          <w:lang w:eastAsia="fr-FR"/>
        </w:rPr>
        <w:t xml:space="preserve">: Implications for cognition, </w:t>
      </w:r>
      <w:proofErr w:type="spellStart"/>
      <w:r w:rsidR="00BA4C8A">
        <w:rPr>
          <w:lang w:eastAsia="fr-FR"/>
        </w:rPr>
        <w:t>emotion</w:t>
      </w:r>
      <w:proofErr w:type="spellEnd"/>
      <w:r w:rsidR="00BA4C8A">
        <w:rPr>
          <w:lang w:eastAsia="fr-FR"/>
        </w:rPr>
        <w:t>, and motivation</w:t>
      </w:r>
      <w:r>
        <w:rPr>
          <w:lang w:eastAsia="fr-FR"/>
        </w:rPr>
        <w:t>"</w:t>
      </w:r>
      <w:r w:rsidR="00BA4C8A">
        <w:rPr>
          <w:lang w:eastAsia="fr-FR"/>
        </w:rPr>
        <w:t xml:space="preserve">, </w:t>
      </w:r>
      <w:proofErr w:type="spellStart"/>
      <w:r w:rsidR="00BA4C8A">
        <w:rPr>
          <w:lang w:eastAsia="fr-FR"/>
        </w:rPr>
        <w:t>Psychological</w:t>
      </w:r>
      <w:proofErr w:type="spellEnd"/>
      <w:r w:rsidR="00BA4C8A">
        <w:rPr>
          <w:lang w:eastAsia="fr-FR"/>
        </w:rPr>
        <w:t xml:space="preserve"> </w:t>
      </w:r>
      <w:proofErr w:type="spellStart"/>
      <w:r w:rsidR="00BA4C8A">
        <w:rPr>
          <w:lang w:eastAsia="fr-FR"/>
        </w:rPr>
        <w:t>Review</w:t>
      </w:r>
      <w:proofErr w:type="spellEnd"/>
      <w:r w:rsidR="00BA4C8A">
        <w:rPr>
          <w:lang w:eastAsia="fr-FR"/>
        </w:rPr>
        <w:t xml:space="preserve">, </w:t>
      </w:r>
      <w:r>
        <w:rPr>
          <w:lang w:eastAsia="fr-FR"/>
        </w:rPr>
        <w:t xml:space="preserve">Vol. </w:t>
      </w:r>
      <w:r w:rsidR="00BA4C8A">
        <w:rPr>
          <w:lang w:eastAsia="fr-FR"/>
        </w:rPr>
        <w:t>98</w:t>
      </w:r>
      <w:r>
        <w:rPr>
          <w:lang w:eastAsia="fr-FR"/>
        </w:rPr>
        <w:t>, No 2</w:t>
      </w:r>
      <w:r w:rsidR="00BA4C8A">
        <w:rPr>
          <w:lang w:eastAsia="fr-FR"/>
        </w:rPr>
        <w:t>, pp. 224-253.</w:t>
      </w:r>
    </w:p>
    <w:p w:rsidR="00DE7409" w:rsidRPr="000909B2" w:rsidRDefault="004D48FF" w:rsidP="00846113">
      <w:pPr>
        <w:rPr>
          <w:lang w:eastAsia="fr-FR"/>
        </w:rPr>
      </w:pPr>
      <w:proofErr w:type="spellStart"/>
      <w:r>
        <w:rPr>
          <w:lang w:eastAsia="fr-FR"/>
        </w:rPr>
        <w:t>Oyserman</w:t>
      </w:r>
      <w:proofErr w:type="spellEnd"/>
      <w:r>
        <w:rPr>
          <w:lang w:eastAsia="fr-FR"/>
        </w:rPr>
        <w:t xml:space="preserve">, D. and Markus, H. (1993). "The </w:t>
      </w:r>
      <w:proofErr w:type="spellStart"/>
      <w:r>
        <w:rPr>
          <w:lang w:eastAsia="fr-FR"/>
        </w:rPr>
        <w:t>sociocultural</w:t>
      </w:r>
      <w:proofErr w:type="spellEnd"/>
      <w:r>
        <w:rPr>
          <w:lang w:eastAsia="fr-FR"/>
        </w:rPr>
        <w:t xml:space="preserve"> self", i</w:t>
      </w:r>
      <w:r w:rsidR="00DE7409">
        <w:rPr>
          <w:lang w:eastAsia="fr-FR"/>
        </w:rPr>
        <w:t xml:space="preserve">n J. </w:t>
      </w:r>
      <w:proofErr w:type="spellStart"/>
      <w:r w:rsidR="00DE7409">
        <w:rPr>
          <w:lang w:eastAsia="fr-FR"/>
        </w:rPr>
        <w:t>Suls</w:t>
      </w:r>
      <w:proofErr w:type="spellEnd"/>
      <w:r w:rsidR="00DE7409">
        <w:rPr>
          <w:lang w:eastAsia="fr-FR"/>
        </w:rPr>
        <w:t xml:space="preserve"> (Ed.), </w:t>
      </w:r>
      <w:proofErr w:type="spellStart"/>
      <w:r w:rsidR="00DE7409">
        <w:rPr>
          <w:lang w:eastAsia="fr-FR"/>
        </w:rPr>
        <w:t>Psychological</w:t>
      </w:r>
      <w:proofErr w:type="spellEnd"/>
      <w:r w:rsidR="00DE7409">
        <w:rPr>
          <w:lang w:eastAsia="fr-FR"/>
        </w:rPr>
        <w:t xml:space="preserve"> pe</w:t>
      </w:r>
      <w:r>
        <w:rPr>
          <w:lang w:eastAsia="fr-FR"/>
        </w:rPr>
        <w:t>rspectives on the self</w:t>
      </w:r>
      <w:r w:rsidR="00DE7409">
        <w:rPr>
          <w:lang w:eastAsia="fr-FR"/>
        </w:rPr>
        <w:t>: The self in social perspective</w:t>
      </w:r>
      <w:r>
        <w:rPr>
          <w:lang w:eastAsia="fr-FR"/>
        </w:rPr>
        <w:t xml:space="preserve"> (Vol.4) </w:t>
      </w:r>
      <w:proofErr w:type="spellStart"/>
      <w:r>
        <w:rPr>
          <w:lang w:eastAsia="fr-FR"/>
        </w:rPr>
        <w:t>Hillsdale</w:t>
      </w:r>
      <w:proofErr w:type="spellEnd"/>
      <w:r>
        <w:rPr>
          <w:lang w:eastAsia="fr-FR"/>
        </w:rPr>
        <w:t xml:space="preserve">, NJ, </w:t>
      </w:r>
      <w:proofErr w:type="spellStart"/>
      <w:r>
        <w:rPr>
          <w:lang w:eastAsia="fr-FR"/>
        </w:rPr>
        <w:t>Erlbaum</w:t>
      </w:r>
      <w:proofErr w:type="spellEnd"/>
      <w:r>
        <w:rPr>
          <w:lang w:eastAsia="fr-FR"/>
        </w:rPr>
        <w:t>, pp.</w:t>
      </w:r>
      <w:r w:rsidR="000848D9">
        <w:rPr>
          <w:lang w:eastAsia="fr-FR"/>
        </w:rPr>
        <w:t xml:space="preserve"> 187-220.</w:t>
      </w:r>
      <w:r>
        <w:rPr>
          <w:lang w:eastAsia="fr-FR"/>
        </w:rPr>
        <w:t xml:space="preserve"> </w:t>
      </w:r>
    </w:p>
    <w:p w:rsidR="00F77082" w:rsidRDefault="00F77082" w:rsidP="00846113">
      <w:proofErr w:type="spellStart"/>
      <w:r w:rsidRPr="00D50C19">
        <w:t>P</w:t>
      </w:r>
      <w:r>
        <w:t>eltonen</w:t>
      </w:r>
      <w:proofErr w:type="spellEnd"/>
      <w:r w:rsidRPr="00D50C19">
        <w:t>, T.</w:t>
      </w:r>
      <w:r w:rsidR="004D48FF">
        <w:t xml:space="preserve"> </w:t>
      </w:r>
      <w:r>
        <w:t>(1998)</w:t>
      </w:r>
      <w:r w:rsidR="004D48FF">
        <w:t xml:space="preserve">, </w:t>
      </w:r>
      <w:r w:rsidRPr="000C6C41">
        <w:rPr>
          <w:lang w:val="en-US"/>
        </w:rPr>
        <w:t>"</w:t>
      </w:r>
      <w:r w:rsidRPr="007D6A86">
        <w:t xml:space="preserve">Narrative construction of </w:t>
      </w:r>
      <w:proofErr w:type="spellStart"/>
      <w:r w:rsidRPr="007D6A86">
        <w:t>expatriate</w:t>
      </w:r>
      <w:proofErr w:type="spellEnd"/>
      <w:r w:rsidRPr="007D6A86">
        <w:t xml:space="preserve"> </w:t>
      </w:r>
      <w:proofErr w:type="spellStart"/>
      <w:r w:rsidRPr="007D6A86">
        <w:t>experience</w:t>
      </w:r>
      <w:proofErr w:type="spellEnd"/>
      <w:r w:rsidRPr="007D6A86">
        <w:t xml:space="preserve"> and </w:t>
      </w:r>
      <w:proofErr w:type="spellStart"/>
      <w:r w:rsidRPr="007D6A86">
        <w:t>career</w:t>
      </w:r>
      <w:proofErr w:type="spellEnd"/>
      <w:r w:rsidRPr="007D6A86">
        <w:t xml:space="preserve"> cycle: Discursive patterns in </w:t>
      </w:r>
      <w:proofErr w:type="spellStart"/>
      <w:r w:rsidRPr="007D6A86">
        <w:t>Finnish</w:t>
      </w:r>
      <w:proofErr w:type="spellEnd"/>
      <w:r w:rsidRPr="007D6A86">
        <w:t xml:space="preserve"> stories of international </w:t>
      </w:r>
      <w:proofErr w:type="spellStart"/>
      <w:r w:rsidRPr="007D6A86">
        <w:t>career</w:t>
      </w:r>
      <w:proofErr w:type="spellEnd"/>
      <w:r w:rsidRPr="000C6C41">
        <w:rPr>
          <w:lang w:val="en-US"/>
        </w:rPr>
        <w:t>"</w:t>
      </w:r>
      <w:r>
        <w:rPr>
          <w:i/>
        </w:rPr>
        <w:t>,</w:t>
      </w:r>
      <w:r w:rsidRPr="00D50C19">
        <w:t xml:space="preserve"> The international journal of </w:t>
      </w:r>
      <w:proofErr w:type="spellStart"/>
      <w:r w:rsidRPr="00D50C19">
        <w:t>Human</w:t>
      </w:r>
      <w:proofErr w:type="spellEnd"/>
      <w:r w:rsidRPr="00D50C19">
        <w:t xml:space="preserve"> </w:t>
      </w:r>
      <w:proofErr w:type="spellStart"/>
      <w:r w:rsidRPr="00D50C19">
        <w:t>Resources</w:t>
      </w:r>
      <w:proofErr w:type="spellEnd"/>
      <w:r w:rsidRPr="00D50C19">
        <w:t xml:space="preserve"> Management,</w:t>
      </w:r>
      <w:r>
        <w:t xml:space="preserve"> Vol.</w:t>
      </w:r>
      <w:r w:rsidRPr="00D50C19">
        <w:t xml:space="preserve"> 9</w:t>
      </w:r>
      <w:r>
        <w:t>, No.</w:t>
      </w:r>
      <w:r w:rsidRPr="00D50C19">
        <w:t>5</w:t>
      </w:r>
      <w:r>
        <w:t>,</w:t>
      </w:r>
      <w:r w:rsidRPr="00D50C19">
        <w:t xml:space="preserve"> p</w:t>
      </w:r>
      <w:r>
        <w:t xml:space="preserve">p. </w:t>
      </w:r>
      <w:r w:rsidRPr="00D50C19">
        <w:t>875-892.</w:t>
      </w:r>
    </w:p>
    <w:p w:rsidR="0076187B" w:rsidRDefault="004D48FF" w:rsidP="00846113">
      <w:pPr>
        <w:rPr>
          <w:rFonts w:cs="Arial"/>
          <w:lang w:val="fr-CH"/>
        </w:rPr>
      </w:pPr>
      <w:r>
        <w:lastRenderedPageBreak/>
        <w:t>Pierre, P. (2003), "</w:t>
      </w:r>
      <w:r w:rsidR="0076187B">
        <w:t>Mobilité internationale et identité des cadres, des usages de l’ethnicité</w:t>
      </w:r>
      <w:r>
        <w:t xml:space="preserve"> dans l’entreprise mondialisée"</w:t>
      </w:r>
      <w:r w:rsidR="0076187B">
        <w:t xml:space="preserve">, </w:t>
      </w:r>
      <w:proofErr w:type="spellStart"/>
      <w:r w:rsidR="0076187B">
        <w:t>Sides</w:t>
      </w:r>
      <w:proofErr w:type="spellEnd"/>
      <w:r w:rsidR="0076187B">
        <w:t xml:space="preserve">, </w:t>
      </w:r>
      <w:proofErr w:type="spellStart"/>
      <w:r w:rsidR="0076187B">
        <w:t>Fontenay-sous-bois</w:t>
      </w:r>
      <w:proofErr w:type="spellEnd"/>
      <w:r w:rsidR="00902E9B">
        <w:t>.</w:t>
      </w:r>
    </w:p>
    <w:p w:rsidR="00934E88" w:rsidRDefault="004D48FF" w:rsidP="00846113">
      <w:r>
        <w:t xml:space="preserve">Schneider, S.C. and </w:t>
      </w:r>
      <w:proofErr w:type="spellStart"/>
      <w:r>
        <w:t>Barsoux</w:t>
      </w:r>
      <w:proofErr w:type="spellEnd"/>
      <w:r>
        <w:t>, J.L. (</w:t>
      </w:r>
      <w:r w:rsidR="00223AA9">
        <w:t>1997/</w:t>
      </w:r>
      <w:r>
        <w:t>2003), "</w:t>
      </w:r>
      <w:proofErr w:type="spellStart"/>
      <w:r>
        <w:t>Managing</w:t>
      </w:r>
      <w:proofErr w:type="spellEnd"/>
      <w:r>
        <w:t xml:space="preserve"> </w:t>
      </w:r>
      <w:proofErr w:type="spellStart"/>
      <w:r>
        <w:t>across</w:t>
      </w:r>
      <w:proofErr w:type="spellEnd"/>
      <w:r>
        <w:t xml:space="preserve"> cultures"</w:t>
      </w:r>
      <w:r w:rsidR="00223AA9">
        <w:t xml:space="preserve">, </w:t>
      </w:r>
      <w:r w:rsidR="000710E8">
        <w:t xml:space="preserve">Pearson Education Limited, </w:t>
      </w:r>
      <w:proofErr w:type="spellStart"/>
      <w:r w:rsidR="000710E8">
        <w:t>Harlow</w:t>
      </w:r>
      <w:proofErr w:type="spellEnd"/>
      <w:r w:rsidR="000710E8">
        <w:t>.</w:t>
      </w:r>
    </w:p>
    <w:p w:rsidR="009C1D36" w:rsidRDefault="009C1D36" w:rsidP="00846113">
      <w:pPr>
        <w:rPr>
          <w:ins w:id="0" w:author="HELENE" w:date="2012-03-27T10:01:00Z"/>
        </w:rPr>
      </w:pPr>
      <w:proofErr w:type="spellStart"/>
      <w:r>
        <w:t>Sparrow</w:t>
      </w:r>
      <w:proofErr w:type="spellEnd"/>
      <w:r>
        <w:t>, L.</w:t>
      </w:r>
      <w:r w:rsidR="00223AA9">
        <w:t xml:space="preserve"> </w:t>
      </w:r>
      <w:r>
        <w:t>(</w:t>
      </w:r>
      <w:r w:rsidR="0029475A">
        <w:t>2000),</w:t>
      </w:r>
      <w:r w:rsidR="00A20E89">
        <w:t xml:space="preserve"> </w:t>
      </w:r>
      <w:r w:rsidR="00223AA9">
        <w:t>"</w:t>
      </w:r>
      <w:proofErr w:type="spellStart"/>
      <w:r w:rsidR="00A20E89">
        <w:t>Beyond</w:t>
      </w:r>
      <w:proofErr w:type="spellEnd"/>
      <w:r w:rsidR="00A20E89">
        <w:t xml:space="preserve"> </w:t>
      </w:r>
      <w:proofErr w:type="spellStart"/>
      <w:r w:rsidR="00A20E89">
        <w:t>multicultural</w:t>
      </w:r>
      <w:proofErr w:type="spellEnd"/>
      <w:r w:rsidR="00A20E89">
        <w:t xml:space="preserve"> man</w:t>
      </w:r>
      <w:r>
        <w:t xml:space="preserve">: </w:t>
      </w:r>
      <w:proofErr w:type="spellStart"/>
      <w:r>
        <w:t>complexities</w:t>
      </w:r>
      <w:proofErr w:type="spellEnd"/>
      <w:r>
        <w:t xml:space="preserve"> of </w:t>
      </w:r>
      <w:proofErr w:type="spellStart"/>
      <w:r>
        <w:t>identity</w:t>
      </w:r>
      <w:proofErr w:type="spellEnd"/>
      <w:r w:rsidR="00223AA9">
        <w:t>"</w:t>
      </w:r>
      <w:r w:rsidR="00976737">
        <w:t xml:space="preserve">, International Journal of </w:t>
      </w:r>
      <w:proofErr w:type="spellStart"/>
      <w:r w:rsidR="00976737">
        <w:t>Intercultural</w:t>
      </w:r>
      <w:proofErr w:type="spellEnd"/>
      <w:r w:rsidR="00976737">
        <w:t xml:space="preserve"> Relations, Vol. 24, </w:t>
      </w:r>
      <w:r w:rsidR="00223AA9">
        <w:t xml:space="preserve">No. 2, </w:t>
      </w:r>
      <w:r w:rsidR="00976737">
        <w:t>pp. 173-201.</w:t>
      </w:r>
    </w:p>
    <w:p w:rsidR="003F2FCC" w:rsidRDefault="003F2FCC" w:rsidP="003F2FCC">
      <w:proofErr w:type="spellStart"/>
      <w:r>
        <w:t>Tafjel</w:t>
      </w:r>
      <w:proofErr w:type="spellEnd"/>
      <w:r>
        <w:t>, H.H. (1982), "</w:t>
      </w:r>
      <w:r w:rsidRPr="00F77082">
        <w:t xml:space="preserve">Social </w:t>
      </w:r>
      <w:proofErr w:type="spellStart"/>
      <w:r w:rsidRPr="00F77082">
        <w:t>identity</w:t>
      </w:r>
      <w:proofErr w:type="spellEnd"/>
      <w:r w:rsidRPr="00F77082">
        <w:t xml:space="preserve"> and </w:t>
      </w:r>
      <w:proofErr w:type="spellStart"/>
      <w:r w:rsidRPr="00F77082">
        <w:t>intergroup</w:t>
      </w:r>
      <w:proofErr w:type="spellEnd"/>
      <w:r w:rsidRPr="00F77082">
        <w:t xml:space="preserve"> relations</w:t>
      </w:r>
      <w:r>
        <w:rPr>
          <w:i/>
        </w:rPr>
        <w:t>"</w:t>
      </w:r>
      <w:r>
        <w:t xml:space="preserve">, Cambridge </w:t>
      </w:r>
      <w:proofErr w:type="spellStart"/>
      <w:r>
        <w:t>University</w:t>
      </w:r>
      <w:proofErr w:type="spellEnd"/>
      <w:r>
        <w:t xml:space="preserve"> </w:t>
      </w:r>
      <w:proofErr w:type="spellStart"/>
      <w:r>
        <w:t>press</w:t>
      </w:r>
      <w:proofErr w:type="spellEnd"/>
      <w:r>
        <w:t>, Cambridge.</w:t>
      </w:r>
    </w:p>
    <w:p w:rsidR="003F2FCC" w:rsidRPr="003F2FCC" w:rsidRDefault="003F2FCC" w:rsidP="00846113">
      <w:proofErr w:type="spellStart"/>
      <w:r w:rsidRPr="003F2FCC">
        <w:t>Tap</w:t>
      </w:r>
      <w:proofErr w:type="spellEnd"/>
      <w:r w:rsidRPr="003F2FCC">
        <w:t xml:space="preserve">, P. </w:t>
      </w:r>
      <w:r>
        <w:t>(Ed.)</w:t>
      </w:r>
      <w:r w:rsidRPr="003F2FCC">
        <w:t xml:space="preserve"> (1986)</w:t>
      </w:r>
      <w:r>
        <w:t>,</w:t>
      </w:r>
      <w:r w:rsidRPr="003F2FCC">
        <w:t xml:space="preserve"> Identités collectives et changements sociaux: colloque international</w:t>
      </w:r>
      <w:r>
        <w:t>, Privat: Toulouse.</w:t>
      </w:r>
    </w:p>
    <w:p w:rsidR="002716D4" w:rsidRPr="002716D4" w:rsidRDefault="00223AA9" w:rsidP="00846113">
      <w:pPr>
        <w:rPr>
          <w:lang w:val="en-US"/>
        </w:rPr>
      </w:pPr>
      <w:proofErr w:type="spellStart"/>
      <w:r>
        <w:rPr>
          <w:lang w:val="en-US"/>
        </w:rPr>
        <w:t>Valsiner</w:t>
      </w:r>
      <w:proofErr w:type="spellEnd"/>
      <w:r>
        <w:rPr>
          <w:lang w:val="en-US"/>
        </w:rPr>
        <w:t>, J. (1998), "</w:t>
      </w:r>
      <w:r w:rsidR="002716D4" w:rsidRPr="002716D4">
        <w:rPr>
          <w:lang w:val="en-US"/>
        </w:rPr>
        <w:t xml:space="preserve">The guided mind: a </w:t>
      </w:r>
      <w:proofErr w:type="spellStart"/>
      <w:r w:rsidR="002716D4" w:rsidRPr="002716D4">
        <w:rPr>
          <w:lang w:val="en-US"/>
        </w:rPr>
        <w:t>sociegenetic</w:t>
      </w:r>
      <w:proofErr w:type="spellEnd"/>
      <w:r w:rsidR="002716D4" w:rsidRPr="002716D4">
        <w:rPr>
          <w:lang w:val="en-US"/>
        </w:rPr>
        <w:t xml:space="preserve"> approach to personality</w:t>
      </w:r>
      <w:r>
        <w:rPr>
          <w:lang w:val="en-US"/>
        </w:rPr>
        <w:t>"</w:t>
      </w:r>
      <w:r w:rsidR="002716D4">
        <w:rPr>
          <w:lang w:val="en-US"/>
        </w:rPr>
        <w:t>,</w:t>
      </w:r>
      <w:r>
        <w:rPr>
          <w:lang w:val="en-US"/>
        </w:rPr>
        <w:t xml:space="preserve"> Harvard University Press, Cambridge.</w:t>
      </w:r>
    </w:p>
    <w:p w:rsidR="004114BD" w:rsidRDefault="00223AA9" w:rsidP="00846113">
      <w:proofErr w:type="spellStart"/>
      <w:r>
        <w:t>Valsiner</w:t>
      </w:r>
      <w:proofErr w:type="spellEnd"/>
      <w:r>
        <w:t>, J. (2007), "</w:t>
      </w:r>
      <w:r w:rsidR="002716D4">
        <w:t xml:space="preserve">Culture in </w:t>
      </w:r>
      <w:proofErr w:type="spellStart"/>
      <w:r w:rsidR="002716D4">
        <w:t>minds</w:t>
      </w:r>
      <w:proofErr w:type="spellEnd"/>
      <w:r w:rsidR="002716D4">
        <w:t xml:space="preserve"> and </w:t>
      </w:r>
      <w:proofErr w:type="spellStart"/>
      <w:r w:rsidR="002716D4">
        <w:t>societies</w:t>
      </w:r>
      <w:proofErr w:type="spellEnd"/>
      <w:r w:rsidR="004114BD">
        <w:t xml:space="preserve">: </w:t>
      </w:r>
      <w:proofErr w:type="spellStart"/>
      <w:r w:rsidR="004114BD">
        <w:t>Foundations</w:t>
      </w:r>
      <w:proofErr w:type="spellEnd"/>
      <w:r w:rsidR="004114BD">
        <w:t xml:space="preserve"> of cultural </w:t>
      </w:r>
      <w:proofErr w:type="spellStart"/>
      <w:r w:rsidR="004114BD">
        <w:t>psychology</w:t>
      </w:r>
      <w:proofErr w:type="spellEnd"/>
      <w:r>
        <w:t>"</w:t>
      </w:r>
      <w:r w:rsidR="004114BD">
        <w:t xml:space="preserve">, </w:t>
      </w:r>
      <w:r>
        <w:t>Sage, New Delhi.</w:t>
      </w:r>
    </w:p>
    <w:p w:rsidR="00934E88" w:rsidRPr="006A1E6B" w:rsidRDefault="00934E88" w:rsidP="00846113">
      <w:proofErr w:type="spellStart"/>
      <w:r w:rsidRPr="006A1E6B">
        <w:t>V</w:t>
      </w:r>
      <w:r w:rsidR="00F77082" w:rsidRPr="006A1E6B">
        <w:t>insonneau</w:t>
      </w:r>
      <w:proofErr w:type="spellEnd"/>
      <w:r w:rsidR="00F77082" w:rsidRPr="006A1E6B">
        <w:t>,</w:t>
      </w:r>
      <w:r w:rsidR="00223AA9">
        <w:t xml:space="preserve"> G. </w:t>
      </w:r>
      <w:r w:rsidR="00F77082" w:rsidRPr="006A1E6B">
        <w:t>(2002),</w:t>
      </w:r>
      <w:r w:rsidR="00223AA9">
        <w:t xml:space="preserve"> "</w:t>
      </w:r>
      <w:r w:rsidRPr="006A1E6B">
        <w:t>L’identité culturelle</w:t>
      </w:r>
      <w:r w:rsidR="000A502F">
        <w:t>"</w:t>
      </w:r>
      <w:r w:rsidR="00223AA9">
        <w:t xml:space="preserve">, </w:t>
      </w:r>
      <w:r w:rsidRPr="006A1E6B">
        <w:t>Armand Colin, Paris</w:t>
      </w:r>
      <w:r w:rsidR="00F77082" w:rsidRPr="006A1E6B">
        <w:t>.</w:t>
      </w:r>
    </w:p>
    <w:p w:rsidR="00934E88" w:rsidRPr="00223AA9" w:rsidRDefault="00223AA9" w:rsidP="00846113">
      <w:r>
        <w:t>Wagner, A.C. (1998). "</w:t>
      </w:r>
      <w:r w:rsidR="0076187B">
        <w:t>Les nouvell</w:t>
      </w:r>
      <w:r>
        <w:t>es élites de la mondialisation"</w:t>
      </w:r>
      <w:r w:rsidR="0076187B">
        <w:t>,</w:t>
      </w:r>
      <w:r>
        <w:t xml:space="preserve"> PUF, Paris</w:t>
      </w:r>
      <w:r w:rsidR="0076187B">
        <w:t>.</w:t>
      </w:r>
    </w:p>
    <w:sectPr w:rsidR="00934E88" w:rsidRPr="00223AA9" w:rsidSect="00254B8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510" w:rsidRDefault="00C07510" w:rsidP="00846113">
      <w:r>
        <w:separator/>
      </w:r>
    </w:p>
  </w:endnote>
  <w:endnote w:type="continuationSeparator" w:id="0">
    <w:p w:rsidR="00C07510" w:rsidRDefault="00C07510" w:rsidP="008461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altName w:val="Arial"/>
    <w:charset w:val="00"/>
    <w:family w:val="auto"/>
    <w:pitch w:val="variable"/>
    <w:sig w:usb0="E1000AEF" w:usb1="5000A1FF" w:usb2="00000000" w:usb3="00000000" w:csb0="000001BF" w:csb1="00000000"/>
  </w:font>
  <w:font w:name="AdvTimes-i">
    <w:altName w:val="MS Mincho"/>
    <w:panose1 w:val="00000000000000000000"/>
    <w:charset w:val="80"/>
    <w:family w:val="auto"/>
    <w:notTrueType/>
    <w:pitch w:val="default"/>
    <w:sig w:usb0="00000000" w:usb1="08070000" w:usb2="00000010" w:usb3="00000000" w:csb0="00020000" w:csb1="00000000"/>
  </w:font>
  <w:font w:name="AdvTimes-b">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194" w:rsidRDefault="00DA7BA5" w:rsidP="00846113">
    <w:pPr>
      <w:pStyle w:val="Pieddepage"/>
      <w:rPr>
        <w:rStyle w:val="Numrodepage"/>
      </w:rPr>
    </w:pPr>
    <w:r>
      <w:rPr>
        <w:rStyle w:val="Numrodepage"/>
      </w:rPr>
      <w:fldChar w:fldCharType="begin"/>
    </w:r>
    <w:r w:rsidR="00F74194">
      <w:rPr>
        <w:rStyle w:val="Numrodepage"/>
      </w:rPr>
      <w:instrText xml:space="preserve">PAGE  </w:instrText>
    </w:r>
    <w:r>
      <w:rPr>
        <w:rStyle w:val="Numrodepage"/>
      </w:rPr>
      <w:fldChar w:fldCharType="end"/>
    </w:r>
  </w:p>
  <w:p w:rsidR="00F74194" w:rsidRDefault="00F74194" w:rsidP="0084611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194" w:rsidRDefault="00DA7BA5" w:rsidP="00846113">
    <w:pPr>
      <w:pStyle w:val="Pieddepage"/>
      <w:rPr>
        <w:rStyle w:val="Numrodepage"/>
      </w:rPr>
    </w:pPr>
    <w:r>
      <w:rPr>
        <w:rStyle w:val="Numrodepage"/>
      </w:rPr>
      <w:fldChar w:fldCharType="begin"/>
    </w:r>
    <w:r w:rsidR="00F74194">
      <w:rPr>
        <w:rStyle w:val="Numrodepage"/>
      </w:rPr>
      <w:instrText xml:space="preserve">PAGE  </w:instrText>
    </w:r>
    <w:r>
      <w:rPr>
        <w:rStyle w:val="Numrodepage"/>
      </w:rPr>
      <w:fldChar w:fldCharType="separate"/>
    </w:r>
    <w:r w:rsidR="004E2B70">
      <w:rPr>
        <w:rStyle w:val="Numrodepage"/>
        <w:noProof/>
      </w:rPr>
      <w:t>1</w:t>
    </w:r>
    <w:r>
      <w:rPr>
        <w:rStyle w:val="Numrodepage"/>
      </w:rPr>
      <w:fldChar w:fldCharType="end"/>
    </w:r>
  </w:p>
  <w:p w:rsidR="00F74194" w:rsidRDefault="00F74194" w:rsidP="0084611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510" w:rsidRDefault="00C07510" w:rsidP="00846113">
      <w:r>
        <w:separator/>
      </w:r>
    </w:p>
  </w:footnote>
  <w:footnote w:type="continuationSeparator" w:id="0">
    <w:p w:rsidR="00C07510" w:rsidRDefault="00C07510" w:rsidP="00846113">
      <w:r>
        <w:continuationSeparator/>
      </w:r>
    </w:p>
  </w:footnote>
  <w:footnote w:id="1">
    <w:p w:rsidR="00EA3A0F" w:rsidRPr="00EA3A0F" w:rsidRDefault="00EA3A0F">
      <w:pPr>
        <w:pStyle w:val="Notedebasdepage"/>
        <w:rPr>
          <w:lang w:val="fr-CH"/>
        </w:rPr>
      </w:pPr>
      <w:r>
        <w:rPr>
          <w:rStyle w:val="Appelnotedebasdep"/>
        </w:rPr>
        <w:footnoteRef/>
      </w:r>
      <w:r>
        <w:t xml:space="preserve"> </w:t>
      </w:r>
      <w:r w:rsidRPr="005E319F">
        <w:rPr>
          <w:sz w:val="20"/>
          <w:szCs w:val="20"/>
          <w:lang w:val="fr-CH"/>
        </w:rPr>
        <w:t xml:space="preserve">Four </w:t>
      </w:r>
      <w:proofErr w:type="spellStart"/>
      <w:r w:rsidRPr="005E319F">
        <w:rPr>
          <w:sz w:val="20"/>
          <w:szCs w:val="20"/>
          <w:lang w:val="fr-CH"/>
        </w:rPr>
        <w:t>biggest</w:t>
      </w:r>
      <w:proofErr w:type="spellEnd"/>
      <w:r w:rsidRPr="005E319F">
        <w:rPr>
          <w:sz w:val="20"/>
          <w:szCs w:val="20"/>
          <w:lang w:val="fr-CH"/>
        </w:rPr>
        <w:t xml:space="preserve"> audit and </w:t>
      </w:r>
      <w:proofErr w:type="spellStart"/>
      <w:r w:rsidRPr="005E319F">
        <w:rPr>
          <w:sz w:val="20"/>
          <w:szCs w:val="20"/>
          <w:lang w:val="fr-CH"/>
        </w:rPr>
        <w:t>advisory</w:t>
      </w:r>
      <w:proofErr w:type="spellEnd"/>
      <w:r w:rsidRPr="005E319F">
        <w:rPr>
          <w:sz w:val="20"/>
          <w:szCs w:val="20"/>
          <w:lang w:val="fr-CH"/>
        </w:rPr>
        <w:t xml:space="preserve"> international </w:t>
      </w:r>
      <w:proofErr w:type="spellStart"/>
      <w:r w:rsidRPr="005E319F">
        <w:rPr>
          <w:sz w:val="20"/>
          <w:szCs w:val="20"/>
          <w:lang w:val="fr-CH"/>
        </w:rPr>
        <w:t>firms</w:t>
      </w:r>
      <w:proofErr w:type="spellEnd"/>
    </w:p>
  </w:footnote>
  <w:footnote w:id="2">
    <w:p w:rsidR="00F74194" w:rsidRPr="003F2FCC" w:rsidRDefault="00F74194" w:rsidP="00846113">
      <w:pPr>
        <w:pStyle w:val="Notedebasdepage"/>
        <w:rPr>
          <w:sz w:val="20"/>
          <w:szCs w:val="20"/>
        </w:rPr>
      </w:pPr>
      <w:r w:rsidRPr="003F2FCC">
        <w:rPr>
          <w:sz w:val="20"/>
          <w:szCs w:val="20"/>
          <w:vertAlign w:val="superscript"/>
          <w:lang w:val="en-GB"/>
        </w:rPr>
        <w:footnoteRef/>
      </w:r>
      <w:r w:rsidRPr="003F2FCC">
        <w:rPr>
          <w:sz w:val="20"/>
          <w:szCs w:val="20"/>
          <w:vertAlign w:val="superscript"/>
          <w:lang w:val="en-GB"/>
        </w:rPr>
        <w:t xml:space="preserve"> </w:t>
      </w:r>
      <w:r w:rsidRPr="003F2FCC">
        <w:rPr>
          <w:sz w:val="20"/>
          <w:szCs w:val="20"/>
          <w:lang w:val="en-US"/>
        </w:rPr>
        <w:t>Teenagers in geographical itinerancy have spent their childhood and adolescence years in a number of different countries. The frequent relocations are due to their parent’s employment (diplomacy, international business…).</w:t>
      </w:r>
    </w:p>
  </w:footnote>
  <w:footnote w:id="3">
    <w:p w:rsidR="00F74194" w:rsidRPr="005E319F" w:rsidRDefault="00F74194" w:rsidP="005E319F">
      <w:pPr>
        <w:pStyle w:val="Notedebasdepage"/>
        <w:keepNext/>
        <w:keepLines/>
        <w:rPr>
          <w:sz w:val="20"/>
          <w:szCs w:val="20"/>
          <w:lang w:val="fr-CH"/>
        </w:rPr>
      </w:pPr>
    </w:p>
  </w:footnote>
  <w:footnote w:id="4">
    <w:p w:rsidR="00F74194" w:rsidRPr="009514C7" w:rsidRDefault="00F74194" w:rsidP="009514C7">
      <w:pPr>
        <w:pStyle w:val="Notedebasdepage"/>
        <w:keepNext/>
        <w:keepLines/>
        <w:rPr>
          <w:sz w:val="20"/>
          <w:szCs w:val="20"/>
          <w:lang w:val="en-US"/>
        </w:rPr>
      </w:pPr>
      <w:r w:rsidRPr="009514C7">
        <w:rPr>
          <w:rStyle w:val="Appelnotedebasdep"/>
          <w:sz w:val="20"/>
          <w:szCs w:val="20"/>
          <w:lang w:val="en-US"/>
        </w:rPr>
        <w:footnoteRef/>
      </w:r>
      <w:r w:rsidRPr="009514C7">
        <w:rPr>
          <w:rStyle w:val="Appelnotedebasdep"/>
          <w:lang w:val="en-US"/>
        </w:rPr>
        <w:t xml:space="preserve"> </w:t>
      </w:r>
      <w:r w:rsidR="009514C7" w:rsidRPr="009514C7">
        <w:rPr>
          <w:rStyle w:val="Appelnotedebasdep"/>
          <w:lang w:val="en-US"/>
        </w:rPr>
        <w:t>People who are no longer subject to repeated geographical mobility and occupy a stable position in it's organization.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C11BF"/>
    <w:multiLevelType w:val="hybridMultilevel"/>
    <w:tmpl w:val="05C24380"/>
    <w:lvl w:ilvl="0" w:tplc="C574990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CE3654"/>
    <w:multiLevelType w:val="hybridMultilevel"/>
    <w:tmpl w:val="C2362E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DC80EDE"/>
    <w:multiLevelType w:val="hybridMultilevel"/>
    <w:tmpl w:val="25F46520"/>
    <w:lvl w:ilvl="0" w:tplc="D99E1CB4">
      <w:start w:val="1"/>
      <w:numFmt w:val="bullet"/>
      <w:lvlText w:val=""/>
      <w:lvlJc w:val="left"/>
      <w:pPr>
        <w:tabs>
          <w:tab w:val="num" w:pos="720"/>
        </w:tabs>
        <w:ind w:left="720" w:hanging="360"/>
      </w:pPr>
      <w:rPr>
        <w:rFonts w:ascii="Wingdings" w:hAnsi="Wingdings" w:hint="default"/>
      </w:rPr>
    </w:lvl>
    <w:lvl w:ilvl="1" w:tplc="76A64202" w:tentative="1">
      <w:start w:val="1"/>
      <w:numFmt w:val="bullet"/>
      <w:lvlText w:val=""/>
      <w:lvlJc w:val="left"/>
      <w:pPr>
        <w:tabs>
          <w:tab w:val="num" w:pos="1440"/>
        </w:tabs>
        <w:ind w:left="1440" w:hanging="360"/>
      </w:pPr>
      <w:rPr>
        <w:rFonts w:ascii="Wingdings" w:hAnsi="Wingdings" w:hint="default"/>
      </w:rPr>
    </w:lvl>
    <w:lvl w:ilvl="2" w:tplc="BAC4768C" w:tentative="1">
      <w:start w:val="1"/>
      <w:numFmt w:val="bullet"/>
      <w:lvlText w:val=""/>
      <w:lvlJc w:val="left"/>
      <w:pPr>
        <w:tabs>
          <w:tab w:val="num" w:pos="2160"/>
        </w:tabs>
        <w:ind w:left="2160" w:hanging="360"/>
      </w:pPr>
      <w:rPr>
        <w:rFonts w:ascii="Wingdings" w:hAnsi="Wingdings" w:hint="default"/>
      </w:rPr>
    </w:lvl>
    <w:lvl w:ilvl="3" w:tplc="798A3E7C" w:tentative="1">
      <w:start w:val="1"/>
      <w:numFmt w:val="bullet"/>
      <w:lvlText w:val=""/>
      <w:lvlJc w:val="left"/>
      <w:pPr>
        <w:tabs>
          <w:tab w:val="num" w:pos="2880"/>
        </w:tabs>
        <w:ind w:left="2880" w:hanging="360"/>
      </w:pPr>
      <w:rPr>
        <w:rFonts w:ascii="Wingdings" w:hAnsi="Wingdings" w:hint="default"/>
      </w:rPr>
    </w:lvl>
    <w:lvl w:ilvl="4" w:tplc="68B43586" w:tentative="1">
      <w:start w:val="1"/>
      <w:numFmt w:val="bullet"/>
      <w:lvlText w:val=""/>
      <w:lvlJc w:val="left"/>
      <w:pPr>
        <w:tabs>
          <w:tab w:val="num" w:pos="3600"/>
        </w:tabs>
        <w:ind w:left="3600" w:hanging="360"/>
      </w:pPr>
      <w:rPr>
        <w:rFonts w:ascii="Wingdings" w:hAnsi="Wingdings" w:hint="default"/>
      </w:rPr>
    </w:lvl>
    <w:lvl w:ilvl="5" w:tplc="DF8236DC" w:tentative="1">
      <w:start w:val="1"/>
      <w:numFmt w:val="bullet"/>
      <w:lvlText w:val=""/>
      <w:lvlJc w:val="left"/>
      <w:pPr>
        <w:tabs>
          <w:tab w:val="num" w:pos="4320"/>
        </w:tabs>
        <w:ind w:left="4320" w:hanging="360"/>
      </w:pPr>
      <w:rPr>
        <w:rFonts w:ascii="Wingdings" w:hAnsi="Wingdings" w:hint="default"/>
      </w:rPr>
    </w:lvl>
    <w:lvl w:ilvl="6" w:tplc="008C6112" w:tentative="1">
      <w:start w:val="1"/>
      <w:numFmt w:val="bullet"/>
      <w:lvlText w:val=""/>
      <w:lvlJc w:val="left"/>
      <w:pPr>
        <w:tabs>
          <w:tab w:val="num" w:pos="5040"/>
        </w:tabs>
        <w:ind w:left="5040" w:hanging="360"/>
      </w:pPr>
      <w:rPr>
        <w:rFonts w:ascii="Wingdings" w:hAnsi="Wingdings" w:hint="default"/>
      </w:rPr>
    </w:lvl>
    <w:lvl w:ilvl="7" w:tplc="5896C83E" w:tentative="1">
      <w:start w:val="1"/>
      <w:numFmt w:val="bullet"/>
      <w:lvlText w:val=""/>
      <w:lvlJc w:val="left"/>
      <w:pPr>
        <w:tabs>
          <w:tab w:val="num" w:pos="5760"/>
        </w:tabs>
        <w:ind w:left="5760" w:hanging="360"/>
      </w:pPr>
      <w:rPr>
        <w:rFonts w:ascii="Wingdings" w:hAnsi="Wingdings" w:hint="default"/>
      </w:rPr>
    </w:lvl>
    <w:lvl w:ilvl="8" w:tplc="9B0CBD62" w:tentative="1">
      <w:start w:val="1"/>
      <w:numFmt w:val="bullet"/>
      <w:lvlText w:val=""/>
      <w:lvlJc w:val="left"/>
      <w:pPr>
        <w:tabs>
          <w:tab w:val="num" w:pos="6480"/>
        </w:tabs>
        <w:ind w:left="6480" w:hanging="360"/>
      </w:pPr>
      <w:rPr>
        <w:rFonts w:ascii="Wingdings" w:hAnsi="Wingdings" w:hint="default"/>
      </w:rPr>
    </w:lvl>
  </w:abstractNum>
  <w:abstractNum w:abstractNumId="3">
    <w:nsid w:val="4C395B33"/>
    <w:multiLevelType w:val="hybridMultilevel"/>
    <w:tmpl w:val="A9AE19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94205F5"/>
    <w:multiLevelType w:val="hybridMultilevel"/>
    <w:tmpl w:val="15C0AA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rsids>
    <w:rsidRoot w:val="002060BA"/>
    <w:rsid w:val="00003EB6"/>
    <w:rsid w:val="00006E40"/>
    <w:rsid w:val="00010B24"/>
    <w:rsid w:val="00010B68"/>
    <w:rsid w:val="000120F1"/>
    <w:rsid w:val="000177C7"/>
    <w:rsid w:val="0003638C"/>
    <w:rsid w:val="00036E84"/>
    <w:rsid w:val="00043671"/>
    <w:rsid w:val="000449C9"/>
    <w:rsid w:val="000459F3"/>
    <w:rsid w:val="00046786"/>
    <w:rsid w:val="00046912"/>
    <w:rsid w:val="00046B66"/>
    <w:rsid w:val="00055EF7"/>
    <w:rsid w:val="00066595"/>
    <w:rsid w:val="000710E8"/>
    <w:rsid w:val="000734A4"/>
    <w:rsid w:val="000818EE"/>
    <w:rsid w:val="000833B2"/>
    <w:rsid w:val="000848D9"/>
    <w:rsid w:val="0008504E"/>
    <w:rsid w:val="00085B45"/>
    <w:rsid w:val="00085F55"/>
    <w:rsid w:val="0009228C"/>
    <w:rsid w:val="0009466A"/>
    <w:rsid w:val="00095EB8"/>
    <w:rsid w:val="000A2D89"/>
    <w:rsid w:val="000A502F"/>
    <w:rsid w:val="000A56BF"/>
    <w:rsid w:val="000B091F"/>
    <w:rsid w:val="000B2DFC"/>
    <w:rsid w:val="000B531C"/>
    <w:rsid w:val="000C1378"/>
    <w:rsid w:val="000D4151"/>
    <w:rsid w:val="000D5967"/>
    <w:rsid w:val="000D6EB6"/>
    <w:rsid w:val="000E30F6"/>
    <w:rsid w:val="000E3ED3"/>
    <w:rsid w:val="000E4088"/>
    <w:rsid w:val="000E4EA2"/>
    <w:rsid w:val="0010746D"/>
    <w:rsid w:val="0011080C"/>
    <w:rsid w:val="00112B7C"/>
    <w:rsid w:val="00114639"/>
    <w:rsid w:val="001164E4"/>
    <w:rsid w:val="00117171"/>
    <w:rsid w:val="00117F4A"/>
    <w:rsid w:val="001217E3"/>
    <w:rsid w:val="00123DCB"/>
    <w:rsid w:val="00140B32"/>
    <w:rsid w:val="0014105A"/>
    <w:rsid w:val="00146A6F"/>
    <w:rsid w:val="00154E8A"/>
    <w:rsid w:val="00155270"/>
    <w:rsid w:val="00161482"/>
    <w:rsid w:val="001727F4"/>
    <w:rsid w:val="00173AC9"/>
    <w:rsid w:val="00183488"/>
    <w:rsid w:val="001907A5"/>
    <w:rsid w:val="001A24B0"/>
    <w:rsid w:val="001A26C2"/>
    <w:rsid w:val="001B1F97"/>
    <w:rsid w:val="001B4112"/>
    <w:rsid w:val="001C23B6"/>
    <w:rsid w:val="001C33E3"/>
    <w:rsid w:val="001C3895"/>
    <w:rsid w:val="001D1767"/>
    <w:rsid w:val="001D76D3"/>
    <w:rsid w:val="001E1A33"/>
    <w:rsid w:val="001E721D"/>
    <w:rsid w:val="001F1040"/>
    <w:rsid w:val="001F25AF"/>
    <w:rsid w:val="002060BA"/>
    <w:rsid w:val="00222E5A"/>
    <w:rsid w:val="00223AA9"/>
    <w:rsid w:val="00241B3C"/>
    <w:rsid w:val="00246D93"/>
    <w:rsid w:val="00246DAA"/>
    <w:rsid w:val="00254B87"/>
    <w:rsid w:val="002557AD"/>
    <w:rsid w:val="00265D80"/>
    <w:rsid w:val="00270187"/>
    <w:rsid w:val="002716D4"/>
    <w:rsid w:val="0029475A"/>
    <w:rsid w:val="002A5E22"/>
    <w:rsid w:val="002A72E2"/>
    <w:rsid w:val="002B0034"/>
    <w:rsid w:val="002B5A84"/>
    <w:rsid w:val="002B7368"/>
    <w:rsid w:val="002C0683"/>
    <w:rsid w:val="002D7CA8"/>
    <w:rsid w:val="002D7F52"/>
    <w:rsid w:val="002E1727"/>
    <w:rsid w:val="002E3065"/>
    <w:rsid w:val="002E50AF"/>
    <w:rsid w:val="002E6D8D"/>
    <w:rsid w:val="002E75FF"/>
    <w:rsid w:val="002E768C"/>
    <w:rsid w:val="002F07E3"/>
    <w:rsid w:val="002F1050"/>
    <w:rsid w:val="002F39F4"/>
    <w:rsid w:val="002F4246"/>
    <w:rsid w:val="002F4512"/>
    <w:rsid w:val="002F46D7"/>
    <w:rsid w:val="00306811"/>
    <w:rsid w:val="00306C05"/>
    <w:rsid w:val="0031358A"/>
    <w:rsid w:val="0032430C"/>
    <w:rsid w:val="00324DCD"/>
    <w:rsid w:val="003268E0"/>
    <w:rsid w:val="00331B30"/>
    <w:rsid w:val="00337F72"/>
    <w:rsid w:val="0035610D"/>
    <w:rsid w:val="003563A4"/>
    <w:rsid w:val="00361BDF"/>
    <w:rsid w:val="0036212C"/>
    <w:rsid w:val="003638A2"/>
    <w:rsid w:val="00387B44"/>
    <w:rsid w:val="00391235"/>
    <w:rsid w:val="003975BB"/>
    <w:rsid w:val="003A2453"/>
    <w:rsid w:val="003A6268"/>
    <w:rsid w:val="003B0A5E"/>
    <w:rsid w:val="003B0F57"/>
    <w:rsid w:val="003C30C7"/>
    <w:rsid w:val="003E6D95"/>
    <w:rsid w:val="003F2FCC"/>
    <w:rsid w:val="00404B55"/>
    <w:rsid w:val="004058D6"/>
    <w:rsid w:val="00406BE4"/>
    <w:rsid w:val="00406D86"/>
    <w:rsid w:val="00410347"/>
    <w:rsid w:val="004114BD"/>
    <w:rsid w:val="004170D5"/>
    <w:rsid w:val="00421E3E"/>
    <w:rsid w:val="00424455"/>
    <w:rsid w:val="004259DD"/>
    <w:rsid w:val="00425AB2"/>
    <w:rsid w:val="00426063"/>
    <w:rsid w:val="00427E5A"/>
    <w:rsid w:val="004314AA"/>
    <w:rsid w:val="00432282"/>
    <w:rsid w:val="00444474"/>
    <w:rsid w:val="00445CE5"/>
    <w:rsid w:val="00446961"/>
    <w:rsid w:val="0045668F"/>
    <w:rsid w:val="00456DFA"/>
    <w:rsid w:val="004661D3"/>
    <w:rsid w:val="004714F9"/>
    <w:rsid w:val="0047265D"/>
    <w:rsid w:val="004762EC"/>
    <w:rsid w:val="00483265"/>
    <w:rsid w:val="0049114A"/>
    <w:rsid w:val="0049696F"/>
    <w:rsid w:val="004A2F1A"/>
    <w:rsid w:val="004A5E69"/>
    <w:rsid w:val="004B3BE6"/>
    <w:rsid w:val="004B4967"/>
    <w:rsid w:val="004C0371"/>
    <w:rsid w:val="004C4853"/>
    <w:rsid w:val="004C6703"/>
    <w:rsid w:val="004D48FF"/>
    <w:rsid w:val="004E2B70"/>
    <w:rsid w:val="004E34B8"/>
    <w:rsid w:val="004E6288"/>
    <w:rsid w:val="004F78C4"/>
    <w:rsid w:val="00504582"/>
    <w:rsid w:val="00514D13"/>
    <w:rsid w:val="0051580D"/>
    <w:rsid w:val="00517A4D"/>
    <w:rsid w:val="00520FC5"/>
    <w:rsid w:val="00521488"/>
    <w:rsid w:val="00524A6D"/>
    <w:rsid w:val="005252CA"/>
    <w:rsid w:val="005270A4"/>
    <w:rsid w:val="00532899"/>
    <w:rsid w:val="0053343F"/>
    <w:rsid w:val="00537917"/>
    <w:rsid w:val="005403DB"/>
    <w:rsid w:val="00542061"/>
    <w:rsid w:val="00543479"/>
    <w:rsid w:val="0054660F"/>
    <w:rsid w:val="005614F4"/>
    <w:rsid w:val="005673D4"/>
    <w:rsid w:val="00574821"/>
    <w:rsid w:val="0057738D"/>
    <w:rsid w:val="00590644"/>
    <w:rsid w:val="00590B45"/>
    <w:rsid w:val="005968BC"/>
    <w:rsid w:val="005A158E"/>
    <w:rsid w:val="005B169D"/>
    <w:rsid w:val="005B3579"/>
    <w:rsid w:val="005B3C11"/>
    <w:rsid w:val="005B3C20"/>
    <w:rsid w:val="005B5827"/>
    <w:rsid w:val="005C18BC"/>
    <w:rsid w:val="005C731E"/>
    <w:rsid w:val="005D071C"/>
    <w:rsid w:val="005D7B33"/>
    <w:rsid w:val="005E319F"/>
    <w:rsid w:val="005E4993"/>
    <w:rsid w:val="005E6FD8"/>
    <w:rsid w:val="005F1A0B"/>
    <w:rsid w:val="005F5737"/>
    <w:rsid w:val="006133C2"/>
    <w:rsid w:val="00620F6B"/>
    <w:rsid w:val="00622507"/>
    <w:rsid w:val="006235BF"/>
    <w:rsid w:val="006357FF"/>
    <w:rsid w:val="006379DF"/>
    <w:rsid w:val="00637D59"/>
    <w:rsid w:val="0065292F"/>
    <w:rsid w:val="00657B92"/>
    <w:rsid w:val="0066299E"/>
    <w:rsid w:val="00684DFC"/>
    <w:rsid w:val="0068622A"/>
    <w:rsid w:val="006967C8"/>
    <w:rsid w:val="00696A41"/>
    <w:rsid w:val="006A1E6B"/>
    <w:rsid w:val="006A7FDE"/>
    <w:rsid w:val="006B0193"/>
    <w:rsid w:val="006B0DF5"/>
    <w:rsid w:val="006B3097"/>
    <w:rsid w:val="006B73E8"/>
    <w:rsid w:val="006C04A6"/>
    <w:rsid w:val="006C39F6"/>
    <w:rsid w:val="006C46B1"/>
    <w:rsid w:val="006D4600"/>
    <w:rsid w:val="006D5AD0"/>
    <w:rsid w:val="006D6B53"/>
    <w:rsid w:val="006E0B68"/>
    <w:rsid w:val="006E13A1"/>
    <w:rsid w:val="006E2228"/>
    <w:rsid w:val="006E3701"/>
    <w:rsid w:val="006E4755"/>
    <w:rsid w:val="006E654F"/>
    <w:rsid w:val="006F7A4E"/>
    <w:rsid w:val="0070044E"/>
    <w:rsid w:val="007236EE"/>
    <w:rsid w:val="007265FB"/>
    <w:rsid w:val="00731725"/>
    <w:rsid w:val="00734212"/>
    <w:rsid w:val="00740C3B"/>
    <w:rsid w:val="00747D2B"/>
    <w:rsid w:val="00756073"/>
    <w:rsid w:val="0076187B"/>
    <w:rsid w:val="0076445A"/>
    <w:rsid w:val="00764E7E"/>
    <w:rsid w:val="00784471"/>
    <w:rsid w:val="00784FC9"/>
    <w:rsid w:val="007922B5"/>
    <w:rsid w:val="007B5C13"/>
    <w:rsid w:val="007B5C6D"/>
    <w:rsid w:val="007C4E49"/>
    <w:rsid w:val="007C515A"/>
    <w:rsid w:val="007C620E"/>
    <w:rsid w:val="007C7105"/>
    <w:rsid w:val="007D09B0"/>
    <w:rsid w:val="007D4427"/>
    <w:rsid w:val="007E2463"/>
    <w:rsid w:val="007F103A"/>
    <w:rsid w:val="007F1E9A"/>
    <w:rsid w:val="007F3FFE"/>
    <w:rsid w:val="007F45EF"/>
    <w:rsid w:val="008033FD"/>
    <w:rsid w:val="00805163"/>
    <w:rsid w:val="008069A4"/>
    <w:rsid w:val="008128F1"/>
    <w:rsid w:val="00816005"/>
    <w:rsid w:val="00822F59"/>
    <w:rsid w:val="00823C37"/>
    <w:rsid w:val="008303C9"/>
    <w:rsid w:val="00835761"/>
    <w:rsid w:val="00835BD0"/>
    <w:rsid w:val="00846113"/>
    <w:rsid w:val="00846A24"/>
    <w:rsid w:val="008479F8"/>
    <w:rsid w:val="0085130A"/>
    <w:rsid w:val="00851EAB"/>
    <w:rsid w:val="008525C0"/>
    <w:rsid w:val="008560A0"/>
    <w:rsid w:val="0086524B"/>
    <w:rsid w:val="00875026"/>
    <w:rsid w:val="00876ABF"/>
    <w:rsid w:val="008836A9"/>
    <w:rsid w:val="00890E40"/>
    <w:rsid w:val="008A24B7"/>
    <w:rsid w:val="008B1A80"/>
    <w:rsid w:val="008B5C35"/>
    <w:rsid w:val="008B646A"/>
    <w:rsid w:val="008C208D"/>
    <w:rsid w:val="008C21B4"/>
    <w:rsid w:val="008C5AB8"/>
    <w:rsid w:val="008C6B04"/>
    <w:rsid w:val="008C7AF7"/>
    <w:rsid w:val="008E4357"/>
    <w:rsid w:val="008E76E1"/>
    <w:rsid w:val="008F1B2E"/>
    <w:rsid w:val="008F3C43"/>
    <w:rsid w:val="008F483F"/>
    <w:rsid w:val="00902E9B"/>
    <w:rsid w:val="00905B00"/>
    <w:rsid w:val="00921093"/>
    <w:rsid w:val="00925FA6"/>
    <w:rsid w:val="009267DA"/>
    <w:rsid w:val="00927FB0"/>
    <w:rsid w:val="00930AD9"/>
    <w:rsid w:val="00933BA4"/>
    <w:rsid w:val="00933BB4"/>
    <w:rsid w:val="00934E88"/>
    <w:rsid w:val="0093690C"/>
    <w:rsid w:val="00947896"/>
    <w:rsid w:val="00950403"/>
    <w:rsid w:val="009514C7"/>
    <w:rsid w:val="00956FC3"/>
    <w:rsid w:val="00962467"/>
    <w:rsid w:val="00962577"/>
    <w:rsid w:val="00965C35"/>
    <w:rsid w:val="009661C4"/>
    <w:rsid w:val="0097000D"/>
    <w:rsid w:val="00970C9D"/>
    <w:rsid w:val="00976737"/>
    <w:rsid w:val="00977E5C"/>
    <w:rsid w:val="009854BB"/>
    <w:rsid w:val="0099068B"/>
    <w:rsid w:val="009930E1"/>
    <w:rsid w:val="0099570C"/>
    <w:rsid w:val="009960F6"/>
    <w:rsid w:val="009A2336"/>
    <w:rsid w:val="009A502A"/>
    <w:rsid w:val="009B103A"/>
    <w:rsid w:val="009B3FFF"/>
    <w:rsid w:val="009C1D36"/>
    <w:rsid w:val="009C3546"/>
    <w:rsid w:val="009C66FE"/>
    <w:rsid w:val="009E7420"/>
    <w:rsid w:val="009F12D8"/>
    <w:rsid w:val="009F7714"/>
    <w:rsid w:val="00A131B8"/>
    <w:rsid w:val="00A20E89"/>
    <w:rsid w:val="00A34EE0"/>
    <w:rsid w:val="00A405A6"/>
    <w:rsid w:val="00A408F6"/>
    <w:rsid w:val="00A733DD"/>
    <w:rsid w:val="00A750DD"/>
    <w:rsid w:val="00A83ED5"/>
    <w:rsid w:val="00A843C0"/>
    <w:rsid w:val="00A94C9D"/>
    <w:rsid w:val="00A97CE1"/>
    <w:rsid w:val="00AA7DF2"/>
    <w:rsid w:val="00AB0627"/>
    <w:rsid w:val="00AB39CB"/>
    <w:rsid w:val="00AC70AC"/>
    <w:rsid w:val="00AC7BA6"/>
    <w:rsid w:val="00AD0809"/>
    <w:rsid w:val="00AD0869"/>
    <w:rsid w:val="00AD1DB8"/>
    <w:rsid w:val="00AD3725"/>
    <w:rsid w:val="00AE2987"/>
    <w:rsid w:val="00AE3C71"/>
    <w:rsid w:val="00B024C5"/>
    <w:rsid w:val="00B05EA3"/>
    <w:rsid w:val="00B23237"/>
    <w:rsid w:val="00B32538"/>
    <w:rsid w:val="00B42752"/>
    <w:rsid w:val="00B50A85"/>
    <w:rsid w:val="00B50C61"/>
    <w:rsid w:val="00B52620"/>
    <w:rsid w:val="00B542B8"/>
    <w:rsid w:val="00B572A6"/>
    <w:rsid w:val="00B57AD6"/>
    <w:rsid w:val="00B601CD"/>
    <w:rsid w:val="00B6413D"/>
    <w:rsid w:val="00B66558"/>
    <w:rsid w:val="00B67E5B"/>
    <w:rsid w:val="00B74676"/>
    <w:rsid w:val="00B747C4"/>
    <w:rsid w:val="00B74A93"/>
    <w:rsid w:val="00B74C0F"/>
    <w:rsid w:val="00B7714C"/>
    <w:rsid w:val="00B8704C"/>
    <w:rsid w:val="00B907BB"/>
    <w:rsid w:val="00B933A7"/>
    <w:rsid w:val="00BA3F78"/>
    <w:rsid w:val="00BA426B"/>
    <w:rsid w:val="00BA4C8A"/>
    <w:rsid w:val="00BB388F"/>
    <w:rsid w:val="00BB43A9"/>
    <w:rsid w:val="00BC791A"/>
    <w:rsid w:val="00BD6601"/>
    <w:rsid w:val="00BE0CA3"/>
    <w:rsid w:val="00BE4228"/>
    <w:rsid w:val="00BE511A"/>
    <w:rsid w:val="00BE76FE"/>
    <w:rsid w:val="00BF033C"/>
    <w:rsid w:val="00C07510"/>
    <w:rsid w:val="00C1368D"/>
    <w:rsid w:val="00C20C29"/>
    <w:rsid w:val="00C20EA1"/>
    <w:rsid w:val="00C24658"/>
    <w:rsid w:val="00C27765"/>
    <w:rsid w:val="00C27A6E"/>
    <w:rsid w:val="00C32362"/>
    <w:rsid w:val="00C35D84"/>
    <w:rsid w:val="00C41BF3"/>
    <w:rsid w:val="00C42931"/>
    <w:rsid w:val="00C46663"/>
    <w:rsid w:val="00C47869"/>
    <w:rsid w:val="00C51CCB"/>
    <w:rsid w:val="00C5501C"/>
    <w:rsid w:val="00C57AF4"/>
    <w:rsid w:val="00C57C1C"/>
    <w:rsid w:val="00C601E6"/>
    <w:rsid w:val="00C62589"/>
    <w:rsid w:val="00C64E4C"/>
    <w:rsid w:val="00C6526C"/>
    <w:rsid w:val="00C70B1B"/>
    <w:rsid w:val="00C73249"/>
    <w:rsid w:val="00C741D8"/>
    <w:rsid w:val="00C773B1"/>
    <w:rsid w:val="00C82761"/>
    <w:rsid w:val="00C8704A"/>
    <w:rsid w:val="00C95BBE"/>
    <w:rsid w:val="00C97390"/>
    <w:rsid w:val="00CA0571"/>
    <w:rsid w:val="00CA2BB0"/>
    <w:rsid w:val="00CA3015"/>
    <w:rsid w:val="00CA43C1"/>
    <w:rsid w:val="00CA5ADB"/>
    <w:rsid w:val="00CB0B77"/>
    <w:rsid w:val="00CB1AA8"/>
    <w:rsid w:val="00CB7E2C"/>
    <w:rsid w:val="00CC0CC2"/>
    <w:rsid w:val="00CC6FA6"/>
    <w:rsid w:val="00CC7BD7"/>
    <w:rsid w:val="00CE271A"/>
    <w:rsid w:val="00CE35BE"/>
    <w:rsid w:val="00CE66AC"/>
    <w:rsid w:val="00CF119D"/>
    <w:rsid w:val="00CF16B8"/>
    <w:rsid w:val="00CF3CF8"/>
    <w:rsid w:val="00CF405A"/>
    <w:rsid w:val="00CF7A0B"/>
    <w:rsid w:val="00D015D1"/>
    <w:rsid w:val="00D0283C"/>
    <w:rsid w:val="00D05426"/>
    <w:rsid w:val="00D11533"/>
    <w:rsid w:val="00D12C22"/>
    <w:rsid w:val="00D12F62"/>
    <w:rsid w:val="00D141C6"/>
    <w:rsid w:val="00D20269"/>
    <w:rsid w:val="00D20E4E"/>
    <w:rsid w:val="00D24572"/>
    <w:rsid w:val="00D24AD4"/>
    <w:rsid w:val="00D35F9F"/>
    <w:rsid w:val="00D46F73"/>
    <w:rsid w:val="00D51A33"/>
    <w:rsid w:val="00D572B3"/>
    <w:rsid w:val="00D62B85"/>
    <w:rsid w:val="00D71FF1"/>
    <w:rsid w:val="00D92FC1"/>
    <w:rsid w:val="00D937E9"/>
    <w:rsid w:val="00D95A5D"/>
    <w:rsid w:val="00DA2331"/>
    <w:rsid w:val="00DA6DA3"/>
    <w:rsid w:val="00DA7BA5"/>
    <w:rsid w:val="00DB4C0A"/>
    <w:rsid w:val="00DC093C"/>
    <w:rsid w:val="00DC34F9"/>
    <w:rsid w:val="00DC7DF1"/>
    <w:rsid w:val="00DD2001"/>
    <w:rsid w:val="00DD4341"/>
    <w:rsid w:val="00DE0539"/>
    <w:rsid w:val="00DE7409"/>
    <w:rsid w:val="00DE7F5E"/>
    <w:rsid w:val="00DF75AF"/>
    <w:rsid w:val="00E06BB4"/>
    <w:rsid w:val="00E20730"/>
    <w:rsid w:val="00E2470F"/>
    <w:rsid w:val="00E30A93"/>
    <w:rsid w:val="00E31182"/>
    <w:rsid w:val="00E33D0B"/>
    <w:rsid w:val="00E423C6"/>
    <w:rsid w:val="00E527B8"/>
    <w:rsid w:val="00E55B1B"/>
    <w:rsid w:val="00E62B2D"/>
    <w:rsid w:val="00E63E16"/>
    <w:rsid w:val="00E6542B"/>
    <w:rsid w:val="00E67EF2"/>
    <w:rsid w:val="00E7127E"/>
    <w:rsid w:val="00E74F4F"/>
    <w:rsid w:val="00E801C1"/>
    <w:rsid w:val="00E80BE3"/>
    <w:rsid w:val="00E85CDB"/>
    <w:rsid w:val="00E87AD5"/>
    <w:rsid w:val="00E904BB"/>
    <w:rsid w:val="00E97DD7"/>
    <w:rsid w:val="00EA3A0F"/>
    <w:rsid w:val="00EA4AA0"/>
    <w:rsid w:val="00EA6E8B"/>
    <w:rsid w:val="00EA702D"/>
    <w:rsid w:val="00EC5E7F"/>
    <w:rsid w:val="00ED716E"/>
    <w:rsid w:val="00EE2422"/>
    <w:rsid w:val="00EF4A29"/>
    <w:rsid w:val="00EF5733"/>
    <w:rsid w:val="00F03369"/>
    <w:rsid w:val="00F05741"/>
    <w:rsid w:val="00F11DFA"/>
    <w:rsid w:val="00F14746"/>
    <w:rsid w:val="00F1519B"/>
    <w:rsid w:val="00F159E2"/>
    <w:rsid w:val="00F16A05"/>
    <w:rsid w:val="00F17FF5"/>
    <w:rsid w:val="00F211D1"/>
    <w:rsid w:val="00F23A02"/>
    <w:rsid w:val="00F23B5A"/>
    <w:rsid w:val="00F23E2F"/>
    <w:rsid w:val="00F338B9"/>
    <w:rsid w:val="00F33F6A"/>
    <w:rsid w:val="00F34528"/>
    <w:rsid w:val="00F370D9"/>
    <w:rsid w:val="00F463A0"/>
    <w:rsid w:val="00F505F5"/>
    <w:rsid w:val="00F50A53"/>
    <w:rsid w:val="00F63429"/>
    <w:rsid w:val="00F64124"/>
    <w:rsid w:val="00F64212"/>
    <w:rsid w:val="00F70C9E"/>
    <w:rsid w:val="00F71BD0"/>
    <w:rsid w:val="00F720DF"/>
    <w:rsid w:val="00F74194"/>
    <w:rsid w:val="00F74500"/>
    <w:rsid w:val="00F77082"/>
    <w:rsid w:val="00F82A70"/>
    <w:rsid w:val="00F91802"/>
    <w:rsid w:val="00F9450C"/>
    <w:rsid w:val="00F9729F"/>
    <w:rsid w:val="00FA185C"/>
    <w:rsid w:val="00FB441C"/>
    <w:rsid w:val="00FB5B84"/>
    <w:rsid w:val="00FB6FBA"/>
    <w:rsid w:val="00FD5803"/>
    <w:rsid w:val="00FD5880"/>
    <w:rsid w:val="00FD7ABF"/>
    <w:rsid w:val="00FE3CEE"/>
    <w:rsid w:val="00FF07B1"/>
    <w:rsid w:val="00FF1F63"/>
    <w:rsid w:val="00FF3166"/>
    <w:rsid w:val="00FF66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13"/>
    <w:pPr>
      <w:spacing w:line="480" w:lineRule="auto"/>
      <w:jc w:val="both"/>
    </w:pPr>
    <w:rPr>
      <w:rFonts w:ascii="Times New Roman" w:hAnsi="Times New Roman" w:cs="Times New Roman"/>
      <w:sz w:val="24"/>
      <w:szCs w:val="24"/>
    </w:rPr>
  </w:style>
  <w:style w:type="paragraph" w:styleId="Titre1">
    <w:name w:val="heading 1"/>
    <w:basedOn w:val="Normal"/>
    <w:next w:val="Normal"/>
    <w:link w:val="Titre1Car"/>
    <w:uiPriority w:val="9"/>
    <w:qFormat/>
    <w:rsid w:val="00DD200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F338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95E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2001"/>
    <w:rPr>
      <w:rFonts w:asciiTheme="majorHAnsi" w:eastAsiaTheme="majorEastAsia" w:hAnsiTheme="majorHAnsi" w:cstheme="majorBidi"/>
      <w:b/>
      <w:bCs/>
      <w:color w:val="345A8A" w:themeColor="accent1" w:themeShade="B5"/>
      <w:sz w:val="32"/>
      <w:szCs w:val="32"/>
    </w:rPr>
  </w:style>
  <w:style w:type="paragraph" w:styleId="Paragraphedeliste">
    <w:name w:val="List Paragraph"/>
    <w:basedOn w:val="Normal"/>
    <w:uiPriority w:val="34"/>
    <w:qFormat/>
    <w:rsid w:val="002A72E2"/>
    <w:pPr>
      <w:ind w:left="720"/>
      <w:contextualSpacing/>
    </w:pPr>
  </w:style>
  <w:style w:type="paragraph" w:styleId="Pieddepage">
    <w:name w:val="footer"/>
    <w:basedOn w:val="Normal"/>
    <w:link w:val="PieddepageCar"/>
    <w:uiPriority w:val="99"/>
    <w:unhideWhenUsed/>
    <w:rsid w:val="002F39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39F4"/>
  </w:style>
  <w:style w:type="character" w:styleId="Numrodepage">
    <w:name w:val="page number"/>
    <w:basedOn w:val="Policepardfaut"/>
    <w:uiPriority w:val="99"/>
    <w:semiHidden/>
    <w:unhideWhenUsed/>
    <w:rsid w:val="002F39F4"/>
  </w:style>
  <w:style w:type="paragraph" w:styleId="Notedebasdepage">
    <w:name w:val="footnote text"/>
    <w:basedOn w:val="Normal"/>
    <w:link w:val="NotedebasdepageCar"/>
    <w:uiPriority w:val="99"/>
    <w:unhideWhenUsed/>
    <w:rsid w:val="002E1727"/>
    <w:pPr>
      <w:spacing w:after="0" w:line="240" w:lineRule="auto"/>
    </w:pPr>
  </w:style>
  <w:style w:type="character" w:customStyle="1" w:styleId="NotedebasdepageCar">
    <w:name w:val="Note de bas de page Car"/>
    <w:basedOn w:val="Policepardfaut"/>
    <w:link w:val="Notedebasdepage"/>
    <w:uiPriority w:val="99"/>
    <w:rsid w:val="002E1727"/>
    <w:rPr>
      <w:sz w:val="24"/>
      <w:szCs w:val="24"/>
    </w:rPr>
  </w:style>
  <w:style w:type="character" w:styleId="Appelnotedebasdep">
    <w:name w:val="footnote reference"/>
    <w:basedOn w:val="Policepardfaut"/>
    <w:uiPriority w:val="99"/>
    <w:unhideWhenUsed/>
    <w:rsid w:val="002E1727"/>
    <w:rPr>
      <w:vertAlign w:val="superscript"/>
    </w:rPr>
  </w:style>
  <w:style w:type="character" w:styleId="Marquedecommentaire">
    <w:name w:val="annotation reference"/>
    <w:basedOn w:val="Policepardfaut"/>
    <w:uiPriority w:val="99"/>
    <w:semiHidden/>
    <w:unhideWhenUsed/>
    <w:rsid w:val="0057738D"/>
    <w:rPr>
      <w:sz w:val="18"/>
      <w:szCs w:val="18"/>
    </w:rPr>
  </w:style>
  <w:style w:type="paragraph" w:styleId="Commentaire">
    <w:name w:val="annotation text"/>
    <w:basedOn w:val="Normal"/>
    <w:link w:val="CommentaireCar"/>
    <w:uiPriority w:val="99"/>
    <w:unhideWhenUsed/>
    <w:rsid w:val="0057738D"/>
    <w:pPr>
      <w:spacing w:line="240" w:lineRule="auto"/>
    </w:pPr>
  </w:style>
  <w:style w:type="character" w:customStyle="1" w:styleId="CommentaireCar">
    <w:name w:val="Commentaire Car"/>
    <w:basedOn w:val="Policepardfaut"/>
    <w:link w:val="Commentaire"/>
    <w:uiPriority w:val="99"/>
    <w:rsid w:val="0057738D"/>
    <w:rPr>
      <w:sz w:val="24"/>
      <w:szCs w:val="24"/>
    </w:rPr>
  </w:style>
  <w:style w:type="paragraph" w:styleId="Objetducommentaire">
    <w:name w:val="annotation subject"/>
    <w:basedOn w:val="Commentaire"/>
    <w:next w:val="Commentaire"/>
    <w:link w:val="ObjetducommentaireCar"/>
    <w:uiPriority w:val="99"/>
    <w:semiHidden/>
    <w:unhideWhenUsed/>
    <w:rsid w:val="0057738D"/>
    <w:rPr>
      <w:b/>
      <w:bCs/>
      <w:sz w:val="20"/>
      <w:szCs w:val="20"/>
    </w:rPr>
  </w:style>
  <w:style w:type="character" w:customStyle="1" w:styleId="ObjetducommentaireCar">
    <w:name w:val="Objet du commentaire Car"/>
    <w:basedOn w:val="CommentaireCar"/>
    <w:link w:val="Objetducommentaire"/>
    <w:uiPriority w:val="99"/>
    <w:semiHidden/>
    <w:rsid w:val="0057738D"/>
    <w:rPr>
      <w:b/>
      <w:bCs/>
      <w:sz w:val="20"/>
      <w:szCs w:val="20"/>
    </w:rPr>
  </w:style>
  <w:style w:type="paragraph" w:styleId="Textedebulles">
    <w:name w:val="Balloon Text"/>
    <w:basedOn w:val="Normal"/>
    <w:link w:val="TextedebullesCar"/>
    <w:uiPriority w:val="99"/>
    <w:semiHidden/>
    <w:unhideWhenUsed/>
    <w:rsid w:val="0057738D"/>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7738D"/>
    <w:rPr>
      <w:rFonts w:ascii="Lucida Grande" w:hAnsi="Lucida Grande" w:cs="Lucida Grande"/>
      <w:sz w:val="18"/>
      <w:szCs w:val="18"/>
    </w:rPr>
  </w:style>
  <w:style w:type="character" w:customStyle="1" w:styleId="Titre2Car">
    <w:name w:val="Titre 2 Car"/>
    <w:basedOn w:val="Policepardfaut"/>
    <w:link w:val="Titre2"/>
    <w:uiPriority w:val="9"/>
    <w:rsid w:val="00F338B9"/>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095EB8"/>
    <w:rPr>
      <w:rFonts w:asciiTheme="majorHAnsi" w:eastAsiaTheme="majorEastAsia" w:hAnsiTheme="majorHAnsi" w:cstheme="majorBidi"/>
      <w:b/>
      <w:bCs/>
      <w:color w:val="4F81BD" w:themeColor="accent1"/>
    </w:rPr>
  </w:style>
  <w:style w:type="paragraph" w:customStyle="1" w:styleId="DGYTexte">
    <w:name w:val="DGY Texte"/>
    <w:basedOn w:val="Citation"/>
    <w:qFormat/>
    <w:rsid w:val="00406D86"/>
    <w:pPr>
      <w:spacing w:before="60" w:after="60" w:line="360" w:lineRule="auto"/>
      <w:ind w:left="567" w:right="561"/>
    </w:pPr>
    <w:rPr>
      <w:iCs w:val="0"/>
      <w:color w:val="auto"/>
    </w:rPr>
  </w:style>
  <w:style w:type="paragraph" w:styleId="Citation">
    <w:name w:val="Quote"/>
    <w:basedOn w:val="Normal"/>
    <w:next w:val="Normal"/>
    <w:link w:val="CitationCar"/>
    <w:uiPriority w:val="29"/>
    <w:qFormat/>
    <w:rsid w:val="00406D86"/>
    <w:rPr>
      <w:i/>
      <w:iCs/>
      <w:color w:val="000000" w:themeColor="text1"/>
    </w:rPr>
  </w:style>
  <w:style w:type="character" w:customStyle="1" w:styleId="CitationCar">
    <w:name w:val="Citation Car"/>
    <w:basedOn w:val="Policepardfaut"/>
    <w:link w:val="Citation"/>
    <w:uiPriority w:val="29"/>
    <w:rsid w:val="00406D86"/>
    <w:rPr>
      <w:i/>
      <w:iCs/>
      <w:color w:val="000000" w:themeColor="text1"/>
    </w:rPr>
  </w:style>
  <w:style w:type="paragraph" w:styleId="Explorateurdedocuments">
    <w:name w:val="Document Map"/>
    <w:basedOn w:val="Normal"/>
    <w:link w:val="ExplorateurdedocumentsCar"/>
    <w:uiPriority w:val="99"/>
    <w:semiHidden/>
    <w:unhideWhenUsed/>
    <w:rsid w:val="00406D86"/>
    <w:pPr>
      <w:spacing w:after="0" w:line="240" w:lineRule="auto"/>
    </w:pPr>
    <w:rPr>
      <w:rFonts w:ascii="Lucida Grande" w:eastAsiaTheme="minorEastAsia" w:hAnsi="Lucida Grande" w:cs="Lucida Grande"/>
      <w:lang w:eastAsia="ja-JP"/>
    </w:rPr>
  </w:style>
  <w:style w:type="character" w:customStyle="1" w:styleId="ExplorateurdedocumentsCar">
    <w:name w:val="Explorateur de documents Car"/>
    <w:basedOn w:val="Policepardfaut"/>
    <w:link w:val="Explorateurdedocuments"/>
    <w:uiPriority w:val="99"/>
    <w:semiHidden/>
    <w:rsid w:val="00406D86"/>
    <w:rPr>
      <w:rFonts w:ascii="Lucida Grande" w:eastAsiaTheme="minorEastAsia" w:hAnsi="Lucida Grande" w:cs="Lucida Grande"/>
      <w:sz w:val="24"/>
      <w:szCs w:val="24"/>
      <w:lang w:eastAsia="ja-JP"/>
    </w:rPr>
  </w:style>
  <w:style w:type="paragraph" w:styleId="Rvision">
    <w:name w:val="Revision"/>
    <w:hidden/>
    <w:uiPriority w:val="99"/>
    <w:semiHidden/>
    <w:rsid w:val="003A2453"/>
    <w:pPr>
      <w:spacing w:after="0" w:line="240" w:lineRule="auto"/>
    </w:pPr>
  </w:style>
  <w:style w:type="paragraph" w:styleId="Corpsdetexte">
    <w:name w:val="Body Text"/>
    <w:basedOn w:val="Normal"/>
    <w:link w:val="CorpsdetexteCar"/>
    <w:rsid w:val="00BE4228"/>
    <w:pPr>
      <w:spacing w:before="130" w:after="130" w:line="260" w:lineRule="atLeast"/>
      <w:jc w:val="left"/>
    </w:pPr>
    <w:rPr>
      <w:rFonts w:eastAsia="Times New Roman"/>
      <w:szCs w:val="20"/>
      <w:lang w:val="en-US"/>
    </w:rPr>
  </w:style>
  <w:style w:type="character" w:customStyle="1" w:styleId="CorpsdetexteCar">
    <w:name w:val="Corps de texte Car"/>
    <w:basedOn w:val="Policepardfaut"/>
    <w:link w:val="Corpsdetexte"/>
    <w:rsid w:val="00BE4228"/>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9940658">
      <w:bodyDiv w:val="1"/>
      <w:marLeft w:val="0"/>
      <w:marRight w:val="0"/>
      <w:marTop w:val="0"/>
      <w:marBottom w:val="0"/>
      <w:divBdr>
        <w:top w:val="none" w:sz="0" w:space="0" w:color="auto"/>
        <w:left w:val="none" w:sz="0" w:space="0" w:color="auto"/>
        <w:bottom w:val="none" w:sz="0" w:space="0" w:color="auto"/>
        <w:right w:val="none" w:sz="0" w:space="0" w:color="auto"/>
      </w:divBdr>
      <w:divsChild>
        <w:div w:id="138695796">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10CB1-8120-4E57-9DF6-AFDA6EE4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9972</Words>
  <Characters>54847</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HELENE</cp:lastModifiedBy>
  <cp:revision>2</cp:revision>
  <cp:lastPrinted>2012-03-22T09:24:00Z</cp:lastPrinted>
  <dcterms:created xsi:type="dcterms:W3CDTF">2012-03-31T11:59:00Z</dcterms:created>
  <dcterms:modified xsi:type="dcterms:W3CDTF">2012-03-31T11:59:00Z</dcterms:modified>
</cp:coreProperties>
</file>