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2" w:rsidRPr="00C04E45" w:rsidRDefault="00DD1D92" w:rsidP="00222AD0">
      <w:pPr>
        <w:spacing w:line="480" w:lineRule="auto"/>
        <w:ind w:left="720"/>
        <w:jc w:val="center"/>
        <w:rPr>
          <w:b/>
          <w:sz w:val="24"/>
          <w:szCs w:val="24"/>
          <w:lang w:val="en-AU"/>
        </w:rPr>
      </w:pPr>
      <w:r w:rsidRPr="00C04E45">
        <w:rPr>
          <w:b/>
          <w:sz w:val="24"/>
          <w:szCs w:val="24"/>
          <w:lang w:val="en-AU"/>
        </w:rPr>
        <w:t>Bar</w:t>
      </w:r>
      <w:r w:rsidR="00293093" w:rsidRPr="00C04E45">
        <w:rPr>
          <w:b/>
          <w:sz w:val="24"/>
          <w:szCs w:val="24"/>
          <w:lang w:val="en-AU"/>
        </w:rPr>
        <w:t>riers to the inclusion of women in mining sites in Chile: An analysis from the workers’ perspective</w:t>
      </w:r>
      <w:r w:rsidRPr="00C04E45">
        <w:rPr>
          <w:rStyle w:val="Refdenotaalpie"/>
          <w:bCs/>
          <w:sz w:val="24"/>
          <w:szCs w:val="24"/>
          <w:lang w:val="en-AU"/>
        </w:rPr>
        <w:footnoteReference w:id="1"/>
      </w:r>
      <w:r w:rsidRPr="00C04E45">
        <w:rPr>
          <w:b/>
          <w:sz w:val="24"/>
          <w:szCs w:val="24"/>
          <w:lang w:val="en-AU"/>
        </w:rPr>
        <w:t xml:space="preserve"> </w:t>
      </w:r>
    </w:p>
    <w:p w:rsidR="00E542B5" w:rsidRDefault="00E542B5" w:rsidP="00222AD0">
      <w:pPr>
        <w:spacing w:line="480" w:lineRule="auto"/>
        <w:rPr>
          <w:b/>
          <w:sz w:val="24"/>
          <w:szCs w:val="24"/>
          <w:lang w:val="en-AU"/>
        </w:rPr>
      </w:pPr>
    </w:p>
    <w:p w:rsidR="00DD1D92" w:rsidRPr="00C04E45" w:rsidRDefault="00DD1D92" w:rsidP="00222AD0">
      <w:pPr>
        <w:spacing w:line="480" w:lineRule="auto"/>
        <w:rPr>
          <w:b/>
          <w:sz w:val="24"/>
          <w:szCs w:val="24"/>
          <w:lang w:val="en-AU"/>
        </w:rPr>
      </w:pPr>
    </w:p>
    <w:p w:rsidR="00DD1D92" w:rsidRPr="00C04E45" w:rsidRDefault="005F6F6B" w:rsidP="00222AD0">
      <w:pPr>
        <w:spacing w:line="480" w:lineRule="auto"/>
        <w:jc w:val="both"/>
        <w:rPr>
          <w:b/>
          <w:sz w:val="24"/>
          <w:szCs w:val="24"/>
          <w:lang w:val="en-AU"/>
        </w:rPr>
      </w:pPr>
      <w:r w:rsidRPr="00C04E45">
        <w:rPr>
          <w:b/>
          <w:sz w:val="24"/>
          <w:szCs w:val="24"/>
          <w:lang w:val="en-AU"/>
        </w:rPr>
        <w:t>SUMMARY</w:t>
      </w:r>
      <w:r w:rsidR="00DD1D92" w:rsidRPr="00C04E45">
        <w:rPr>
          <w:b/>
          <w:sz w:val="24"/>
          <w:szCs w:val="24"/>
          <w:lang w:val="en-AU"/>
        </w:rPr>
        <w:t xml:space="preserve"> </w:t>
      </w:r>
    </w:p>
    <w:p w:rsidR="00DD1D92" w:rsidRPr="00C04E45" w:rsidRDefault="00293093" w:rsidP="00222AD0">
      <w:pPr>
        <w:tabs>
          <w:tab w:val="left" w:pos="426"/>
        </w:tabs>
        <w:spacing w:after="200" w:line="480" w:lineRule="auto"/>
        <w:ind w:right="-51"/>
        <w:jc w:val="both"/>
        <w:rPr>
          <w:bCs/>
          <w:sz w:val="24"/>
          <w:szCs w:val="24"/>
          <w:lang w:val="en-AU"/>
        </w:rPr>
      </w:pPr>
      <w:r w:rsidRPr="00C04E45">
        <w:rPr>
          <w:bCs/>
          <w:sz w:val="24"/>
          <w:szCs w:val="24"/>
          <w:lang w:val="en-AU"/>
        </w:rPr>
        <w:t>The mining industry is a sector traditionally linked to the male sex, despite the increasingly greater inclusion of women in this industry</w:t>
      </w:r>
      <w:r w:rsidR="00DD1D92" w:rsidRPr="00C04E45">
        <w:rPr>
          <w:bCs/>
          <w:sz w:val="24"/>
          <w:szCs w:val="24"/>
          <w:lang w:val="en-AU"/>
        </w:rPr>
        <w:t xml:space="preserve">. </w:t>
      </w:r>
      <w:r w:rsidRPr="00C04E45">
        <w:rPr>
          <w:bCs/>
          <w:sz w:val="24"/>
          <w:szCs w:val="24"/>
          <w:lang w:val="en-AU"/>
        </w:rPr>
        <w:t>The objective of this article is to identify the principal barriers to inclusion that women face in mining sites in Chile. For that, in-depth interviews taking on different thematic focuses have been held with 70 mining workers (men and women).</w:t>
      </w:r>
      <w:r w:rsidR="00DD1D92" w:rsidRPr="00C04E45">
        <w:rPr>
          <w:bCs/>
          <w:sz w:val="24"/>
          <w:szCs w:val="24"/>
          <w:lang w:val="en-AU"/>
        </w:rPr>
        <w:t xml:space="preserve"> </w:t>
      </w:r>
      <w:r w:rsidRPr="00C04E45">
        <w:rPr>
          <w:bCs/>
          <w:sz w:val="24"/>
          <w:szCs w:val="24"/>
          <w:lang w:val="en-AU"/>
        </w:rPr>
        <w:t>The informa</w:t>
      </w:r>
      <w:r w:rsidR="005F6F6B" w:rsidRPr="00C04E45">
        <w:rPr>
          <w:bCs/>
          <w:sz w:val="24"/>
          <w:szCs w:val="24"/>
          <w:lang w:val="en-AU"/>
        </w:rPr>
        <w:t>tion has been analysed</w:t>
      </w:r>
      <w:r w:rsidR="00A12050">
        <w:rPr>
          <w:bCs/>
          <w:sz w:val="24"/>
          <w:szCs w:val="24"/>
          <w:lang w:val="en-AU"/>
        </w:rPr>
        <w:t xml:space="preserve"> based on the gro</w:t>
      </w:r>
      <w:r w:rsidRPr="00C04E45">
        <w:rPr>
          <w:bCs/>
          <w:sz w:val="24"/>
          <w:szCs w:val="24"/>
          <w:lang w:val="en-AU"/>
        </w:rPr>
        <w:t>unded theory of Strauss and Corbin (2002). The results show that women’s self-discrimination, family responsibilities, and male hegemony are the main barriers to the inclusion of women as workers in mining sites in Chile</w:t>
      </w:r>
      <w:r w:rsidR="00DD1D92" w:rsidRPr="00C04E45">
        <w:rPr>
          <w:bCs/>
          <w:sz w:val="24"/>
          <w:szCs w:val="24"/>
          <w:lang w:val="en-AU"/>
        </w:rPr>
        <w:t>.</w:t>
      </w:r>
    </w:p>
    <w:p w:rsidR="00DD1D92" w:rsidRPr="00C04E45" w:rsidRDefault="00DD1D92" w:rsidP="00222AD0">
      <w:pPr>
        <w:tabs>
          <w:tab w:val="left" w:pos="426"/>
        </w:tabs>
        <w:spacing w:after="200" w:line="480" w:lineRule="auto"/>
        <w:ind w:right="-51"/>
        <w:jc w:val="both"/>
        <w:rPr>
          <w:bCs/>
          <w:sz w:val="24"/>
          <w:szCs w:val="24"/>
          <w:lang w:val="en-AU"/>
        </w:rPr>
      </w:pPr>
    </w:p>
    <w:p w:rsidR="00DD1D92" w:rsidRPr="00C04E45" w:rsidRDefault="00293093" w:rsidP="00222AD0">
      <w:pPr>
        <w:tabs>
          <w:tab w:val="left" w:pos="426"/>
        </w:tabs>
        <w:spacing w:after="200" w:line="480" w:lineRule="auto"/>
        <w:ind w:right="-51"/>
        <w:jc w:val="both"/>
        <w:rPr>
          <w:b/>
          <w:sz w:val="24"/>
          <w:szCs w:val="24"/>
          <w:lang w:val="en-AU"/>
        </w:rPr>
      </w:pPr>
      <w:r w:rsidRPr="00C04E45">
        <w:rPr>
          <w:b/>
          <w:sz w:val="24"/>
          <w:szCs w:val="24"/>
          <w:lang w:val="en-AU"/>
        </w:rPr>
        <w:t>Key Words: Inclusion barriers</w:t>
      </w:r>
      <w:r w:rsidR="00DD1D92" w:rsidRPr="00C04E45">
        <w:rPr>
          <w:b/>
          <w:sz w:val="24"/>
          <w:szCs w:val="24"/>
          <w:lang w:val="en-AU"/>
        </w:rPr>
        <w:t>, min</w:t>
      </w:r>
      <w:r w:rsidRPr="00C04E45">
        <w:rPr>
          <w:b/>
          <w:sz w:val="24"/>
          <w:szCs w:val="24"/>
          <w:lang w:val="en-AU"/>
        </w:rPr>
        <w:t>ing</w:t>
      </w:r>
      <w:r w:rsidR="00DD1D92" w:rsidRPr="00C04E45">
        <w:rPr>
          <w:b/>
          <w:sz w:val="24"/>
          <w:szCs w:val="24"/>
          <w:lang w:val="en-AU"/>
        </w:rPr>
        <w:t>, masculini</w:t>
      </w:r>
      <w:r w:rsidRPr="00C04E45">
        <w:rPr>
          <w:b/>
          <w:sz w:val="24"/>
          <w:szCs w:val="24"/>
          <w:lang w:val="en-AU"/>
        </w:rPr>
        <w:t>ty</w:t>
      </w:r>
      <w:r w:rsidR="00DD1D92" w:rsidRPr="00C04E45">
        <w:rPr>
          <w:b/>
          <w:sz w:val="24"/>
          <w:szCs w:val="24"/>
          <w:lang w:val="en-AU"/>
        </w:rPr>
        <w:t xml:space="preserve">, Chile. </w:t>
      </w:r>
    </w:p>
    <w:p w:rsidR="00DD1D92" w:rsidRPr="00C04E45" w:rsidRDefault="00DD1D92" w:rsidP="00222AD0">
      <w:pPr>
        <w:spacing w:before="100" w:beforeAutospacing="1" w:after="100" w:afterAutospacing="1" w:line="480" w:lineRule="auto"/>
        <w:jc w:val="both"/>
        <w:rPr>
          <w:sz w:val="24"/>
          <w:szCs w:val="24"/>
          <w:lang w:val="en-AU"/>
        </w:rPr>
      </w:pPr>
      <w:r w:rsidRPr="00C04E45">
        <w:rPr>
          <w:b/>
          <w:sz w:val="24"/>
          <w:szCs w:val="24"/>
          <w:lang w:val="en-AU"/>
        </w:rPr>
        <w:br w:type="page"/>
      </w:r>
    </w:p>
    <w:p w:rsidR="00DD1D92" w:rsidRPr="00C04E45" w:rsidRDefault="00DD1D92" w:rsidP="00222AD0">
      <w:pPr>
        <w:spacing w:line="480" w:lineRule="auto"/>
        <w:jc w:val="both"/>
        <w:rPr>
          <w:b/>
          <w:sz w:val="24"/>
          <w:szCs w:val="24"/>
          <w:lang w:val="en-AU"/>
        </w:rPr>
      </w:pPr>
      <w:r w:rsidRPr="00C04E45">
        <w:rPr>
          <w:b/>
          <w:sz w:val="24"/>
          <w:szCs w:val="24"/>
          <w:lang w:val="en-AU"/>
        </w:rPr>
        <w:lastRenderedPageBreak/>
        <w:t>INTRODUC</w:t>
      </w:r>
      <w:r w:rsidR="008416A2" w:rsidRPr="00C04E45">
        <w:rPr>
          <w:b/>
          <w:sz w:val="24"/>
          <w:szCs w:val="24"/>
          <w:lang w:val="en-AU"/>
        </w:rPr>
        <w:t>TION</w:t>
      </w:r>
      <w:r w:rsidRPr="00C04E45">
        <w:rPr>
          <w:b/>
          <w:sz w:val="24"/>
          <w:szCs w:val="24"/>
          <w:lang w:val="en-AU"/>
        </w:rPr>
        <w:t xml:space="preserve"> </w:t>
      </w:r>
    </w:p>
    <w:p w:rsidR="00DD1D92" w:rsidRPr="00C04E45" w:rsidRDefault="008416A2" w:rsidP="00222AD0">
      <w:pPr>
        <w:spacing w:line="480" w:lineRule="auto"/>
        <w:jc w:val="both"/>
        <w:rPr>
          <w:rStyle w:val="textocontenido1"/>
          <w:rFonts w:ascii="Times New Roman" w:hAnsi="Times New Roman" w:cs="Times New Roman"/>
          <w:sz w:val="24"/>
          <w:szCs w:val="24"/>
          <w:lang w:val="en-AU"/>
        </w:rPr>
      </w:pPr>
      <w:r w:rsidRPr="00C04E45">
        <w:rPr>
          <w:sz w:val="24"/>
          <w:szCs w:val="24"/>
          <w:lang w:val="en-AU"/>
        </w:rPr>
        <w:t xml:space="preserve">The barriers to the inclusion of women in labour sectors traditionally occupied by men </w:t>
      </w:r>
      <w:r w:rsidR="00251A9D" w:rsidRPr="00C04E45">
        <w:rPr>
          <w:sz w:val="24"/>
          <w:szCs w:val="24"/>
          <w:lang w:val="en-AU"/>
        </w:rPr>
        <w:t>are</w:t>
      </w:r>
      <w:r w:rsidRPr="00C04E45">
        <w:rPr>
          <w:sz w:val="24"/>
          <w:szCs w:val="24"/>
          <w:lang w:val="en-AU"/>
        </w:rPr>
        <w:t xml:space="preserve"> a </w:t>
      </w:r>
      <w:r w:rsidR="005F6F6B" w:rsidRPr="00C04E45">
        <w:rPr>
          <w:sz w:val="24"/>
          <w:szCs w:val="24"/>
          <w:lang w:val="en-AU"/>
        </w:rPr>
        <w:t>phenomenon</w:t>
      </w:r>
      <w:r w:rsidRPr="00C04E45">
        <w:rPr>
          <w:sz w:val="24"/>
          <w:szCs w:val="24"/>
          <w:lang w:val="en-AU"/>
        </w:rPr>
        <w:t xml:space="preserve"> that affects the majority of countries in the XXI century</w:t>
      </w:r>
      <w:r w:rsidR="00251A9D" w:rsidRPr="00C04E45">
        <w:rPr>
          <w:sz w:val="24"/>
          <w:szCs w:val="24"/>
          <w:lang w:val="en-AU"/>
        </w:rPr>
        <w:t>. The</w:t>
      </w:r>
      <w:r w:rsidR="00BF01A0" w:rsidRPr="00C04E45">
        <w:rPr>
          <w:sz w:val="24"/>
          <w:szCs w:val="24"/>
          <w:lang w:val="en-AU"/>
        </w:rPr>
        <w:t>se barriers have a principal</w:t>
      </w:r>
      <w:r w:rsidR="00251A9D" w:rsidRPr="00C04E45">
        <w:rPr>
          <w:sz w:val="24"/>
          <w:szCs w:val="24"/>
          <w:lang w:val="en-AU"/>
        </w:rPr>
        <w:t xml:space="preserve"> impact on economies in development such as Chile’s, taking into account the demographic changes that have occurred in the country during recent decades, which indicate an accelerated demographic shift, with </w:t>
      </w:r>
      <w:r w:rsidR="00BF01A0" w:rsidRPr="00C04E45">
        <w:rPr>
          <w:sz w:val="24"/>
          <w:szCs w:val="24"/>
          <w:lang w:val="en-AU"/>
        </w:rPr>
        <w:t xml:space="preserve">a </w:t>
      </w:r>
      <w:r w:rsidR="005F6F6B" w:rsidRPr="00C04E45">
        <w:rPr>
          <w:sz w:val="24"/>
          <w:szCs w:val="24"/>
          <w:lang w:val="en-AU"/>
        </w:rPr>
        <w:t>r</w:t>
      </w:r>
      <w:r w:rsidR="00BF01A0" w:rsidRPr="00C04E45">
        <w:rPr>
          <w:sz w:val="24"/>
          <w:szCs w:val="24"/>
          <w:lang w:val="en-AU"/>
        </w:rPr>
        <w:t xml:space="preserve">eduction in the growth of the population </w:t>
      </w:r>
      <w:r w:rsidR="005F6F6B" w:rsidRPr="00C04E45">
        <w:rPr>
          <w:sz w:val="24"/>
          <w:szCs w:val="24"/>
          <w:lang w:val="en-AU"/>
        </w:rPr>
        <w:t>to</w:t>
      </w:r>
      <w:r w:rsidR="00BF01A0" w:rsidRPr="00C04E45">
        <w:rPr>
          <w:sz w:val="24"/>
          <w:szCs w:val="24"/>
          <w:lang w:val="en-AU"/>
        </w:rPr>
        <w:t xml:space="preserve"> less than 1% since 2010, which will continue to produce different effects on the income per capita, in the labour market, in the accumulation of human capital, and its relationship with social inequality (</w:t>
      </w:r>
      <w:proofErr w:type="spellStart"/>
      <w:r w:rsidR="00BF01A0" w:rsidRPr="00C04E45">
        <w:rPr>
          <w:sz w:val="24"/>
          <w:szCs w:val="24"/>
          <w:lang w:val="en-AU"/>
        </w:rPr>
        <w:t>Cerda</w:t>
      </w:r>
      <w:proofErr w:type="spellEnd"/>
      <w:r w:rsidR="00BF01A0" w:rsidRPr="00C04E45">
        <w:rPr>
          <w:sz w:val="24"/>
          <w:szCs w:val="24"/>
          <w:lang w:val="en-AU"/>
        </w:rPr>
        <w:t>, 2008)</w:t>
      </w:r>
      <w:r w:rsidR="00DD1D92" w:rsidRPr="00C04E45">
        <w:rPr>
          <w:rStyle w:val="textocontenido1"/>
          <w:rFonts w:ascii="Times New Roman" w:hAnsi="Times New Roman" w:cs="Times New Roman"/>
          <w:color w:val="auto"/>
          <w:sz w:val="24"/>
          <w:szCs w:val="24"/>
          <w:lang w:val="en-AU"/>
        </w:rPr>
        <w:t xml:space="preserve">. </w:t>
      </w:r>
    </w:p>
    <w:p w:rsidR="00DD1D92" w:rsidRPr="00C04E45" w:rsidRDefault="00DD1D92" w:rsidP="00222AD0">
      <w:pPr>
        <w:spacing w:line="480" w:lineRule="auto"/>
        <w:jc w:val="both"/>
        <w:rPr>
          <w:sz w:val="24"/>
          <w:szCs w:val="24"/>
          <w:lang w:val="en-AU"/>
        </w:rPr>
      </w:pPr>
      <w:r w:rsidRPr="00C04E45">
        <w:rPr>
          <w:sz w:val="24"/>
          <w:szCs w:val="24"/>
          <w:lang w:val="en-AU" w:eastAsia="es-CL"/>
        </w:rPr>
        <w:t xml:space="preserve">Chile </w:t>
      </w:r>
      <w:r w:rsidR="00BF01A0" w:rsidRPr="00C04E45">
        <w:rPr>
          <w:sz w:val="24"/>
          <w:szCs w:val="24"/>
          <w:lang w:val="en-AU" w:eastAsia="es-CL"/>
        </w:rPr>
        <w:t xml:space="preserve">has the lowest rate of female participation in the workforce at a Latin American level, close to </w:t>
      </w:r>
      <w:r w:rsidRPr="00C04E45">
        <w:rPr>
          <w:sz w:val="24"/>
          <w:szCs w:val="24"/>
          <w:lang w:val="en-AU"/>
        </w:rPr>
        <w:t>40%, compar</w:t>
      </w:r>
      <w:r w:rsidR="00BF01A0" w:rsidRPr="00C04E45">
        <w:rPr>
          <w:sz w:val="24"/>
          <w:szCs w:val="24"/>
          <w:lang w:val="en-AU"/>
        </w:rPr>
        <w:t>ed to</w:t>
      </w:r>
      <w:r w:rsidRPr="00C04E45">
        <w:rPr>
          <w:sz w:val="24"/>
          <w:szCs w:val="24"/>
          <w:lang w:val="en-AU"/>
        </w:rPr>
        <w:t xml:space="preserve"> 61% </w:t>
      </w:r>
      <w:r w:rsidR="00BF01A0" w:rsidRPr="00C04E45">
        <w:rPr>
          <w:sz w:val="24"/>
          <w:szCs w:val="24"/>
          <w:lang w:val="en-AU"/>
        </w:rPr>
        <w:t>in Braz</w:t>
      </w:r>
      <w:r w:rsidRPr="00C04E45">
        <w:rPr>
          <w:sz w:val="24"/>
          <w:szCs w:val="24"/>
          <w:lang w:val="en-AU"/>
        </w:rPr>
        <w:t xml:space="preserve">il, </w:t>
      </w:r>
      <w:r w:rsidR="00BF01A0" w:rsidRPr="00C04E45">
        <w:rPr>
          <w:sz w:val="24"/>
          <w:szCs w:val="24"/>
          <w:lang w:val="en-AU"/>
        </w:rPr>
        <w:t xml:space="preserve">59% in </w:t>
      </w:r>
      <w:r w:rsidR="005F6F6B" w:rsidRPr="00C04E45">
        <w:rPr>
          <w:sz w:val="24"/>
          <w:szCs w:val="24"/>
          <w:lang w:val="en-AU"/>
        </w:rPr>
        <w:t>Peru</w:t>
      </w:r>
      <w:r w:rsidR="00BF01A0" w:rsidRPr="00C04E45">
        <w:rPr>
          <w:sz w:val="24"/>
          <w:szCs w:val="24"/>
          <w:lang w:val="en-AU"/>
        </w:rPr>
        <w:t xml:space="preserve"> and the 56% registered in Colombia</w:t>
      </w:r>
      <w:r w:rsidR="00AE286C" w:rsidRPr="00C04E45">
        <w:rPr>
          <w:sz w:val="24"/>
          <w:szCs w:val="24"/>
          <w:lang w:val="en-AU"/>
        </w:rPr>
        <w:t xml:space="preserve"> (</w:t>
      </w:r>
      <w:r w:rsidR="00A12050">
        <w:rPr>
          <w:sz w:val="24"/>
          <w:szCs w:val="24"/>
          <w:lang w:val="en-AU"/>
        </w:rPr>
        <w:t xml:space="preserve">INE, 2007; </w:t>
      </w:r>
      <w:r w:rsidR="00BF01A0" w:rsidRPr="00C04E45">
        <w:rPr>
          <w:sz w:val="24"/>
          <w:szCs w:val="24"/>
          <w:lang w:val="en-US"/>
        </w:rPr>
        <w:t>UNECLAC</w:t>
      </w:r>
      <w:r w:rsidR="00A12050">
        <w:rPr>
          <w:sz w:val="24"/>
          <w:szCs w:val="24"/>
          <w:lang w:val="en-US"/>
        </w:rPr>
        <w:t>,</w:t>
      </w:r>
      <w:r w:rsidRPr="00C04E45">
        <w:rPr>
          <w:sz w:val="24"/>
          <w:szCs w:val="24"/>
          <w:lang w:val="en-AU"/>
        </w:rPr>
        <w:t xml:space="preserve"> 2008).</w:t>
      </w:r>
    </w:p>
    <w:p w:rsidR="00DD1D92" w:rsidRPr="00C04E45" w:rsidRDefault="005F6F6B" w:rsidP="00222AD0">
      <w:pPr>
        <w:spacing w:line="480" w:lineRule="auto"/>
        <w:jc w:val="both"/>
        <w:rPr>
          <w:sz w:val="24"/>
          <w:szCs w:val="24"/>
          <w:lang w:val="en-AU"/>
        </w:rPr>
      </w:pPr>
      <w:r w:rsidRPr="00C04E45">
        <w:rPr>
          <w:sz w:val="24"/>
          <w:szCs w:val="24"/>
          <w:lang w:val="en-AU"/>
        </w:rPr>
        <w:t>In this sense there are different studies that in different contexts evidence the gender segregation that women have experienced in being included in occupations that have historically been predominated by males, such as agriculture, automotive jobs, forestry, and mining (</w:t>
      </w:r>
      <w:proofErr w:type="spellStart"/>
      <w:r w:rsidRPr="00C04E45">
        <w:rPr>
          <w:sz w:val="24"/>
          <w:szCs w:val="24"/>
          <w:lang w:val="en-AU"/>
        </w:rPr>
        <w:t>Tallichet</w:t>
      </w:r>
      <w:proofErr w:type="spellEnd"/>
      <w:r w:rsidRPr="00C04E45">
        <w:rPr>
          <w:sz w:val="24"/>
          <w:szCs w:val="24"/>
          <w:lang w:val="en-AU"/>
        </w:rPr>
        <w:t xml:space="preserve">, 1995, Salinas et. al, 2010). </w:t>
      </w:r>
      <w:r w:rsidR="00764A85" w:rsidRPr="00C04E45">
        <w:rPr>
          <w:sz w:val="24"/>
          <w:szCs w:val="24"/>
          <w:lang w:val="en-AU"/>
        </w:rPr>
        <w:t xml:space="preserve">Even though this situation is </w:t>
      </w:r>
      <w:r w:rsidRPr="00C04E45">
        <w:rPr>
          <w:sz w:val="24"/>
          <w:szCs w:val="24"/>
          <w:lang w:val="en-AU"/>
        </w:rPr>
        <w:t xml:space="preserve">slowly </w:t>
      </w:r>
      <w:r w:rsidR="00764A85" w:rsidRPr="00C04E45">
        <w:rPr>
          <w:sz w:val="24"/>
          <w:szCs w:val="24"/>
          <w:lang w:val="en-AU"/>
        </w:rPr>
        <w:t xml:space="preserve">tending to change, thanks to the incorporation of technology, there is still </w:t>
      </w:r>
      <w:r w:rsidRPr="00C04E45">
        <w:rPr>
          <w:sz w:val="24"/>
          <w:szCs w:val="24"/>
          <w:lang w:val="en-AU"/>
        </w:rPr>
        <w:t>resistance</w:t>
      </w:r>
      <w:r w:rsidR="00DD1D92" w:rsidRPr="00C04E45">
        <w:rPr>
          <w:sz w:val="24"/>
          <w:szCs w:val="24"/>
          <w:lang w:val="en-AU"/>
        </w:rPr>
        <w:t xml:space="preserve">. </w:t>
      </w:r>
    </w:p>
    <w:p w:rsidR="00DD1D92" w:rsidRPr="00C04E45" w:rsidRDefault="00764A85" w:rsidP="00222AD0">
      <w:pPr>
        <w:spacing w:line="480" w:lineRule="auto"/>
        <w:jc w:val="both"/>
        <w:rPr>
          <w:sz w:val="24"/>
          <w:szCs w:val="24"/>
          <w:lang w:val="en-AU"/>
        </w:rPr>
      </w:pPr>
      <w:r w:rsidRPr="00C04E45">
        <w:rPr>
          <w:sz w:val="24"/>
          <w:szCs w:val="24"/>
          <w:shd w:val="clear" w:color="auto" w:fill="FFFFFF"/>
          <w:lang w:val="en-AU"/>
        </w:rPr>
        <w:t>The strategic importance of copper mining in Chile is beyond doubt.  Today, the companies that make up this sector produce 34% of this ore on a worldwide level, and since 2003 have been responsible for 7.4% of GDP and 58% of the country’s total exports</w:t>
      </w:r>
      <w:r w:rsidR="00DD1D92" w:rsidRPr="00C04E45">
        <w:rPr>
          <w:sz w:val="24"/>
          <w:szCs w:val="24"/>
          <w:shd w:val="clear" w:color="auto" w:fill="FFFFFF"/>
          <w:lang w:val="en-AU"/>
        </w:rPr>
        <w:t xml:space="preserve"> (</w:t>
      </w:r>
      <w:r w:rsidRPr="00C04E45">
        <w:rPr>
          <w:sz w:val="24"/>
          <w:szCs w:val="24"/>
          <w:shd w:val="clear" w:color="auto" w:fill="FFFFFF"/>
          <w:lang w:val="en-AU"/>
        </w:rPr>
        <w:t>Mining Council</w:t>
      </w:r>
      <w:r w:rsidR="00DD1D92" w:rsidRPr="00C04E45">
        <w:rPr>
          <w:sz w:val="24"/>
          <w:szCs w:val="24"/>
          <w:shd w:val="clear" w:color="auto" w:fill="FFFFFF"/>
          <w:lang w:val="en-AU"/>
        </w:rPr>
        <w:t>, 20</w:t>
      </w:r>
      <w:r w:rsidR="000F2C6A" w:rsidRPr="00C04E45">
        <w:rPr>
          <w:sz w:val="24"/>
          <w:szCs w:val="24"/>
          <w:shd w:val="clear" w:color="auto" w:fill="FFFFFF"/>
          <w:lang w:val="en-AU"/>
        </w:rPr>
        <w:t>09</w:t>
      </w:r>
      <w:r w:rsidR="00DD1D92" w:rsidRPr="00C04E45">
        <w:rPr>
          <w:sz w:val="24"/>
          <w:szCs w:val="24"/>
          <w:shd w:val="clear" w:color="auto" w:fill="FFFFFF"/>
          <w:lang w:val="en-AU"/>
        </w:rPr>
        <w:t xml:space="preserve">). </w:t>
      </w:r>
      <w:r w:rsidRPr="00C04E45">
        <w:rPr>
          <w:sz w:val="24"/>
          <w:szCs w:val="24"/>
          <w:shd w:val="clear" w:color="auto" w:fill="FFFFFF"/>
          <w:lang w:val="en-AU"/>
        </w:rPr>
        <w:t xml:space="preserve">And it not only represents the biggest economic product but also concentrates a large workforce, reaching 197,197 </w:t>
      </w:r>
      <w:r w:rsidR="005F6F6B" w:rsidRPr="00C04E45">
        <w:rPr>
          <w:sz w:val="24"/>
          <w:szCs w:val="24"/>
          <w:shd w:val="clear" w:color="auto" w:fill="FFFFFF"/>
          <w:lang w:val="en-AU"/>
        </w:rPr>
        <w:t>workers</w:t>
      </w:r>
      <w:r w:rsidRPr="00C04E45">
        <w:rPr>
          <w:sz w:val="24"/>
          <w:szCs w:val="24"/>
          <w:shd w:val="clear" w:color="auto" w:fill="FFFFFF"/>
          <w:lang w:val="en-AU"/>
        </w:rPr>
        <w:t xml:space="preserve"> in operating and administrative jobs</w:t>
      </w:r>
      <w:r w:rsidR="00DD1D92" w:rsidRPr="00C04E45">
        <w:rPr>
          <w:sz w:val="24"/>
          <w:szCs w:val="24"/>
          <w:shd w:val="clear" w:color="auto" w:fill="FFFFFF"/>
          <w:lang w:val="en-AU"/>
        </w:rPr>
        <w:t xml:space="preserve"> (</w:t>
      </w:r>
      <w:r w:rsidR="00A12050">
        <w:rPr>
          <w:sz w:val="24"/>
          <w:szCs w:val="24"/>
          <w:shd w:val="clear" w:color="auto" w:fill="FFFFFF"/>
          <w:lang w:val="en-AU"/>
        </w:rPr>
        <w:t xml:space="preserve">SERNAGEOMIN, </w:t>
      </w:r>
      <w:r w:rsidR="00DD1D92" w:rsidRPr="00C04E45">
        <w:rPr>
          <w:sz w:val="24"/>
          <w:szCs w:val="24"/>
          <w:shd w:val="clear" w:color="auto" w:fill="FFFFFF"/>
          <w:lang w:val="en-AU"/>
        </w:rPr>
        <w:t xml:space="preserve">2011). </w:t>
      </w:r>
    </w:p>
    <w:p w:rsidR="00DD1D92" w:rsidRPr="00C04E45" w:rsidRDefault="00EC010A" w:rsidP="00222AD0">
      <w:pPr>
        <w:spacing w:line="480" w:lineRule="auto"/>
        <w:jc w:val="both"/>
        <w:rPr>
          <w:sz w:val="24"/>
          <w:szCs w:val="24"/>
          <w:lang w:val="en-AU"/>
        </w:rPr>
      </w:pPr>
      <w:r w:rsidRPr="00C04E45">
        <w:rPr>
          <w:sz w:val="24"/>
          <w:szCs w:val="24"/>
          <w:lang w:val="en-AU"/>
        </w:rPr>
        <w:t xml:space="preserve">It is important to point out that this sector shows a 41% increase in the participation of women, which nevertheless amounts </w:t>
      </w:r>
      <w:bookmarkStart w:id="0" w:name="_GoBack"/>
      <w:bookmarkEnd w:id="0"/>
      <w:r w:rsidRPr="00C04E45">
        <w:rPr>
          <w:sz w:val="24"/>
          <w:szCs w:val="24"/>
          <w:lang w:val="en-AU"/>
        </w:rPr>
        <w:t xml:space="preserve">to only 7.4% compared 92.6% men. This segregation is </w:t>
      </w:r>
      <w:r w:rsidRPr="00C04E45">
        <w:rPr>
          <w:sz w:val="24"/>
          <w:szCs w:val="24"/>
          <w:lang w:val="en-AU"/>
        </w:rPr>
        <w:lastRenderedPageBreak/>
        <w:t>intensified in operational areas where there are only 2.3% women</w:t>
      </w:r>
      <w:r w:rsidR="00DD1D92" w:rsidRPr="00C04E45">
        <w:rPr>
          <w:sz w:val="24"/>
          <w:szCs w:val="24"/>
          <w:lang w:val="en-AU"/>
        </w:rPr>
        <w:t xml:space="preserve"> (</w:t>
      </w:r>
      <w:r w:rsidR="00A12050">
        <w:rPr>
          <w:sz w:val="24"/>
          <w:szCs w:val="24"/>
          <w:lang w:val="en-AU"/>
        </w:rPr>
        <w:t>CASEN,</w:t>
      </w:r>
      <w:r w:rsidR="00AE286C" w:rsidRPr="00C04E45">
        <w:rPr>
          <w:sz w:val="24"/>
          <w:szCs w:val="24"/>
          <w:lang w:val="en-AU"/>
        </w:rPr>
        <w:t xml:space="preserve"> </w:t>
      </w:r>
      <w:r w:rsidR="00A12050">
        <w:rPr>
          <w:sz w:val="24"/>
          <w:szCs w:val="24"/>
          <w:lang w:val="en-AU"/>
        </w:rPr>
        <w:t>2006, 2009,</w:t>
      </w:r>
      <w:r w:rsidR="00DD1D92" w:rsidRPr="00C04E45">
        <w:rPr>
          <w:sz w:val="24"/>
          <w:szCs w:val="24"/>
          <w:lang w:val="en-AU"/>
        </w:rPr>
        <w:t xml:space="preserve"> </w:t>
      </w:r>
      <w:r w:rsidRPr="00C04E45">
        <w:rPr>
          <w:sz w:val="24"/>
          <w:szCs w:val="24"/>
          <w:lang w:val="en-AU"/>
        </w:rPr>
        <w:t>Mining Council</w:t>
      </w:r>
      <w:r w:rsidR="00DD1D92" w:rsidRPr="00C04E45">
        <w:rPr>
          <w:sz w:val="24"/>
          <w:szCs w:val="24"/>
          <w:lang w:val="en-AU"/>
        </w:rPr>
        <w:t xml:space="preserve"> 2009). </w:t>
      </w:r>
      <w:r w:rsidR="005F6F6B" w:rsidRPr="00C04E45">
        <w:rPr>
          <w:sz w:val="24"/>
          <w:szCs w:val="24"/>
          <w:lang w:val="en-AU"/>
        </w:rPr>
        <w:t>Comparatively</w:t>
      </w:r>
      <w:r w:rsidR="00603AAC" w:rsidRPr="00C04E45">
        <w:rPr>
          <w:sz w:val="24"/>
          <w:szCs w:val="24"/>
          <w:lang w:val="en-AU"/>
        </w:rPr>
        <w:t>, these figures are much lower than the progress this industry registers in Australia or Canada, where female inclusion in this line of business is between 20% and 30%</w:t>
      </w:r>
      <w:r w:rsidR="00DD1D92" w:rsidRPr="00C04E45">
        <w:rPr>
          <w:sz w:val="24"/>
          <w:szCs w:val="24"/>
          <w:lang w:val="en-AU"/>
        </w:rPr>
        <w:t xml:space="preserve"> (</w:t>
      </w:r>
      <w:r w:rsidR="00A12050">
        <w:rPr>
          <w:sz w:val="24"/>
          <w:szCs w:val="24"/>
          <w:lang w:val="en-AU"/>
        </w:rPr>
        <w:t xml:space="preserve">OIT, </w:t>
      </w:r>
      <w:r w:rsidR="00DD1D92" w:rsidRPr="00C04E45">
        <w:rPr>
          <w:sz w:val="24"/>
          <w:szCs w:val="24"/>
          <w:lang w:val="en-AU"/>
        </w:rPr>
        <w:t xml:space="preserve">2011; </w:t>
      </w:r>
      <w:proofErr w:type="spellStart"/>
      <w:proofErr w:type="gramStart"/>
      <w:r w:rsidR="00DD1D92" w:rsidRPr="00C04E45">
        <w:rPr>
          <w:bCs/>
          <w:iCs/>
          <w:color w:val="000000"/>
          <w:sz w:val="24"/>
          <w:szCs w:val="24"/>
          <w:lang w:val="en-AU"/>
        </w:rPr>
        <w:t>Mihychuk</w:t>
      </w:r>
      <w:proofErr w:type="spellEnd"/>
      <w:r w:rsidR="00DD1D92" w:rsidRPr="00C04E45">
        <w:rPr>
          <w:bCs/>
          <w:iCs/>
          <w:color w:val="000000"/>
          <w:sz w:val="24"/>
          <w:szCs w:val="24"/>
          <w:lang w:val="en-AU"/>
        </w:rPr>
        <w:t xml:space="preserve">  2010</w:t>
      </w:r>
      <w:proofErr w:type="gramEnd"/>
      <w:r w:rsidR="00DD1D92" w:rsidRPr="00C04E45">
        <w:rPr>
          <w:bCs/>
          <w:iCs/>
          <w:color w:val="000000"/>
          <w:sz w:val="24"/>
          <w:szCs w:val="24"/>
          <w:lang w:val="en-AU"/>
        </w:rPr>
        <w:t>)</w:t>
      </w:r>
      <w:r w:rsidR="00DD1D92" w:rsidRPr="00C04E45">
        <w:rPr>
          <w:sz w:val="24"/>
          <w:szCs w:val="24"/>
          <w:lang w:val="en-AU"/>
        </w:rPr>
        <w:t>.</w:t>
      </w:r>
    </w:p>
    <w:p w:rsidR="00DD1D92" w:rsidRPr="00C04E45" w:rsidRDefault="00603AAC" w:rsidP="00222AD0">
      <w:pPr>
        <w:spacing w:line="480" w:lineRule="auto"/>
        <w:jc w:val="both"/>
        <w:rPr>
          <w:sz w:val="24"/>
          <w:szCs w:val="24"/>
          <w:lang w:val="en-AU"/>
        </w:rPr>
      </w:pPr>
      <w:r w:rsidRPr="00C04E45">
        <w:rPr>
          <w:sz w:val="24"/>
          <w:szCs w:val="24"/>
          <w:shd w:val="clear" w:color="auto" w:fill="FFFFFF"/>
          <w:lang w:val="en-AU"/>
        </w:rPr>
        <w:t>I</w:t>
      </w:r>
      <w:r w:rsidR="00E84643" w:rsidRPr="00C04E45">
        <w:rPr>
          <w:sz w:val="24"/>
          <w:szCs w:val="24"/>
          <w:shd w:val="clear" w:color="auto" w:fill="FFFFFF"/>
          <w:lang w:val="en-AU"/>
        </w:rPr>
        <w:t xml:space="preserve">n Chile, </w:t>
      </w:r>
      <w:r w:rsidRPr="00C04E45">
        <w:rPr>
          <w:sz w:val="24"/>
          <w:szCs w:val="24"/>
          <w:shd w:val="clear" w:color="auto" w:fill="FFFFFF"/>
          <w:lang w:val="en-AU"/>
        </w:rPr>
        <w:t xml:space="preserve">according to available data it is estimated that there will be a deficit of 23 thousand workers in mining companies by </w:t>
      </w:r>
      <w:r w:rsidR="00DD1D92" w:rsidRPr="00C04E45">
        <w:rPr>
          <w:sz w:val="24"/>
          <w:szCs w:val="24"/>
          <w:shd w:val="clear" w:color="auto" w:fill="FFFFFF"/>
          <w:lang w:val="en-AU"/>
        </w:rPr>
        <w:t xml:space="preserve">2015, </w:t>
      </w:r>
      <w:r w:rsidRPr="00C04E45">
        <w:rPr>
          <w:sz w:val="24"/>
          <w:szCs w:val="24"/>
          <w:shd w:val="clear" w:color="auto" w:fill="FFFFFF"/>
          <w:lang w:val="en-AU"/>
        </w:rPr>
        <w:t>and this figure rises to a total of 69 thousand people if the entire contingent that works on sites is considered, such as those who provide support work as contractors</w:t>
      </w:r>
      <w:r w:rsidR="00DD1D92" w:rsidRPr="00C04E45">
        <w:rPr>
          <w:sz w:val="24"/>
          <w:szCs w:val="24"/>
          <w:shd w:val="clear" w:color="auto" w:fill="FFFFFF"/>
          <w:lang w:val="en-AU"/>
        </w:rPr>
        <w:t xml:space="preserve"> (Wagner, 2011)</w:t>
      </w:r>
      <w:r w:rsidRPr="00C04E45">
        <w:rPr>
          <w:sz w:val="24"/>
          <w:szCs w:val="24"/>
          <w:shd w:val="clear" w:color="auto" w:fill="FFFFFF"/>
          <w:lang w:val="en-AU"/>
        </w:rPr>
        <w:t xml:space="preserve">. This is a challenge for </w:t>
      </w:r>
      <w:r w:rsidR="005F6F6B" w:rsidRPr="00C04E45">
        <w:rPr>
          <w:sz w:val="24"/>
          <w:szCs w:val="24"/>
          <w:shd w:val="clear" w:color="auto" w:fill="FFFFFF"/>
          <w:lang w:val="en-AU"/>
        </w:rPr>
        <w:t>reducing</w:t>
      </w:r>
      <w:r w:rsidRPr="00C04E45">
        <w:rPr>
          <w:sz w:val="24"/>
          <w:szCs w:val="24"/>
          <w:shd w:val="clear" w:color="auto" w:fill="FFFFFF"/>
          <w:lang w:val="en-AU"/>
        </w:rPr>
        <w:t xml:space="preserve"> the gender gap in the sector, and women need to be included in the area more rapidly</w:t>
      </w:r>
      <w:r w:rsidR="00DD1D92" w:rsidRPr="00C04E45">
        <w:rPr>
          <w:sz w:val="24"/>
          <w:szCs w:val="24"/>
          <w:shd w:val="clear" w:color="auto" w:fill="FFFFFF"/>
          <w:lang w:val="en-AU"/>
        </w:rPr>
        <w:t>.</w:t>
      </w:r>
      <w:r w:rsidR="00DD1D92" w:rsidRPr="00C04E45">
        <w:rPr>
          <w:sz w:val="24"/>
          <w:szCs w:val="24"/>
          <w:lang w:val="en-AU"/>
        </w:rPr>
        <w:t xml:space="preserve"> </w:t>
      </w:r>
      <w:r w:rsidR="00A12050">
        <w:rPr>
          <w:sz w:val="24"/>
          <w:szCs w:val="24"/>
          <w:lang w:val="en-AU"/>
        </w:rPr>
        <w:t xml:space="preserve">According to figures from </w:t>
      </w:r>
      <w:r w:rsidRPr="00C04E45">
        <w:rPr>
          <w:sz w:val="24"/>
          <w:szCs w:val="24"/>
          <w:lang w:val="en-AU" w:eastAsia="es-CL"/>
        </w:rPr>
        <w:t>National Women’s Service</w:t>
      </w:r>
      <w:r w:rsidR="00A12050">
        <w:rPr>
          <w:sz w:val="24"/>
          <w:szCs w:val="24"/>
          <w:lang w:val="en-AU" w:eastAsia="es-CL"/>
        </w:rPr>
        <w:t xml:space="preserve"> (SERNAM,</w:t>
      </w:r>
      <w:r w:rsidR="00AE286C" w:rsidRPr="00C04E45">
        <w:rPr>
          <w:sz w:val="24"/>
          <w:szCs w:val="24"/>
          <w:lang w:val="en-AU" w:eastAsia="es-CL"/>
        </w:rPr>
        <w:t xml:space="preserve"> </w:t>
      </w:r>
      <w:r w:rsidR="00DD1D92" w:rsidRPr="00C04E45">
        <w:rPr>
          <w:sz w:val="24"/>
          <w:szCs w:val="24"/>
          <w:lang w:val="en-AU" w:eastAsia="es-CL"/>
        </w:rPr>
        <w:t xml:space="preserve">2011), </w:t>
      </w:r>
      <w:r w:rsidRPr="00C04E45">
        <w:rPr>
          <w:sz w:val="24"/>
          <w:szCs w:val="24"/>
          <w:lang w:val="en-AU" w:eastAsia="es-CL"/>
        </w:rPr>
        <w:t xml:space="preserve">the </w:t>
      </w:r>
      <w:r w:rsidR="005F6F6B" w:rsidRPr="00C04E45">
        <w:rPr>
          <w:sz w:val="24"/>
          <w:szCs w:val="24"/>
          <w:lang w:val="en-AU" w:eastAsia="es-CL"/>
        </w:rPr>
        <w:t>participation</w:t>
      </w:r>
      <w:r w:rsidRPr="00C04E45">
        <w:rPr>
          <w:sz w:val="24"/>
          <w:szCs w:val="24"/>
          <w:lang w:val="en-AU" w:eastAsia="es-CL"/>
        </w:rPr>
        <w:t xml:space="preserve"> of women should be increased by at least 10%, from 11,</w:t>
      </w:r>
      <w:r w:rsidR="00DD1D92" w:rsidRPr="00C04E45">
        <w:rPr>
          <w:sz w:val="24"/>
          <w:szCs w:val="24"/>
          <w:lang w:val="en-AU" w:eastAsia="es-CL"/>
        </w:rPr>
        <w:t xml:space="preserve">760 </w:t>
      </w:r>
      <w:r w:rsidRPr="00C04E45">
        <w:rPr>
          <w:sz w:val="24"/>
          <w:szCs w:val="24"/>
          <w:lang w:val="en-AU" w:eastAsia="es-CL"/>
        </w:rPr>
        <w:t>to 25,</w:t>
      </w:r>
      <w:r w:rsidR="00DD1D92" w:rsidRPr="00C04E45">
        <w:rPr>
          <w:sz w:val="24"/>
          <w:szCs w:val="24"/>
          <w:lang w:val="en-AU" w:eastAsia="es-CL"/>
        </w:rPr>
        <w:t xml:space="preserve">000 </w:t>
      </w:r>
      <w:r w:rsidRPr="00C04E45">
        <w:rPr>
          <w:sz w:val="24"/>
          <w:szCs w:val="24"/>
          <w:lang w:val="en-AU" w:eastAsia="es-CL"/>
        </w:rPr>
        <w:t xml:space="preserve">by the year </w:t>
      </w:r>
      <w:r w:rsidR="00DD1D92" w:rsidRPr="00C04E45">
        <w:rPr>
          <w:sz w:val="24"/>
          <w:szCs w:val="24"/>
          <w:lang w:val="en-AU" w:eastAsia="es-CL"/>
        </w:rPr>
        <w:t xml:space="preserve">2015. </w:t>
      </w:r>
      <w:r w:rsidRPr="00C04E45">
        <w:rPr>
          <w:sz w:val="24"/>
          <w:szCs w:val="24"/>
          <w:lang w:val="en-AU" w:eastAsia="es-CL"/>
        </w:rPr>
        <w:t xml:space="preserve"> In order to do this, companies must train their workers, especially the women, in risk areas, driving trucks and heavy machinery, work inside the mine, and logistics</w:t>
      </w:r>
      <w:r w:rsidR="00DD1D92" w:rsidRPr="00C04E45">
        <w:rPr>
          <w:sz w:val="24"/>
          <w:szCs w:val="24"/>
          <w:lang w:val="en-AU" w:eastAsia="es-CL"/>
        </w:rPr>
        <w:t xml:space="preserve"> (</w:t>
      </w:r>
      <w:r w:rsidR="00A12050">
        <w:rPr>
          <w:sz w:val="24"/>
          <w:szCs w:val="24"/>
          <w:shd w:val="clear" w:color="auto" w:fill="FFFFFF"/>
          <w:lang w:val="en-AU"/>
        </w:rPr>
        <w:t>SERNAGEOMIN</w:t>
      </w:r>
      <w:r w:rsidR="00DD1D92" w:rsidRPr="00C04E45">
        <w:rPr>
          <w:sz w:val="24"/>
          <w:szCs w:val="24"/>
          <w:shd w:val="clear" w:color="auto" w:fill="FFFFFF"/>
          <w:lang w:val="en-AU"/>
        </w:rPr>
        <w:t>, 2011)</w:t>
      </w:r>
      <w:r w:rsidR="00DD1D92" w:rsidRPr="00C04E45">
        <w:rPr>
          <w:sz w:val="24"/>
          <w:szCs w:val="24"/>
          <w:lang w:val="en-AU" w:eastAsia="es-CL"/>
        </w:rPr>
        <w:t xml:space="preserve">. </w:t>
      </w:r>
    </w:p>
    <w:p w:rsidR="00DD1D92" w:rsidRPr="00C04E45" w:rsidRDefault="00603AAC" w:rsidP="00222AD0">
      <w:pPr>
        <w:widowControl w:val="0"/>
        <w:adjustRightInd w:val="0"/>
        <w:spacing w:line="480" w:lineRule="auto"/>
        <w:jc w:val="both"/>
        <w:rPr>
          <w:sz w:val="24"/>
          <w:szCs w:val="24"/>
          <w:lang w:val="en-AU" w:eastAsia="es-CL"/>
        </w:rPr>
      </w:pPr>
      <w:r w:rsidRPr="00C04E45">
        <w:rPr>
          <w:sz w:val="24"/>
          <w:szCs w:val="24"/>
          <w:lang w:val="en-AU"/>
        </w:rPr>
        <w:t>Based on this data, some questions arise that this study intends to answer</w:t>
      </w:r>
      <w:r w:rsidR="006F42F4" w:rsidRPr="00C04E45">
        <w:rPr>
          <w:sz w:val="24"/>
          <w:szCs w:val="24"/>
          <w:lang w:val="en-AU"/>
        </w:rPr>
        <w:t>: What are the barriers to including women in mining work in Chile?  And</w:t>
      </w:r>
      <w:r w:rsidR="005F6F6B" w:rsidRPr="00C04E45">
        <w:rPr>
          <w:sz w:val="24"/>
          <w:szCs w:val="24"/>
          <w:lang w:val="en-AU"/>
        </w:rPr>
        <w:t>, a</w:t>
      </w:r>
      <w:r w:rsidR="006F42F4" w:rsidRPr="00C04E45">
        <w:rPr>
          <w:sz w:val="24"/>
          <w:szCs w:val="24"/>
          <w:lang w:val="en-AU"/>
        </w:rPr>
        <w:t xml:space="preserve">re </w:t>
      </w:r>
      <w:proofErr w:type="spellStart"/>
      <w:r w:rsidR="006F42F4" w:rsidRPr="00C04E45">
        <w:rPr>
          <w:sz w:val="24"/>
          <w:szCs w:val="24"/>
          <w:lang w:val="en-AU"/>
        </w:rPr>
        <w:t>there</w:t>
      </w:r>
      <w:proofErr w:type="spellEnd"/>
      <w:r w:rsidR="006F42F4" w:rsidRPr="00C04E45">
        <w:rPr>
          <w:sz w:val="24"/>
          <w:szCs w:val="24"/>
          <w:lang w:val="en-AU"/>
        </w:rPr>
        <w:t xml:space="preserve"> differences or similarities between the perceptions of male and female workers of the sector in this regard</w:t>
      </w:r>
      <w:r w:rsidR="00E84643" w:rsidRPr="00C04E45">
        <w:rPr>
          <w:sz w:val="24"/>
          <w:szCs w:val="24"/>
          <w:lang w:val="en-AU" w:eastAsia="es-CL"/>
        </w:rPr>
        <w:t>?</w:t>
      </w:r>
      <w:r w:rsidR="00DD1D92" w:rsidRPr="00C04E45">
        <w:rPr>
          <w:sz w:val="24"/>
          <w:szCs w:val="24"/>
          <w:lang w:val="en-AU" w:eastAsia="es-CL"/>
        </w:rPr>
        <w:t xml:space="preserve"> </w:t>
      </w:r>
      <w:r w:rsidR="006F42F4" w:rsidRPr="00C04E45">
        <w:rPr>
          <w:sz w:val="24"/>
          <w:szCs w:val="24"/>
          <w:lang w:val="en-AU" w:eastAsia="es-CL"/>
        </w:rPr>
        <w:t xml:space="preserve"> The responses will make it possible to do strategic organizational planning that would enable increasing the inclusion of women in mining</w:t>
      </w:r>
      <w:r w:rsidR="00DD1D92" w:rsidRPr="00C04E45">
        <w:rPr>
          <w:sz w:val="24"/>
          <w:szCs w:val="24"/>
          <w:lang w:val="en-AU" w:eastAsia="es-CL"/>
        </w:rPr>
        <w:t xml:space="preserve">. </w:t>
      </w:r>
      <w:r w:rsidR="006F42F4" w:rsidRPr="00C04E45">
        <w:rPr>
          <w:sz w:val="24"/>
          <w:szCs w:val="24"/>
          <w:lang w:val="en-AU" w:eastAsia="es-CL"/>
        </w:rPr>
        <w:t xml:space="preserve">For that purpose, an in-depth interview was held with </w:t>
      </w:r>
      <w:proofErr w:type="gramStart"/>
      <w:r w:rsidR="006F42F4" w:rsidRPr="00C04E45">
        <w:rPr>
          <w:sz w:val="24"/>
          <w:szCs w:val="24"/>
          <w:lang w:val="en-AU" w:eastAsia="es-CL"/>
        </w:rPr>
        <w:t>a</w:t>
      </w:r>
      <w:proofErr w:type="gramEnd"/>
      <w:r w:rsidR="00A12050">
        <w:rPr>
          <w:sz w:val="24"/>
          <w:szCs w:val="24"/>
          <w:lang w:val="en-AU" w:eastAsia="es-CL"/>
        </w:rPr>
        <w:t xml:space="preserve"> intentional</w:t>
      </w:r>
      <w:r w:rsidR="006F42F4" w:rsidRPr="00C04E45">
        <w:rPr>
          <w:sz w:val="24"/>
          <w:szCs w:val="24"/>
          <w:lang w:val="en-AU" w:eastAsia="es-CL"/>
        </w:rPr>
        <w:t xml:space="preserve"> sample of 70 workers (men and women) on mine sites</w:t>
      </w:r>
      <w:r w:rsidR="00DD1D92" w:rsidRPr="00C04E45">
        <w:rPr>
          <w:sz w:val="24"/>
          <w:szCs w:val="24"/>
          <w:lang w:val="en-AU" w:eastAsia="es-CL"/>
        </w:rPr>
        <w:t xml:space="preserve">. </w:t>
      </w:r>
      <w:r w:rsidR="006F42F4" w:rsidRPr="00C04E45">
        <w:rPr>
          <w:sz w:val="24"/>
          <w:szCs w:val="24"/>
          <w:lang w:val="en-AU" w:eastAsia="es-CL"/>
        </w:rPr>
        <w:t xml:space="preserve">The </w:t>
      </w:r>
      <w:r w:rsidR="00A12050">
        <w:rPr>
          <w:sz w:val="24"/>
          <w:szCs w:val="24"/>
          <w:lang w:val="en-AU" w:eastAsia="es-CL"/>
        </w:rPr>
        <w:t>data was analysed based on the gr</w:t>
      </w:r>
      <w:r w:rsidR="006F42F4" w:rsidRPr="00C04E45">
        <w:rPr>
          <w:sz w:val="24"/>
          <w:szCs w:val="24"/>
          <w:lang w:val="en-AU" w:eastAsia="es-CL"/>
        </w:rPr>
        <w:t>ounded theory of S</w:t>
      </w:r>
      <w:r w:rsidR="00DD1D92" w:rsidRPr="00C04E45">
        <w:rPr>
          <w:sz w:val="24"/>
          <w:szCs w:val="24"/>
          <w:lang w:val="en-AU" w:eastAsia="es-CL"/>
        </w:rPr>
        <w:t xml:space="preserve">trauss </w:t>
      </w:r>
      <w:r w:rsidR="006F42F4" w:rsidRPr="00C04E45">
        <w:rPr>
          <w:sz w:val="24"/>
          <w:szCs w:val="24"/>
          <w:lang w:val="en-AU" w:eastAsia="es-CL"/>
        </w:rPr>
        <w:t>and</w:t>
      </w:r>
      <w:r w:rsidR="00DD1D92" w:rsidRPr="00C04E45">
        <w:rPr>
          <w:sz w:val="24"/>
          <w:szCs w:val="24"/>
          <w:lang w:val="en-AU" w:eastAsia="es-CL"/>
        </w:rPr>
        <w:t xml:space="preserve"> Corbin (2002).</w:t>
      </w:r>
    </w:p>
    <w:p w:rsidR="00DD1D92" w:rsidRPr="00C04E45" w:rsidRDefault="007F5988" w:rsidP="00222AD0">
      <w:pPr>
        <w:widowControl w:val="0"/>
        <w:adjustRightInd w:val="0"/>
        <w:spacing w:line="480" w:lineRule="auto"/>
        <w:jc w:val="both"/>
        <w:rPr>
          <w:sz w:val="24"/>
          <w:szCs w:val="24"/>
          <w:lang w:val="en-AU" w:eastAsia="es-CL"/>
        </w:rPr>
      </w:pPr>
      <w:r w:rsidRPr="00C04E45">
        <w:rPr>
          <w:sz w:val="24"/>
          <w:szCs w:val="24"/>
          <w:lang w:val="en-AU" w:eastAsia="es-CL"/>
        </w:rPr>
        <w:t>This article consists of three parts.  The first is a review of the literature on the labour market and gender.  In the second, the mining labour market in Chile is characterised.  And in the third, the methodology is described and finally the main results are presented and discussed</w:t>
      </w:r>
      <w:r w:rsidR="00DD1D92" w:rsidRPr="00C04E45">
        <w:rPr>
          <w:sz w:val="24"/>
          <w:szCs w:val="24"/>
          <w:lang w:val="en-AU" w:eastAsia="es-CL"/>
        </w:rPr>
        <w:t>.</w:t>
      </w:r>
    </w:p>
    <w:p w:rsidR="00DD1D92" w:rsidRPr="00C04E45" w:rsidRDefault="00DD1D92" w:rsidP="00222AD0">
      <w:pPr>
        <w:widowControl w:val="0"/>
        <w:adjustRightInd w:val="0"/>
        <w:spacing w:line="480" w:lineRule="auto"/>
        <w:jc w:val="both"/>
        <w:rPr>
          <w:sz w:val="24"/>
          <w:szCs w:val="24"/>
          <w:lang w:val="en-AU" w:eastAsia="es-CL"/>
        </w:rPr>
      </w:pPr>
    </w:p>
    <w:p w:rsidR="00DD1D92" w:rsidRPr="00C04E45" w:rsidRDefault="00DD1D92" w:rsidP="00222AD0">
      <w:pPr>
        <w:numPr>
          <w:ilvl w:val="0"/>
          <w:numId w:val="13"/>
        </w:numPr>
        <w:adjustRightInd w:val="0"/>
        <w:spacing w:line="480" w:lineRule="auto"/>
        <w:jc w:val="both"/>
        <w:rPr>
          <w:b/>
          <w:sz w:val="24"/>
          <w:szCs w:val="24"/>
          <w:lang w:val="en-AU"/>
        </w:rPr>
      </w:pPr>
      <w:r w:rsidRPr="00C04E45">
        <w:rPr>
          <w:b/>
          <w:sz w:val="24"/>
          <w:szCs w:val="24"/>
          <w:lang w:val="en-AU"/>
        </w:rPr>
        <w:t>Revi</w:t>
      </w:r>
      <w:r w:rsidR="007F5988" w:rsidRPr="00C04E45">
        <w:rPr>
          <w:b/>
          <w:sz w:val="24"/>
          <w:szCs w:val="24"/>
          <w:lang w:val="en-AU"/>
        </w:rPr>
        <w:t>ew of the Literature</w:t>
      </w:r>
    </w:p>
    <w:p w:rsidR="00DD1D92" w:rsidRPr="00C04E45" w:rsidRDefault="007F5988" w:rsidP="00222AD0">
      <w:pPr>
        <w:spacing w:line="480" w:lineRule="auto"/>
        <w:ind w:right="-1"/>
        <w:jc w:val="both"/>
        <w:rPr>
          <w:b/>
          <w:sz w:val="24"/>
          <w:szCs w:val="24"/>
          <w:lang w:val="en-AU"/>
        </w:rPr>
      </w:pPr>
      <w:r w:rsidRPr="00C04E45">
        <w:rPr>
          <w:b/>
          <w:sz w:val="24"/>
          <w:szCs w:val="24"/>
          <w:lang w:val="en-AU"/>
        </w:rPr>
        <w:lastRenderedPageBreak/>
        <w:t xml:space="preserve">      </w:t>
      </w:r>
      <w:proofErr w:type="spellStart"/>
      <w:r w:rsidRPr="00C04E45">
        <w:rPr>
          <w:b/>
          <w:sz w:val="24"/>
          <w:szCs w:val="24"/>
          <w:lang w:val="en-AU"/>
        </w:rPr>
        <w:t>Institutionalist</w:t>
      </w:r>
      <w:proofErr w:type="spellEnd"/>
      <w:r w:rsidRPr="00C04E45">
        <w:rPr>
          <w:b/>
          <w:sz w:val="24"/>
          <w:szCs w:val="24"/>
          <w:lang w:val="en-AU"/>
        </w:rPr>
        <w:t xml:space="preserve"> theory and the dual market</w:t>
      </w:r>
      <w:r w:rsidR="00DD1D92" w:rsidRPr="00C04E45">
        <w:rPr>
          <w:b/>
          <w:sz w:val="24"/>
          <w:szCs w:val="24"/>
          <w:lang w:val="en-AU"/>
        </w:rPr>
        <w:t xml:space="preserve"> </w:t>
      </w:r>
    </w:p>
    <w:p w:rsidR="00DD1D92" w:rsidRPr="00C04E45" w:rsidRDefault="007A44A3" w:rsidP="00222AD0">
      <w:pPr>
        <w:spacing w:line="480" w:lineRule="auto"/>
        <w:ind w:right="-1"/>
        <w:jc w:val="both"/>
        <w:rPr>
          <w:sz w:val="24"/>
          <w:szCs w:val="24"/>
          <w:lang w:val="en-AU"/>
        </w:rPr>
      </w:pPr>
      <w:r w:rsidRPr="00C04E45">
        <w:rPr>
          <w:sz w:val="24"/>
          <w:szCs w:val="24"/>
          <w:lang w:val="en-AU"/>
        </w:rPr>
        <w:t>According to</w:t>
      </w:r>
      <w:r w:rsidR="00DD1D92" w:rsidRPr="00C04E45">
        <w:rPr>
          <w:sz w:val="24"/>
          <w:szCs w:val="24"/>
          <w:lang w:val="en-AU"/>
        </w:rPr>
        <w:t xml:space="preserve"> </w:t>
      </w:r>
      <w:proofErr w:type="spellStart"/>
      <w:r w:rsidR="00DD1D92" w:rsidRPr="00C04E45">
        <w:rPr>
          <w:sz w:val="24"/>
          <w:szCs w:val="24"/>
          <w:lang w:val="en-AU"/>
        </w:rPr>
        <w:t>Castaño</w:t>
      </w:r>
      <w:proofErr w:type="spellEnd"/>
      <w:r w:rsidR="00DD1D92" w:rsidRPr="00C04E45">
        <w:rPr>
          <w:sz w:val="24"/>
          <w:szCs w:val="24"/>
          <w:lang w:val="en-AU"/>
        </w:rPr>
        <w:t xml:space="preserve"> (1999), </w:t>
      </w:r>
      <w:r w:rsidRPr="00C04E45">
        <w:rPr>
          <w:sz w:val="24"/>
          <w:szCs w:val="24"/>
          <w:lang w:val="en-AU"/>
        </w:rPr>
        <w:t xml:space="preserve">for the </w:t>
      </w:r>
      <w:proofErr w:type="spellStart"/>
      <w:r w:rsidRPr="00C04E45">
        <w:rPr>
          <w:sz w:val="24"/>
          <w:szCs w:val="24"/>
          <w:lang w:val="en-AU"/>
        </w:rPr>
        <w:t>institutionalist</w:t>
      </w:r>
      <w:proofErr w:type="spellEnd"/>
      <w:r w:rsidRPr="00C04E45">
        <w:rPr>
          <w:sz w:val="24"/>
          <w:szCs w:val="24"/>
          <w:lang w:val="en-AU"/>
        </w:rPr>
        <w:t xml:space="preserve"> theorists, the laws of supply and demand of labour are insufficient for understanding the phenomen</w:t>
      </w:r>
      <w:r w:rsidR="005F6F6B" w:rsidRPr="00C04E45">
        <w:rPr>
          <w:sz w:val="24"/>
          <w:szCs w:val="24"/>
          <w:lang w:val="en-AU"/>
        </w:rPr>
        <w:t>on</w:t>
      </w:r>
      <w:r w:rsidRPr="00C04E45">
        <w:rPr>
          <w:sz w:val="24"/>
          <w:szCs w:val="24"/>
          <w:lang w:val="en-AU"/>
        </w:rPr>
        <w:t xml:space="preserve"> of inequality of participation or salaries between men </w:t>
      </w:r>
      <w:r w:rsidR="005F6F6B" w:rsidRPr="00C04E45">
        <w:rPr>
          <w:sz w:val="24"/>
          <w:szCs w:val="24"/>
          <w:lang w:val="en-AU"/>
        </w:rPr>
        <w:t>and</w:t>
      </w:r>
      <w:r w:rsidRPr="00C04E45">
        <w:rPr>
          <w:sz w:val="24"/>
          <w:szCs w:val="24"/>
          <w:lang w:val="en-AU"/>
        </w:rPr>
        <w:t xml:space="preserve"> women, and therefore they believe it is indispensable to draw upon the regulatory or institutional context.  In the labour market, two realities simultaneously coexist: on one hand a primary job market with expectations of stability, high incomes, and potentials for development for its members.  On the other hand there is a secondary market where on the contrary, jobs are precarious in terms of the</w:t>
      </w:r>
      <w:r w:rsidR="0022422D" w:rsidRPr="00C04E45">
        <w:rPr>
          <w:sz w:val="24"/>
          <w:szCs w:val="24"/>
          <w:lang w:val="en-AU"/>
        </w:rPr>
        <w:t xml:space="preserve"> extension of their schedule, </w:t>
      </w:r>
      <w:r w:rsidR="005F6F6B" w:rsidRPr="00C04E45">
        <w:rPr>
          <w:sz w:val="24"/>
          <w:szCs w:val="24"/>
          <w:lang w:val="en-AU"/>
        </w:rPr>
        <w:t xml:space="preserve">incomes are </w:t>
      </w:r>
      <w:r w:rsidR="0022422D" w:rsidRPr="00C04E45">
        <w:rPr>
          <w:sz w:val="24"/>
          <w:szCs w:val="24"/>
          <w:lang w:val="en-AU"/>
        </w:rPr>
        <w:t xml:space="preserve">lower, and </w:t>
      </w:r>
      <w:r w:rsidR="005F6F6B" w:rsidRPr="00C04E45">
        <w:rPr>
          <w:sz w:val="24"/>
          <w:szCs w:val="24"/>
          <w:lang w:val="en-AU"/>
        </w:rPr>
        <w:t xml:space="preserve">there are </w:t>
      </w:r>
      <w:r w:rsidR="0022422D" w:rsidRPr="00C04E45">
        <w:rPr>
          <w:sz w:val="24"/>
          <w:szCs w:val="24"/>
          <w:lang w:val="en-AU"/>
        </w:rPr>
        <w:t>limited possibilities for professional development and growth</w:t>
      </w:r>
      <w:r w:rsidR="00DD1D92" w:rsidRPr="00C04E45">
        <w:rPr>
          <w:sz w:val="24"/>
          <w:szCs w:val="24"/>
          <w:lang w:val="en-AU"/>
        </w:rPr>
        <w:t xml:space="preserve">. </w:t>
      </w:r>
    </w:p>
    <w:p w:rsidR="00DD1D92" w:rsidRPr="00C04E45" w:rsidRDefault="00421BFE" w:rsidP="00222AD0">
      <w:pPr>
        <w:spacing w:line="480" w:lineRule="auto"/>
        <w:ind w:right="-1"/>
        <w:jc w:val="both"/>
        <w:rPr>
          <w:sz w:val="24"/>
          <w:szCs w:val="24"/>
          <w:lang w:val="en-AU" w:eastAsia="es-CL"/>
        </w:rPr>
      </w:pPr>
      <w:r w:rsidRPr="00C04E45">
        <w:rPr>
          <w:sz w:val="24"/>
          <w:szCs w:val="24"/>
          <w:lang w:val="en-AU"/>
        </w:rPr>
        <w:t>The primary market is also subdivided into upper and lower primary</w:t>
      </w:r>
      <w:r w:rsidR="00DD1D92" w:rsidRPr="00C04E45">
        <w:rPr>
          <w:sz w:val="24"/>
          <w:szCs w:val="24"/>
          <w:lang w:val="en-AU"/>
        </w:rPr>
        <w:t xml:space="preserve">. </w:t>
      </w:r>
      <w:r w:rsidRPr="00C04E45">
        <w:rPr>
          <w:sz w:val="24"/>
          <w:szCs w:val="24"/>
          <w:lang w:val="en-AU"/>
        </w:rPr>
        <w:t>The first groups people who are in the high level organizational, professional, or technical hierarchies.  And the second is where other jobs are found that offer stability, high incomes, and development</w:t>
      </w:r>
      <w:r w:rsidR="00DD1D92" w:rsidRPr="00C04E45">
        <w:rPr>
          <w:sz w:val="24"/>
          <w:szCs w:val="24"/>
          <w:lang w:val="en-AU"/>
        </w:rPr>
        <w:t xml:space="preserve">. </w:t>
      </w:r>
      <w:r w:rsidRPr="00C04E45">
        <w:rPr>
          <w:sz w:val="24"/>
          <w:szCs w:val="24"/>
          <w:lang w:val="en-AU"/>
        </w:rPr>
        <w:t>Women would have more fragile contractual conditions, lower incomes and less investment in their own development, more often participating in precarious sectors (secondary market</w:t>
      </w:r>
      <w:r w:rsidR="00DD1D92" w:rsidRPr="00C04E45">
        <w:rPr>
          <w:sz w:val="24"/>
          <w:szCs w:val="24"/>
          <w:lang w:val="en-AU"/>
        </w:rPr>
        <w:t xml:space="preserve">). </w:t>
      </w:r>
      <w:r w:rsidRPr="00C04E45">
        <w:rPr>
          <w:sz w:val="24"/>
          <w:szCs w:val="24"/>
          <w:lang w:val="en-AU"/>
        </w:rPr>
        <w:t>They are marginalised from the primary markets due to their own condition; that is, the role they have in the family and the lesser number of years of study or training for employment</w:t>
      </w:r>
      <w:r w:rsidR="00DD1D92" w:rsidRPr="00C04E45">
        <w:rPr>
          <w:sz w:val="24"/>
          <w:szCs w:val="24"/>
          <w:lang w:val="en-AU"/>
        </w:rPr>
        <w:t xml:space="preserve"> (Brunet </w:t>
      </w:r>
      <w:r w:rsidRPr="00C04E45">
        <w:rPr>
          <w:sz w:val="24"/>
          <w:szCs w:val="24"/>
          <w:lang w:val="en-AU"/>
        </w:rPr>
        <w:t>and</w:t>
      </w:r>
      <w:r w:rsidR="00DD1D92" w:rsidRPr="00C04E45">
        <w:rPr>
          <w:sz w:val="24"/>
          <w:szCs w:val="24"/>
          <w:lang w:val="en-AU"/>
        </w:rPr>
        <w:t xml:space="preserve"> </w:t>
      </w:r>
      <w:proofErr w:type="spellStart"/>
      <w:r w:rsidR="00DD1D92" w:rsidRPr="00C04E45">
        <w:rPr>
          <w:sz w:val="24"/>
          <w:szCs w:val="24"/>
          <w:lang w:val="en-AU"/>
        </w:rPr>
        <w:t>Alarcón</w:t>
      </w:r>
      <w:proofErr w:type="spellEnd"/>
      <w:r w:rsidR="00DD1D92" w:rsidRPr="00C04E45">
        <w:rPr>
          <w:sz w:val="24"/>
          <w:szCs w:val="24"/>
          <w:lang w:val="en-AU"/>
        </w:rPr>
        <w:t>, 2005).</w:t>
      </w:r>
      <w:r w:rsidRPr="00C04E45">
        <w:rPr>
          <w:sz w:val="24"/>
          <w:szCs w:val="24"/>
          <w:lang w:val="en-AU" w:eastAsia="es-CL"/>
        </w:rPr>
        <w:t xml:space="preserve"> This is reflected in the mining industry, since the inclusion of women is lower</w:t>
      </w:r>
      <w:r w:rsidR="00DD1D92" w:rsidRPr="00C04E45">
        <w:rPr>
          <w:sz w:val="24"/>
          <w:szCs w:val="24"/>
          <w:lang w:val="en-AU" w:eastAsia="es-CL"/>
        </w:rPr>
        <w:t>.</w:t>
      </w:r>
    </w:p>
    <w:p w:rsidR="00DD1D92" w:rsidRPr="00C04E45" w:rsidRDefault="00421BFE" w:rsidP="00222AD0">
      <w:pPr>
        <w:pStyle w:val="Prrafodelista"/>
        <w:tabs>
          <w:tab w:val="left" w:pos="720"/>
          <w:tab w:val="left" w:pos="1440"/>
          <w:tab w:val="left" w:pos="2160"/>
          <w:tab w:val="left" w:pos="2448"/>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480" w:lineRule="auto"/>
        <w:ind w:left="0"/>
        <w:jc w:val="both"/>
        <w:rPr>
          <w:sz w:val="24"/>
          <w:szCs w:val="24"/>
          <w:lang w:val="en-AU"/>
        </w:rPr>
      </w:pPr>
      <w:r w:rsidRPr="00C04E45">
        <w:rPr>
          <w:sz w:val="24"/>
          <w:szCs w:val="24"/>
          <w:lang w:val="en-AU"/>
        </w:rPr>
        <w:t>Despite these disadvantages that have been addressed in various theories, women</w:t>
      </w:r>
      <w:r w:rsidR="005F6F6B" w:rsidRPr="00C04E45">
        <w:rPr>
          <w:sz w:val="24"/>
          <w:szCs w:val="24"/>
          <w:lang w:val="en-AU"/>
        </w:rPr>
        <w:t xml:space="preserve"> have experienced</w:t>
      </w:r>
      <w:r w:rsidRPr="00C04E45">
        <w:rPr>
          <w:sz w:val="24"/>
          <w:szCs w:val="24"/>
          <w:lang w:val="en-AU"/>
        </w:rPr>
        <w:t xml:space="preserve"> a significant increase in the rate of participation and in the years of working life, acquiring more autonomy and a strengthening of gender identities</w:t>
      </w:r>
      <w:r w:rsidR="00DD1D92" w:rsidRPr="00C04E45">
        <w:rPr>
          <w:sz w:val="24"/>
          <w:szCs w:val="24"/>
          <w:lang w:val="en-AU"/>
        </w:rPr>
        <w:t xml:space="preserve">. </w:t>
      </w:r>
    </w:p>
    <w:p w:rsidR="00DD1D92" w:rsidRPr="00C04E45" w:rsidRDefault="00421BFE" w:rsidP="00222AD0">
      <w:pPr>
        <w:pStyle w:val="Prrafodelista"/>
        <w:tabs>
          <w:tab w:val="left" w:pos="720"/>
          <w:tab w:val="left" w:pos="1440"/>
          <w:tab w:val="left" w:pos="2160"/>
          <w:tab w:val="left" w:pos="2448"/>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480" w:lineRule="auto"/>
        <w:ind w:left="0"/>
        <w:jc w:val="both"/>
        <w:rPr>
          <w:sz w:val="24"/>
          <w:szCs w:val="24"/>
          <w:lang w:val="en-AU"/>
        </w:rPr>
      </w:pPr>
      <w:r w:rsidRPr="00C04E45">
        <w:rPr>
          <w:sz w:val="24"/>
          <w:szCs w:val="24"/>
          <w:lang w:val="en-AU"/>
        </w:rPr>
        <w:t>Research on the participation of this sector in the labour market has had a clear economic bias.  Recently in the decade of the 90’s, studies were initiated from a gender perspective, seeking to analyse the symbolic and subjective aspects of female employment</w:t>
      </w:r>
      <w:r w:rsidR="00DD1D92" w:rsidRPr="00C04E45">
        <w:rPr>
          <w:sz w:val="24"/>
          <w:szCs w:val="24"/>
          <w:lang w:val="en-AU"/>
        </w:rPr>
        <w:t xml:space="preserve"> (</w:t>
      </w:r>
      <w:proofErr w:type="spellStart"/>
      <w:r w:rsidR="00DD1D92" w:rsidRPr="00C04E45">
        <w:rPr>
          <w:sz w:val="24"/>
          <w:szCs w:val="24"/>
          <w:lang w:val="en-AU"/>
        </w:rPr>
        <w:t>Guadarrama</w:t>
      </w:r>
      <w:proofErr w:type="spellEnd"/>
      <w:r w:rsidR="00DD1D92" w:rsidRPr="00C04E45">
        <w:rPr>
          <w:sz w:val="24"/>
          <w:szCs w:val="24"/>
          <w:lang w:val="en-AU"/>
        </w:rPr>
        <w:t xml:space="preserve"> </w:t>
      </w:r>
      <w:r w:rsidRPr="00C04E45">
        <w:rPr>
          <w:sz w:val="24"/>
          <w:szCs w:val="24"/>
          <w:lang w:val="en-AU"/>
        </w:rPr>
        <w:lastRenderedPageBreak/>
        <w:t>and</w:t>
      </w:r>
      <w:r w:rsidR="00DD1D92" w:rsidRPr="00C04E45">
        <w:rPr>
          <w:sz w:val="24"/>
          <w:szCs w:val="24"/>
          <w:lang w:val="en-AU"/>
        </w:rPr>
        <w:t xml:space="preserve"> Torres, 2007). </w:t>
      </w:r>
      <w:r w:rsidRPr="00C04E45">
        <w:rPr>
          <w:sz w:val="24"/>
          <w:szCs w:val="24"/>
          <w:lang w:val="en-AU"/>
        </w:rPr>
        <w:t>How gender relations give form to the production processes in society are addressed</w:t>
      </w:r>
      <w:r w:rsidR="00DD1D92" w:rsidRPr="00C04E45">
        <w:rPr>
          <w:sz w:val="24"/>
          <w:szCs w:val="24"/>
          <w:lang w:val="en-AU"/>
        </w:rPr>
        <w:t xml:space="preserve"> </w:t>
      </w:r>
      <w:r w:rsidRPr="00C04E45">
        <w:rPr>
          <w:sz w:val="24"/>
          <w:szCs w:val="24"/>
          <w:lang w:val="en-AU"/>
        </w:rPr>
        <w:t>(Lamas, 2002; Burin and</w:t>
      </w:r>
      <w:r w:rsidR="00DD1D92" w:rsidRPr="00C04E45">
        <w:rPr>
          <w:sz w:val="24"/>
          <w:szCs w:val="24"/>
          <w:lang w:val="en-AU"/>
        </w:rPr>
        <w:t xml:space="preserve"> </w:t>
      </w:r>
      <w:proofErr w:type="spellStart"/>
      <w:r w:rsidR="00DD1D92" w:rsidRPr="00C04E45">
        <w:rPr>
          <w:sz w:val="24"/>
          <w:szCs w:val="24"/>
          <w:lang w:val="en-AU"/>
        </w:rPr>
        <w:t>Meler</w:t>
      </w:r>
      <w:proofErr w:type="spellEnd"/>
      <w:r w:rsidR="00DD1D92" w:rsidRPr="00C04E45">
        <w:rPr>
          <w:sz w:val="24"/>
          <w:szCs w:val="24"/>
          <w:lang w:val="en-AU"/>
        </w:rPr>
        <w:t>,</w:t>
      </w:r>
      <w:r w:rsidRPr="00C04E45">
        <w:rPr>
          <w:sz w:val="24"/>
          <w:szCs w:val="24"/>
          <w:lang w:val="en-AU"/>
        </w:rPr>
        <w:t xml:space="preserve"> </w:t>
      </w:r>
      <w:r w:rsidR="00DD1D92" w:rsidRPr="00C04E45">
        <w:rPr>
          <w:sz w:val="24"/>
          <w:szCs w:val="24"/>
          <w:lang w:val="en-AU"/>
        </w:rPr>
        <w:t xml:space="preserve">2009). </w:t>
      </w:r>
    </w:p>
    <w:p w:rsidR="00DD1D92" w:rsidRPr="00C04E45" w:rsidRDefault="007B58B7" w:rsidP="00222AD0">
      <w:pPr>
        <w:pStyle w:val="Prrafodelista"/>
        <w:tabs>
          <w:tab w:val="left" w:pos="0"/>
          <w:tab w:val="left" w:pos="2160"/>
          <w:tab w:val="left" w:pos="2448"/>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480" w:lineRule="auto"/>
        <w:ind w:left="0"/>
        <w:jc w:val="both"/>
        <w:rPr>
          <w:sz w:val="24"/>
          <w:szCs w:val="24"/>
          <w:lang w:val="en-AU"/>
        </w:rPr>
      </w:pPr>
      <w:r w:rsidRPr="00C04E45">
        <w:rPr>
          <w:sz w:val="24"/>
          <w:szCs w:val="24"/>
          <w:lang w:val="en-AU"/>
        </w:rPr>
        <w:t xml:space="preserve">Feminism as a focus of the political paradigm of </w:t>
      </w:r>
      <w:r w:rsidR="0094022E" w:rsidRPr="00C04E45">
        <w:rPr>
          <w:sz w:val="24"/>
          <w:szCs w:val="24"/>
          <w:lang w:val="en-AU"/>
        </w:rPr>
        <w:t>gender</w:t>
      </w:r>
      <w:r w:rsidRPr="00C04E45">
        <w:rPr>
          <w:sz w:val="24"/>
          <w:szCs w:val="24"/>
          <w:lang w:val="en-AU"/>
        </w:rPr>
        <w:t xml:space="preserve"> has cr</w:t>
      </w:r>
      <w:r w:rsidR="0094022E" w:rsidRPr="00C04E45">
        <w:rPr>
          <w:sz w:val="24"/>
          <w:szCs w:val="24"/>
          <w:lang w:val="en-AU"/>
        </w:rPr>
        <w:t>i</w:t>
      </w:r>
      <w:r w:rsidRPr="00C04E45">
        <w:rPr>
          <w:sz w:val="24"/>
          <w:szCs w:val="24"/>
          <w:lang w:val="en-AU"/>
        </w:rPr>
        <w:t>ticized the institutions that determine the subordination and exploitation of female work in the patriarchal family, in the distribution of jobs in companies according to gender, and in wage discrimination, among others</w:t>
      </w:r>
      <w:r w:rsidR="0094022E" w:rsidRPr="00C04E45">
        <w:rPr>
          <w:sz w:val="24"/>
          <w:szCs w:val="24"/>
          <w:lang w:val="en-AU"/>
        </w:rPr>
        <w:t>.</w:t>
      </w:r>
      <w:r w:rsidR="00DD1D92" w:rsidRPr="00C04E45">
        <w:rPr>
          <w:sz w:val="24"/>
          <w:szCs w:val="24"/>
          <w:lang w:val="en-AU"/>
        </w:rPr>
        <w:t xml:space="preserve"> </w:t>
      </w:r>
      <w:proofErr w:type="gramStart"/>
      <w:r w:rsidR="00DD1D92" w:rsidRPr="00C04E45">
        <w:rPr>
          <w:sz w:val="24"/>
          <w:szCs w:val="24"/>
          <w:lang w:val="en-AU"/>
        </w:rPr>
        <w:t>(</w:t>
      </w:r>
      <w:proofErr w:type="spellStart"/>
      <w:r w:rsidR="00DD1D92" w:rsidRPr="00C04E45">
        <w:rPr>
          <w:sz w:val="24"/>
          <w:szCs w:val="24"/>
          <w:lang w:val="en-AU"/>
        </w:rPr>
        <w:t>Godio</w:t>
      </w:r>
      <w:proofErr w:type="spellEnd"/>
      <w:r w:rsidR="00DD1D92" w:rsidRPr="00C04E45">
        <w:rPr>
          <w:sz w:val="24"/>
          <w:szCs w:val="24"/>
          <w:lang w:val="en-AU"/>
        </w:rPr>
        <w:t>, 2001</w:t>
      </w:r>
      <w:r w:rsidR="005564AF" w:rsidRPr="00C04E45">
        <w:rPr>
          <w:sz w:val="24"/>
          <w:szCs w:val="24"/>
          <w:lang w:val="en-AU"/>
        </w:rPr>
        <w:t xml:space="preserve">, </w:t>
      </w:r>
      <w:r w:rsidR="00E757A7" w:rsidRPr="00C04E45">
        <w:rPr>
          <w:sz w:val="24"/>
          <w:szCs w:val="24"/>
          <w:lang w:val="en-AU"/>
        </w:rPr>
        <w:t xml:space="preserve">England, 2005, England et.al. 2007, </w:t>
      </w:r>
      <w:r w:rsidR="005564AF" w:rsidRPr="00C04E45">
        <w:rPr>
          <w:sz w:val="24"/>
          <w:szCs w:val="24"/>
          <w:lang w:val="en-AU"/>
        </w:rPr>
        <w:t>Rothstein, 2012</w:t>
      </w:r>
      <w:r w:rsidR="00E757A7" w:rsidRPr="00C04E45">
        <w:rPr>
          <w:sz w:val="24"/>
          <w:szCs w:val="24"/>
          <w:lang w:val="en-AU"/>
        </w:rPr>
        <w:t>,</w:t>
      </w:r>
      <w:r w:rsidR="0094022E" w:rsidRPr="00C04E45">
        <w:rPr>
          <w:sz w:val="24"/>
          <w:szCs w:val="24"/>
          <w:lang w:val="en-AU"/>
        </w:rPr>
        <w:t>).</w:t>
      </w:r>
      <w:proofErr w:type="gramEnd"/>
      <w:r w:rsidR="0094022E" w:rsidRPr="00C04E45">
        <w:rPr>
          <w:sz w:val="24"/>
          <w:szCs w:val="24"/>
          <w:lang w:val="en-AU"/>
        </w:rPr>
        <w:t xml:space="preserve"> </w:t>
      </w:r>
      <w:r w:rsidR="005F6F6B" w:rsidRPr="00C04E45">
        <w:rPr>
          <w:sz w:val="24"/>
          <w:szCs w:val="24"/>
          <w:lang w:val="en-AU"/>
        </w:rPr>
        <w:t>Also, the studies that associate the labour market and gender (</w:t>
      </w:r>
      <w:proofErr w:type="spellStart"/>
      <w:r w:rsidR="005F6F6B" w:rsidRPr="00C04E45">
        <w:rPr>
          <w:sz w:val="24"/>
          <w:szCs w:val="24"/>
          <w:lang w:val="en-AU"/>
        </w:rPr>
        <w:t>Shabbir</w:t>
      </w:r>
      <w:proofErr w:type="spellEnd"/>
      <w:r w:rsidR="005F6F6B" w:rsidRPr="00C04E45">
        <w:rPr>
          <w:sz w:val="24"/>
          <w:szCs w:val="24"/>
          <w:lang w:val="en-AU"/>
        </w:rPr>
        <w:t xml:space="preserve"> and Di Gregorio 1996; Valenzuela </w:t>
      </w:r>
      <w:proofErr w:type="spellStart"/>
      <w:r w:rsidR="005F6F6B" w:rsidRPr="00C04E45">
        <w:rPr>
          <w:sz w:val="24"/>
          <w:szCs w:val="24"/>
          <w:lang w:val="en-AU"/>
        </w:rPr>
        <w:t>Valenzuela</w:t>
      </w:r>
      <w:proofErr w:type="spellEnd"/>
      <w:r w:rsidR="005F6F6B" w:rsidRPr="00C04E45">
        <w:rPr>
          <w:sz w:val="24"/>
          <w:szCs w:val="24"/>
          <w:lang w:val="en-AU"/>
        </w:rPr>
        <w:t xml:space="preserve"> et al., 2006; Kirkwood and </w:t>
      </w:r>
      <w:proofErr w:type="spellStart"/>
      <w:r w:rsidR="005F6F6B" w:rsidRPr="00C04E45">
        <w:rPr>
          <w:sz w:val="24"/>
          <w:szCs w:val="24"/>
          <w:lang w:val="en-AU"/>
        </w:rPr>
        <w:t>Tootell</w:t>
      </w:r>
      <w:proofErr w:type="spellEnd"/>
      <w:r w:rsidR="005F6F6B" w:rsidRPr="00C04E45">
        <w:rPr>
          <w:sz w:val="24"/>
          <w:szCs w:val="24"/>
          <w:lang w:val="en-AU"/>
        </w:rPr>
        <w:t xml:space="preserve"> 2008; Thompson et al. 2009; </w:t>
      </w:r>
      <w:proofErr w:type="spellStart"/>
      <w:r w:rsidR="005F6F6B" w:rsidRPr="00C04E45">
        <w:rPr>
          <w:sz w:val="24"/>
          <w:szCs w:val="24"/>
          <w:lang w:val="en-AU"/>
        </w:rPr>
        <w:t>Avendaño</w:t>
      </w:r>
      <w:proofErr w:type="spellEnd"/>
      <w:r w:rsidR="005F6F6B" w:rsidRPr="00C04E45">
        <w:rPr>
          <w:sz w:val="24"/>
          <w:szCs w:val="24"/>
          <w:lang w:val="en-AU"/>
        </w:rPr>
        <w:t xml:space="preserve"> 2008; Godoy 2008), seek to understand the impact of the adjustment processes and the transformations in production organization, in the sexual division of work and the system of economic and social relationships between men and women. </w:t>
      </w:r>
      <w:r w:rsidR="0094022E" w:rsidRPr="00C04E45">
        <w:rPr>
          <w:sz w:val="24"/>
          <w:szCs w:val="24"/>
          <w:lang w:val="en-AU"/>
        </w:rPr>
        <w:t>They question the quality of female employment, the lower remunerations, non-salary benefits, regularity, and status. Even when women contribute the main or only income, the female workforce is constructed in the social imagination as “secondary</w:t>
      </w:r>
      <w:r w:rsidR="00DD1D92" w:rsidRPr="00C04E45">
        <w:rPr>
          <w:sz w:val="24"/>
          <w:szCs w:val="24"/>
          <w:lang w:val="en-AU"/>
        </w:rPr>
        <w:t>” (</w:t>
      </w:r>
      <w:proofErr w:type="spellStart"/>
      <w:r w:rsidR="00DD1D92" w:rsidRPr="00C04E45">
        <w:rPr>
          <w:sz w:val="24"/>
          <w:szCs w:val="24"/>
          <w:lang w:val="en-AU"/>
        </w:rPr>
        <w:t>Avendaño</w:t>
      </w:r>
      <w:proofErr w:type="spellEnd"/>
      <w:r w:rsidR="00DD1D92" w:rsidRPr="00C04E45">
        <w:rPr>
          <w:sz w:val="24"/>
          <w:szCs w:val="24"/>
          <w:lang w:val="en-AU"/>
        </w:rPr>
        <w:t xml:space="preserve"> 2008).</w:t>
      </w:r>
    </w:p>
    <w:p w:rsidR="00DD1D92" w:rsidRPr="00C04E45" w:rsidRDefault="00DD1D92" w:rsidP="00222AD0">
      <w:pPr>
        <w:pStyle w:val="Prrafodelista"/>
        <w:tabs>
          <w:tab w:val="left" w:pos="720"/>
          <w:tab w:val="left" w:pos="1440"/>
          <w:tab w:val="left" w:pos="2160"/>
          <w:tab w:val="left" w:pos="2448"/>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480" w:lineRule="auto"/>
        <w:ind w:left="0"/>
        <w:jc w:val="both"/>
        <w:rPr>
          <w:b/>
          <w:sz w:val="24"/>
          <w:szCs w:val="24"/>
          <w:lang w:val="en-AU"/>
        </w:rPr>
      </w:pPr>
      <w:r w:rsidRPr="00C04E45">
        <w:rPr>
          <w:b/>
          <w:sz w:val="24"/>
          <w:szCs w:val="24"/>
          <w:lang w:val="en-AU"/>
        </w:rPr>
        <w:t>Barr</w:t>
      </w:r>
      <w:r w:rsidR="0094022E" w:rsidRPr="00C04E45">
        <w:rPr>
          <w:b/>
          <w:sz w:val="24"/>
          <w:szCs w:val="24"/>
          <w:lang w:val="en-AU"/>
        </w:rPr>
        <w:t>iers to inclusion and the mining labour market</w:t>
      </w:r>
    </w:p>
    <w:p w:rsidR="00B808C3" w:rsidRPr="00C04E45" w:rsidRDefault="005F6F6B" w:rsidP="00222AD0">
      <w:pPr>
        <w:spacing w:line="480" w:lineRule="auto"/>
        <w:jc w:val="both"/>
        <w:rPr>
          <w:sz w:val="24"/>
          <w:szCs w:val="24"/>
          <w:lang w:val="en-AU"/>
        </w:rPr>
      </w:pPr>
      <w:r w:rsidRPr="00C04E45">
        <w:rPr>
          <w:sz w:val="24"/>
          <w:szCs w:val="24"/>
          <w:lang w:val="en-AU"/>
        </w:rPr>
        <w:t>Research</w:t>
      </w:r>
      <w:r w:rsidR="00D44C61" w:rsidRPr="00C04E45">
        <w:rPr>
          <w:sz w:val="24"/>
          <w:szCs w:val="24"/>
          <w:lang w:val="en-AU"/>
        </w:rPr>
        <w:t xml:space="preserve"> in mining at an international level reports relevant data regarding the barriers to inclusion in mining</w:t>
      </w:r>
      <w:r w:rsidR="00B808C3" w:rsidRPr="00C04E45">
        <w:rPr>
          <w:sz w:val="24"/>
          <w:szCs w:val="24"/>
          <w:lang w:val="en-AU"/>
        </w:rPr>
        <w:t xml:space="preserve">.  </w:t>
      </w:r>
      <w:proofErr w:type="spellStart"/>
      <w:r w:rsidR="00B808C3" w:rsidRPr="00C04E45">
        <w:rPr>
          <w:sz w:val="24"/>
          <w:szCs w:val="24"/>
          <w:lang w:val="en-AU"/>
        </w:rPr>
        <w:t>Tallichet</w:t>
      </w:r>
      <w:proofErr w:type="spellEnd"/>
      <w:r w:rsidR="00B808C3" w:rsidRPr="00C04E45">
        <w:rPr>
          <w:sz w:val="24"/>
          <w:szCs w:val="24"/>
          <w:lang w:val="en-AU"/>
        </w:rPr>
        <w:t xml:space="preserve">, (1995, 2000) </w:t>
      </w:r>
      <w:r w:rsidR="00D44C61" w:rsidRPr="00C04E45">
        <w:rPr>
          <w:sz w:val="24"/>
          <w:szCs w:val="24"/>
          <w:lang w:val="en-AU"/>
        </w:rPr>
        <w:t>in studies made of coal mining companies in the U.S.</w:t>
      </w:r>
      <w:r w:rsidRPr="00C04E45">
        <w:rPr>
          <w:sz w:val="24"/>
          <w:szCs w:val="24"/>
          <w:lang w:val="en-AU"/>
        </w:rPr>
        <w:t>,</w:t>
      </w:r>
      <w:r w:rsidR="00D44C61" w:rsidRPr="00C04E45">
        <w:rPr>
          <w:sz w:val="24"/>
          <w:szCs w:val="24"/>
          <w:lang w:val="en-AU"/>
        </w:rPr>
        <w:t xml:space="preserve"> affirms that both </w:t>
      </w:r>
      <w:proofErr w:type="spellStart"/>
      <w:r w:rsidR="00D44C61" w:rsidRPr="00C04E45">
        <w:rPr>
          <w:sz w:val="24"/>
          <w:szCs w:val="24"/>
          <w:lang w:val="en-AU"/>
        </w:rPr>
        <w:t>sexualization</w:t>
      </w:r>
      <w:proofErr w:type="spellEnd"/>
      <w:r w:rsidR="00D44C61" w:rsidRPr="00C04E45">
        <w:rPr>
          <w:sz w:val="24"/>
          <w:szCs w:val="24"/>
          <w:lang w:val="en-AU"/>
        </w:rPr>
        <w:t xml:space="preserve"> and the w</w:t>
      </w:r>
      <w:r w:rsidRPr="00C04E45">
        <w:rPr>
          <w:sz w:val="24"/>
          <w:szCs w:val="24"/>
          <w:lang w:val="en-AU"/>
        </w:rPr>
        <w:t>orkplace reinforce the hypothesi</w:t>
      </w:r>
      <w:r w:rsidR="00D44C61" w:rsidRPr="00C04E45">
        <w:rPr>
          <w:sz w:val="24"/>
          <w:szCs w:val="24"/>
          <w:lang w:val="en-AU"/>
        </w:rPr>
        <w:t>s that men and women are intrinsically different in their physical and mechanical capa</w:t>
      </w:r>
      <w:r w:rsidRPr="00C04E45">
        <w:rPr>
          <w:sz w:val="24"/>
          <w:szCs w:val="24"/>
          <w:lang w:val="en-AU"/>
        </w:rPr>
        <w:t>bilities</w:t>
      </w:r>
      <w:r w:rsidR="00D44C61" w:rsidRPr="00C04E45">
        <w:rPr>
          <w:sz w:val="24"/>
          <w:szCs w:val="24"/>
          <w:lang w:val="en-AU"/>
        </w:rPr>
        <w:t>, and that the acceptance of these differences as something natural favours gender segregation at work, beyond the control of the organization</w:t>
      </w:r>
      <w:r w:rsidR="00B808C3" w:rsidRPr="00C04E45">
        <w:rPr>
          <w:sz w:val="24"/>
          <w:szCs w:val="24"/>
          <w:lang w:val="en-AU"/>
        </w:rPr>
        <w:t>. A</w:t>
      </w:r>
      <w:r w:rsidR="00D44C61" w:rsidRPr="00C04E45">
        <w:rPr>
          <w:sz w:val="24"/>
          <w:szCs w:val="24"/>
          <w:lang w:val="en-AU"/>
        </w:rPr>
        <w:t xml:space="preserve">t the same time, women share a common feeling of being </w:t>
      </w:r>
      <w:r w:rsidRPr="00C04E45">
        <w:rPr>
          <w:sz w:val="24"/>
          <w:szCs w:val="24"/>
          <w:lang w:val="en-AU"/>
        </w:rPr>
        <w:t>subordinated</w:t>
      </w:r>
      <w:r w:rsidR="00D44C61" w:rsidRPr="00C04E45">
        <w:rPr>
          <w:sz w:val="24"/>
          <w:szCs w:val="24"/>
          <w:lang w:val="en-AU"/>
        </w:rPr>
        <w:t xml:space="preserve"> to a world of men, above all those who enter occupations stereotyped as masculine, such as mining</w:t>
      </w:r>
      <w:r w:rsidR="00B808C3" w:rsidRPr="00C04E45">
        <w:rPr>
          <w:sz w:val="24"/>
          <w:szCs w:val="24"/>
          <w:lang w:val="en-AU"/>
        </w:rPr>
        <w:t xml:space="preserve">. </w:t>
      </w:r>
      <w:proofErr w:type="spellStart"/>
      <w:r w:rsidR="00B808C3" w:rsidRPr="00C04E45">
        <w:rPr>
          <w:sz w:val="24"/>
          <w:szCs w:val="24"/>
          <w:lang w:val="en-AU"/>
        </w:rPr>
        <w:t>Lozena</w:t>
      </w:r>
      <w:proofErr w:type="spellEnd"/>
      <w:r w:rsidR="00B808C3" w:rsidRPr="00C04E45">
        <w:rPr>
          <w:sz w:val="24"/>
          <w:szCs w:val="24"/>
          <w:lang w:val="en-AU"/>
        </w:rPr>
        <w:t xml:space="preserve"> </w:t>
      </w:r>
      <w:r w:rsidR="00D44C61" w:rsidRPr="00C04E45">
        <w:rPr>
          <w:sz w:val="24"/>
          <w:szCs w:val="24"/>
          <w:lang w:val="en-AU"/>
        </w:rPr>
        <w:t>and</w:t>
      </w:r>
      <w:r w:rsidR="00B808C3" w:rsidRPr="00C04E45">
        <w:rPr>
          <w:sz w:val="24"/>
          <w:szCs w:val="24"/>
          <w:lang w:val="en-AU"/>
        </w:rPr>
        <w:t xml:space="preserve"> </w:t>
      </w:r>
      <w:proofErr w:type="spellStart"/>
      <w:r w:rsidR="00B808C3" w:rsidRPr="00C04E45">
        <w:rPr>
          <w:sz w:val="24"/>
          <w:szCs w:val="24"/>
          <w:lang w:val="en-AU"/>
        </w:rPr>
        <w:t>Marinova</w:t>
      </w:r>
      <w:proofErr w:type="spellEnd"/>
      <w:r w:rsidR="00B808C3" w:rsidRPr="00C04E45">
        <w:rPr>
          <w:sz w:val="24"/>
          <w:szCs w:val="24"/>
          <w:lang w:val="en-AU"/>
        </w:rPr>
        <w:t xml:space="preserve"> (2010) af</w:t>
      </w:r>
      <w:r w:rsidR="00D44C61" w:rsidRPr="00C04E45">
        <w:rPr>
          <w:sz w:val="24"/>
          <w:szCs w:val="24"/>
          <w:lang w:val="en-AU"/>
        </w:rPr>
        <w:t>firm that Australian mining not only has negative impacts for the community related to lifestyle, the physical environment, and overall sustainability, but also deeply and specifically affects women</w:t>
      </w:r>
      <w:r w:rsidR="00B808C3" w:rsidRPr="00C04E45">
        <w:rPr>
          <w:sz w:val="24"/>
          <w:szCs w:val="24"/>
          <w:lang w:val="en-AU"/>
        </w:rPr>
        <w:t xml:space="preserve">. </w:t>
      </w:r>
      <w:r w:rsidR="00D44C61" w:rsidRPr="00C04E45">
        <w:rPr>
          <w:sz w:val="24"/>
          <w:szCs w:val="24"/>
          <w:lang w:val="en-AU"/>
        </w:rPr>
        <w:t xml:space="preserve">This involves an </w:t>
      </w:r>
      <w:r w:rsidR="00D44C61" w:rsidRPr="00C04E45">
        <w:rPr>
          <w:sz w:val="24"/>
          <w:szCs w:val="24"/>
          <w:lang w:val="en-AU"/>
        </w:rPr>
        <w:lastRenderedPageBreak/>
        <w:t>expression of domination of patriarchal values, where problems associated with gender discrepancy and bargaining power have traditionally marginalised them</w:t>
      </w:r>
      <w:r w:rsidR="004F3E6D" w:rsidRPr="00C04E45">
        <w:rPr>
          <w:sz w:val="24"/>
          <w:szCs w:val="24"/>
          <w:lang w:val="en-AU"/>
        </w:rPr>
        <w:t xml:space="preserve">. Mayes and </w:t>
      </w:r>
      <w:proofErr w:type="spellStart"/>
      <w:r w:rsidR="004F3E6D" w:rsidRPr="00C04E45">
        <w:rPr>
          <w:sz w:val="24"/>
          <w:szCs w:val="24"/>
          <w:lang w:val="en-AU"/>
        </w:rPr>
        <w:t>Pini</w:t>
      </w:r>
      <w:proofErr w:type="spellEnd"/>
      <w:r w:rsidR="004F3E6D" w:rsidRPr="00C04E45">
        <w:rPr>
          <w:sz w:val="24"/>
          <w:szCs w:val="24"/>
          <w:lang w:val="en-AU"/>
        </w:rPr>
        <w:t>, (2010) i</w:t>
      </w:r>
      <w:r w:rsidR="00B808C3" w:rsidRPr="00C04E45">
        <w:rPr>
          <w:sz w:val="24"/>
          <w:szCs w:val="24"/>
          <w:lang w:val="en-AU"/>
        </w:rPr>
        <w:t xml:space="preserve">n </w:t>
      </w:r>
      <w:r w:rsidR="004F3E6D" w:rsidRPr="00C04E45">
        <w:rPr>
          <w:sz w:val="24"/>
          <w:szCs w:val="24"/>
          <w:lang w:val="en-AU"/>
        </w:rPr>
        <w:t>a study of media reports of women in mining management in</w:t>
      </w:r>
      <w:r w:rsidR="00B808C3" w:rsidRPr="00C04E45">
        <w:rPr>
          <w:sz w:val="24"/>
          <w:szCs w:val="24"/>
          <w:lang w:val="en-AU"/>
        </w:rPr>
        <w:t xml:space="preserve"> Australia, identifi</w:t>
      </w:r>
      <w:r w:rsidR="004F3E6D" w:rsidRPr="00C04E45">
        <w:rPr>
          <w:sz w:val="24"/>
          <w:szCs w:val="24"/>
          <w:lang w:val="en-AU"/>
        </w:rPr>
        <w:t>ed the predominance of a discourse that suggest</w:t>
      </w:r>
      <w:r w:rsidRPr="00C04E45">
        <w:rPr>
          <w:sz w:val="24"/>
          <w:szCs w:val="24"/>
          <w:lang w:val="en-AU"/>
        </w:rPr>
        <w:t>s</w:t>
      </w:r>
      <w:r w:rsidR="004F3E6D" w:rsidRPr="00C04E45">
        <w:rPr>
          <w:sz w:val="24"/>
          <w:szCs w:val="24"/>
          <w:lang w:val="en-AU"/>
        </w:rPr>
        <w:t xml:space="preserve"> that there a change of gender has been produced in the mining sector and in management through the removal of entry barriers, resulting in a significant number of women entering these traditionally </w:t>
      </w:r>
      <w:proofErr w:type="spellStart"/>
      <w:r w:rsidR="004F3E6D" w:rsidRPr="00C04E45">
        <w:rPr>
          <w:sz w:val="24"/>
          <w:szCs w:val="24"/>
          <w:lang w:val="en-AU"/>
        </w:rPr>
        <w:t>masculinized</w:t>
      </w:r>
      <w:proofErr w:type="spellEnd"/>
      <w:r w:rsidR="004F3E6D" w:rsidRPr="00C04E45">
        <w:rPr>
          <w:sz w:val="24"/>
          <w:szCs w:val="24"/>
          <w:lang w:val="en-AU"/>
        </w:rPr>
        <w:t xml:space="preserve"> fields</w:t>
      </w:r>
      <w:r w:rsidR="00B808C3" w:rsidRPr="00C04E45">
        <w:rPr>
          <w:sz w:val="24"/>
          <w:szCs w:val="24"/>
          <w:lang w:val="en-AU"/>
        </w:rPr>
        <w:t xml:space="preserve">. </w:t>
      </w:r>
    </w:p>
    <w:p w:rsidR="00DD1D92" w:rsidRPr="00C04E45" w:rsidRDefault="005F6F6B" w:rsidP="00222AD0">
      <w:pPr>
        <w:spacing w:line="480" w:lineRule="auto"/>
        <w:jc w:val="both"/>
        <w:rPr>
          <w:sz w:val="24"/>
          <w:szCs w:val="24"/>
          <w:lang w:val="en-AU"/>
        </w:rPr>
      </w:pPr>
      <w:r w:rsidRPr="00C04E45">
        <w:rPr>
          <w:sz w:val="24"/>
          <w:szCs w:val="24"/>
          <w:lang w:val="en-AU" w:eastAsia="es-CL"/>
        </w:rPr>
        <w:t>On the other hand, studies also show that the barriers to the inclusion of women in the labour market in Chile exceed the insufficient training in the sector, given that variables such as age, education, activity, monthly income, gender gaps, and the distribution by sex of those occupied have influenced the lower participation</w:t>
      </w:r>
      <w:r w:rsidRPr="00C04E45">
        <w:rPr>
          <w:sz w:val="24"/>
          <w:szCs w:val="24"/>
          <w:lang w:val="en-AU"/>
        </w:rPr>
        <w:t xml:space="preserve"> (</w:t>
      </w:r>
      <w:r w:rsidR="00A12050">
        <w:rPr>
          <w:sz w:val="24"/>
          <w:szCs w:val="24"/>
          <w:lang w:val="en-US"/>
        </w:rPr>
        <w:t>OIT</w:t>
      </w:r>
      <w:r w:rsidR="00246D71" w:rsidRPr="00C04E45">
        <w:rPr>
          <w:sz w:val="24"/>
          <w:szCs w:val="24"/>
          <w:lang w:val="en-US"/>
        </w:rPr>
        <w:t>,</w:t>
      </w:r>
      <w:r w:rsidRPr="00C04E45">
        <w:rPr>
          <w:sz w:val="24"/>
          <w:szCs w:val="24"/>
          <w:lang w:val="en-AU"/>
        </w:rPr>
        <w:t xml:space="preserve"> 2007; Valenzuela 2005). Furthermore, cultural factors in the country such as the degree of male chauvinism and related values; that is, the greater the degree of male chauvinism in women’s environment, the less will be their participation in the labour market (Contreras and Plaza, 2007).  </w:t>
      </w:r>
      <w:r w:rsidR="00DD1D92" w:rsidRPr="00C04E45">
        <w:rPr>
          <w:sz w:val="24"/>
          <w:szCs w:val="24"/>
          <w:lang w:val="en-AU"/>
        </w:rPr>
        <w:t xml:space="preserve">Palacios (2006) </w:t>
      </w:r>
      <w:r w:rsidR="004F3E6D" w:rsidRPr="00C04E45">
        <w:rPr>
          <w:sz w:val="24"/>
          <w:szCs w:val="24"/>
          <w:lang w:val="en-AU"/>
        </w:rPr>
        <w:t>points out the high segmentation of women in the country, with a greater proportion of them in the service area</w:t>
      </w:r>
      <w:r w:rsidR="00DD1D92" w:rsidRPr="00C04E45">
        <w:rPr>
          <w:sz w:val="24"/>
          <w:szCs w:val="24"/>
          <w:lang w:val="en-AU"/>
        </w:rPr>
        <w:t xml:space="preserve">. </w:t>
      </w:r>
      <w:r w:rsidR="004F3E6D" w:rsidRPr="00C04E45">
        <w:rPr>
          <w:sz w:val="24"/>
          <w:szCs w:val="24"/>
          <w:lang w:val="en-AU"/>
        </w:rPr>
        <w:t xml:space="preserve"> Furthermore, the family is the principal symbolic reference in Chilean society and there are prejudices regarding female employment that maintain labour segregation, producing genuine occupational </w:t>
      </w:r>
      <w:r w:rsidRPr="00C04E45">
        <w:rPr>
          <w:sz w:val="24"/>
          <w:szCs w:val="24"/>
          <w:lang w:val="en-AU"/>
        </w:rPr>
        <w:t>stereotypes</w:t>
      </w:r>
      <w:r w:rsidR="00DD1D92" w:rsidRPr="00C04E45">
        <w:rPr>
          <w:sz w:val="24"/>
          <w:szCs w:val="24"/>
          <w:lang w:val="en-AU"/>
        </w:rPr>
        <w:t xml:space="preserve"> (</w:t>
      </w:r>
      <w:proofErr w:type="spellStart"/>
      <w:r w:rsidR="00DD1D92" w:rsidRPr="00C04E45">
        <w:rPr>
          <w:sz w:val="24"/>
          <w:szCs w:val="24"/>
          <w:lang w:val="en-AU"/>
        </w:rPr>
        <w:t>Uribe</w:t>
      </w:r>
      <w:proofErr w:type="spellEnd"/>
      <w:r w:rsidR="00DD1D92" w:rsidRPr="00C04E45">
        <w:rPr>
          <w:sz w:val="24"/>
          <w:szCs w:val="24"/>
          <w:lang w:val="en-AU"/>
        </w:rPr>
        <w:t xml:space="preserve">- </w:t>
      </w:r>
      <w:proofErr w:type="spellStart"/>
      <w:r w:rsidR="00DD1D92" w:rsidRPr="00C04E45">
        <w:rPr>
          <w:sz w:val="24"/>
          <w:szCs w:val="24"/>
          <w:lang w:val="en-AU"/>
        </w:rPr>
        <w:t>Echevarría</w:t>
      </w:r>
      <w:proofErr w:type="spellEnd"/>
      <w:r w:rsidR="00DD1D92" w:rsidRPr="00C04E45">
        <w:rPr>
          <w:sz w:val="24"/>
          <w:szCs w:val="24"/>
          <w:lang w:val="en-AU"/>
        </w:rPr>
        <w:t xml:space="preserve"> 2008</w:t>
      </w:r>
      <w:r w:rsidR="00305B6C" w:rsidRPr="00C04E45">
        <w:rPr>
          <w:sz w:val="24"/>
          <w:szCs w:val="24"/>
          <w:lang w:val="en-AU"/>
        </w:rPr>
        <w:t xml:space="preserve">, </w:t>
      </w:r>
      <w:proofErr w:type="spellStart"/>
      <w:r w:rsidR="00305B6C" w:rsidRPr="00C04E45">
        <w:rPr>
          <w:sz w:val="24"/>
          <w:szCs w:val="24"/>
          <w:lang w:val="en-AU"/>
        </w:rPr>
        <w:t>Canan</w:t>
      </w:r>
      <w:proofErr w:type="spellEnd"/>
      <w:r w:rsidR="00305B6C" w:rsidRPr="00C04E45">
        <w:rPr>
          <w:sz w:val="24"/>
          <w:szCs w:val="24"/>
          <w:lang w:val="en-AU"/>
        </w:rPr>
        <w:t>, et.al 2011</w:t>
      </w:r>
      <w:r w:rsidR="00DD1D92" w:rsidRPr="00C04E45">
        <w:rPr>
          <w:sz w:val="24"/>
          <w:szCs w:val="24"/>
          <w:lang w:val="en-AU"/>
        </w:rPr>
        <w:t xml:space="preserve">). </w:t>
      </w:r>
    </w:p>
    <w:p w:rsidR="00DD1D92" w:rsidRPr="00C04E45" w:rsidRDefault="004F3E6D" w:rsidP="00222AD0">
      <w:pPr>
        <w:pStyle w:val="Prrafodelista"/>
        <w:tabs>
          <w:tab w:val="left" w:pos="720"/>
          <w:tab w:val="left" w:pos="1440"/>
          <w:tab w:val="left" w:pos="2160"/>
          <w:tab w:val="left" w:pos="2448"/>
          <w:tab w:val="left" w:pos="25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spacing w:line="480" w:lineRule="auto"/>
        <w:ind w:left="0"/>
        <w:jc w:val="both"/>
        <w:rPr>
          <w:sz w:val="24"/>
          <w:szCs w:val="24"/>
          <w:lang w:val="en-AU"/>
        </w:rPr>
      </w:pPr>
      <w:proofErr w:type="spellStart"/>
      <w:r w:rsidRPr="00C04E45">
        <w:rPr>
          <w:sz w:val="24"/>
          <w:szCs w:val="24"/>
          <w:lang w:val="en-AU"/>
        </w:rPr>
        <w:t>Gier</w:t>
      </w:r>
      <w:proofErr w:type="spellEnd"/>
      <w:r w:rsidRPr="00C04E45">
        <w:rPr>
          <w:sz w:val="24"/>
          <w:szCs w:val="24"/>
          <w:lang w:val="en-AU"/>
        </w:rPr>
        <w:t xml:space="preserve"> and</w:t>
      </w:r>
      <w:r w:rsidR="00B808C3" w:rsidRPr="00C04E45">
        <w:rPr>
          <w:sz w:val="24"/>
          <w:szCs w:val="24"/>
          <w:lang w:val="en-AU"/>
        </w:rPr>
        <w:t xml:space="preserve"> Mercier, (2006) </w:t>
      </w:r>
      <w:r w:rsidRPr="00C04E45">
        <w:rPr>
          <w:sz w:val="24"/>
          <w:szCs w:val="24"/>
          <w:lang w:val="en-AU"/>
        </w:rPr>
        <w:t>even affirm that mining constitutes the most masculine of all the industries, where women have been seen as less benefited by the development of this activity</w:t>
      </w:r>
      <w:r w:rsidR="00DD1D92" w:rsidRPr="00C04E45">
        <w:rPr>
          <w:sz w:val="24"/>
          <w:szCs w:val="24"/>
          <w:lang w:val="en-AU"/>
        </w:rPr>
        <w:t>.</w:t>
      </w:r>
    </w:p>
    <w:p w:rsidR="00DD1D92" w:rsidRPr="00C04E45" w:rsidRDefault="00DD1D92" w:rsidP="00222AD0">
      <w:pPr>
        <w:spacing w:line="480" w:lineRule="auto"/>
        <w:jc w:val="both"/>
        <w:rPr>
          <w:sz w:val="24"/>
          <w:szCs w:val="24"/>
          <w:lang w:val="en-AU"/>
        </w:rPr>
      </w:pPr>
    </w:p>
    <w:p w:rsidR="00DD1D92" w:rsidRPr="00C04E45" w:rsidRDefault="00DD1D92" w:rsidP="00222AD0">
      <w:pPr>
        <w:numPr>
          <w:ilvl w:val="0"/>
          <w:numId w:val="13"/>
        </w:numPr>
        <w:spacing w:line="480" w:lineRule="auto"/>
        <w:jc w:val="both"/>
        <w:rPr>
          <w:b/>
          <w:sz w:val="24"/>
          <w:szCs w:val="24"/>
          <w:lang w:val="en-AU"/>
        </w:rPr>
      </w:pPr>
      <w:r w:rsidRPr="00C04E45">
        <w:rPr>
          <w:b/>
          <w:sz w:val="24"/>
          <w:szCs w:val="24"/>
          <w:lang w:val="en-AU"/>
        </w:rPr>
        <w:t>C</w:t>
      </w:r>
      <w:r w:rsidR="004F3E6D" w:rsidRPr="00C04E45">
        <w:rPr>
          <w:b/>
          <w:sz w:val="24"/>
          <w:szCs w:val="24"/>
          <w:lang w:val="en-AU"/>
        </w:rPr>
        <w:t>haracterization of the mining labour market in Chile</w:t>
      </w:r>
    </w:p>
    <w:p w:rsidR="00DD1D92" w:rsidRPr="00C04E45" w:rsidRDefault="00B9196F" w:rsidP="00222AD0">
      <w:pPr>
        <w:tabs>
          <w:tab w:val="left" w:pos="8505"/>
        </w:tabs>
        <w:adjustRightInd w:val="0"/>
        <w:spacing w:line="480" w:lineRule="auto"/>
        <w:ind w:right="-512"/>
        <w:jc w:val="both"/>
        <w:rPr>
          <w:sz w:val="24"/>
          <w:szCs w:val="24"/>
          <w:lang w:val="en-AU"/>
        </w:rPr>
      </w:pPr>
      <w:r w:rsidRPr="00C04E45">
        <w:rPr>
          <w:sz w:val="24"/>
          <w:szCs w:val="24"/>
          <w:lang w:val="en-AU"/>
        </w:rPr>
        <w:t>I</w:t>
      </w:r>
      <w:r w:rsidR="00DD1D92" w:rsidRPr="00C04E45">
        <w:rPr>
          <w:sz w:val="24"/>
          <w:szCs w:val="24"/>
          <w:lang w:val="en-AU"/>
        </w:rPr>
        <w:t xml:space="preserve">n Chile, </w:t>
      </w:r>
      <w:r w:rsidRPr="00C04E45">
        <w:rPr>
          <w:sz w:val="24"/>
          <w:szCs w:val="24"/>
          <w:lang w:val="en-AU"/>
        </w:rPr>
        <w:t xml:space="preserve">from 1990 to 2008, mining represented </w:t>
      </w:r>
      <w:r w:rsidR="00DD1D92" w:rsidRPr="00C04E45">
        <w:rPr>
          <w:sz w:val="24"/>
          <w:szCs w:val="24"/>
          <w:lang w:val="en-AU"/>
        </w:rPr>
        <w:t xml:space="preserve">8% </w:t>
      </w:r>
      <w:r w:rsidRPr="00C04E45">
        <w:rPr>
          <w:sz w:val="24"/>
          <w:szCs w:val="24"/>
          <w:lang w:val="en-AU"/>
        </w:rPr>
        <w:t>of GDP and 49% of the country’s exports.  80% of that percentage corresponded to copper exploitation</w:t>
      </w:r>
      <w:r w:rsidR="00DD1D92" w:rsidRPr="00C04E45">
        <w:rPr>
          <w:sz w:val="24"/>
          <w:szCs w:val="24"/>
          <w:lang w:val="en-AU"/>
        </w:rPr>
        <w:t xml:space="preserve">. </w:t>
      </w:r>
      <w:r w:rsidRPr="00C04E45">
        <w:rPr>
          <w:sz w:val="24"/>
          <w:szCs w:val="24"/>
          <w:lang w:val="en-AU"/>
        </w:rPr>
        <w:t>40% of all copper mines are concentrated in the Region</w:t>
      </w:r>
      <w:r w:rsidR="00E60D6B">
        <w:rPr>
          <w:sz w:val="24"/>
          <w:szCs w:val="24"/>
          <w:lang w:val="en-AU"/>
        </w:rPr>
        <w:t xml:space="preserve"> of Antofagasta, with 14 mining site</w:t>
      </w:r>
      <w:r w:rsidRPr="00C04E45">
        <w:rPr>
          <w:sz w:val="24"/>
          <w:szCs w:val="24"/>
          <w:lang w:val="en-AU"/>
        </w:rPr>
        <w:t>s in its territory, followed</w:t>
      </w:r>
      <w:r w:rsidR="00E60D6B">
        <w:rPr>
          <w:sz w:val="24"/>
          <w:szCs w:val="24"/>
          <w:lang w:val="en-AU"/>
        </w:rPr>
        <w:t xml:space="preserve"> by the Region of Atacama with nine</w:t>
      </w:r>
      <w:r w:rsidR="00DD1D92" w:rsidRPr="00C04E45">
        <w:rPr>
          <w:sz w:val="24"/>
          <w:szCs w:val="24"/>
          <w:lang w:val="en-AU"/>
        </w:rPr>
        <w:t xml:space="preserve">. </w:t>
      </w:r>
      <w:r w:rsidR="005F6F6B" w:rsidRPr="00C04E45">
        <w:rPr>
          <w:sz w:val="24"/>
          <w:szCs w:val="24"/>
          <w:lang w:val="en-AU"/>
        </w:rPr>
        <w:t xml:space="preserve"> Then come</w:t>
      </w:r>
      <w:r w:rsidRPr="00C04E45">
        <w:rPr>
          <w:sz w:val="24"/>
          <w:szCs w:val="24"/>
          <w:lang w:val="en-AU"/>
        </w:rPr>
        <w:t xml:space="preserve"> </w:t>
      </w:r>
      <w:r w:rsidR="00DD1D92" w:rsidRPr="00C04E45">
        <w:rPr>
          <w:sz w:val="24"/>
          <w:szCs w:val="24"/>
          <w:lang w:val="en-AU"/>
        </w:rPr>
        <w:t xml:space="preserve">Valparaíso </w:t>
      </w:r>
      <w:r w:rsidRPr="00C04E45">
        <w:rPr>
          <w:sz w:val="24"/>
          <w:szCs w:val="24"/>
          <w:lang w:val="en-AU"/>
        </w:rPr>
        <w:t>with</w:t>
      </w:r>
      <w:r w:rsidR="00E60D6B">
        <w:rPr>
          <w:sz w:val="24"/>
          <w:szCs w:val="24"/>
          <w:lang w:val="en-AU"/>
        </w:rPr>
        <w:t xml:space="preserve"> four</w:t>
      </w:r>
      <w:r w:rsidRPr="00C04E45">
        <w:rPr>
          <w:sz w:val="24"/>
          <w:szCs w:val="24"/>
          <w:lang w:val="en-AU"/>
        </w:rPr>
        <w:t>, Tarapacá</w:t>
      </w:r>
      <w:r w:rsidR="00E60D6B">
        <w:rPr>
          <w:sz w:val="24"/>
          <w:szCs w:val="24"/>
          <w:lang w:val="en-AU"/>
        </w:rPr>
        <w:t xml:space="preserve"> with three</w:t>
      </w:r>
      <w:r w:rsidRPr="00C04E45">
        <w:rPr>
          <w:sz w:val="24"/>
          <w:szCs w:val="24"/>
          <w:lang w:val="en-AU"/>
        </w:rPr>
        <w:t xml:space="preserve">, the regions </w:t>
      </w:r>
      <w:r w:rsidRPr="00C04E45">
        <w:rPr>
          <w:sz w:val="24"/>
          <w:szCs w:val="24"/>
          <w:lang w:val="en-AU"/>
        </w:rPr>
        <w:lastRenderedPageBreak/>
        <w:t>of Coquimbo and</w:t>
      </w:r>
      <w:r w:rsidR="00DD1D92" w:rsidRPr="00C04E45">
        <w:rPr>
          <w:sz w:val="24"/>
          <w:szCs w:val="24"/>
          <w:lang w:val="en-AU"/>
        </w:rPr>
        <w:t xml:space="preserve"> O’Higgins </w:t>
      </w:r>
      <w:r w:rsidRPr="00C04E45">
        <w:rPr>
          <w:sz w:val="24"/>
          <w:szCs w:val="24"/>
          <w:lang w:val="en-AU"/>
        </w:rPr>
        <w:t>with</w:t>
      </w:r>
      <w:r w:rsidR="00E60D6B">
        <w:rPr>
          <w:sz w:val="24"/>
          <w:szCs w:val="24"/>
          <w:lang w:val="en-AU"/>
        </w:rPr>
        <w:t xml:space="preserve"> two</w:t>
      </w:r>
      <w:r w:rsidRPr="00C04E45">
        <w:rPr>
          <w:sz w:val="24"/>
          <w:szCs w:val="24"/>
          <w:lang w:val="en-AU"/>
        </w:rPr>
        <w:t>, and the Metropolitan Reg</w:t>
      </w:r>
      <w:r w:rsidR="00E60D6B">
        <w:rPr>
          <w:sz w:val="24"/>
          <w:szCs w:val="24"/>
          <w:lang w:val="en-AU"/>
        </w:rPr>
        <w:t>ion with one</w:t>
      </w:r>
      <w:r w:rsidR="006013B4" w:rsidRPr="00C04E45">
        <w:rPr>
          <w:sz w:val="24"/>
          <w:szCs w:val="24"/>
          <w:lang w:val="en-AU"/>
        </w:rPr>
        <w:t xml:space="preserve">. </w:t>
      </w:r>
      <w:r w:rsidRPr="00C04E45">
        <w:rPr>
          <w:sz w:val="24"/>
          <w:szCs w:val="24"/>
          <w:lang w:val="en-AU"/>
        </w:rPr>
        <w:t xml:space="preserve">Regarding manpower, this sector provides direct jobs to 93.390 people </w:t>
      </w:r>
      <w:r w:rsidR="00DD1D92" w:rsidRPr="00C04E45">
        <w:rPr>
          <w:sz w:val="24"/>
          <w:szCs w:val="24"/>
          <w:lang w:val="en-AU"/>
        </w:rPr>
        <w:t>(</w:t>
      </w:r>
      <w:r w:rsidRPr="00C04E45">
        <w:rPr>
          <w:sz w:val="24"/>
          <w:szCs w:val="24"/>
          <w:lang w:val="en-AU"/>
        </w:rPr>
        <w:t xml:space="preserve">for the period from December 2008 to February 2009), which represents only 1.4% of the country’s total work force, but in regions with a high level of mining </w:t>
      </w:r>
      <w:r w:rsidR="005F6F6B" w:rsidRPr="00C04E45">
        <w:rPr>
          <w:sz w:val="24"/>
          <w:szCs w:val="24"/>
          <w:lang w:val="en-AU"/>
        </w:rPr>
        <w:t>activity</w:t>
      </w:r>
      <w:r w:rsidRPr="00C04E45">
        <w:rPr>
          <w:sz w:val="24"/>
          <w:szCs w:val="24"/>
          <w:lang w:val="en-AU"/>
        </w:rPr>
        <w:t xml:space="preserve">, such as Antofagasta or Atacama, this figure rises to close to 10%. Furthermore, the figures for indirect jobs </w:t>
      </w:r>
      <w:r w:rsidR="005F6F6B" w:rsidRPr="00C04E45">
        <w:rPr>
          <w:sz w:val="24"/>
          <w:szCs w:val="24"/>
          <w:lang w:val="en-AU"/>
        </w:rPr>
        <w:t>multiply</w:t>
      </w:r>
      <w:r w:rsidRPr="00C04E45">
        <w:rPr>
          <w:sz w:val="24"/>
          <w:szCs w:val="24"/>
          <w:lang w:val="en-AU"/>
        </w:rPr>
        <w:t xml:space="preserve"> this several times over, above all in some cities in northern Chile such as Iquique, </w:t>
      </w:r>
      <w:proofErr w:type="spellStart"/>
      <w:r w:rsidRPr="00C04E45">
        <w:rPr>
          <w:sz w:val="24"/>
          <w:szCs w:val="24"/>
          <w:lang w:val="en-AU"/>
        </w:rPr>
        <w:t>Calama</w:t>
      </w:r>
      <w:proofErr w:type="spellEnd"/>
      <w:r w:rsidRPr="00C04E45">
        <w:rPr>
          <w:sz w:val="24"/>
          <w:szCs w:val="24"/>
          <w:lang w:val="en-AU"/>
        </w:rPr>
        <w:t>, Antofagasta and</w:t>
      </w:r>
      <w:r w:rsidR="00DD1D92" w:rsidRPr="00C04E45">
        <w:rPr>
          <w:sz w:val="24"/>
          <w:szCs w:val="24"/>
          <w:lang w:val="en-AU"/>
        </w:rPr>
        <w:t xml:space="preserve"> </w:t>
      </w:r>
      <w:proofErr w:type="spellStart"/>
      <w:r w:rsidR="00DD1D92" w:rsidRPr="00C04E45">
        <w:rPr>
          <w:sz w:val="24"/>
          <w:szCs w:val="24"/>
          <w:lang w:val="en-AU"/>
        </w:rPr>
        <w:t>Copiapó</w:t>
      </w:r>
      <w:proofErr w:type="spellEnd"/>
      <w:r w:rsidR="00DD1D92" w:rsidRPr="00C04E45">
        <w:rPr>
          <w:sz w:val="24"/>
          <w:szCs w:val="24"/>
          <w:lang w:val="en-AU"/>
        </w:rPr>
        <w:t xml:space="preserve">, </w:t>
      </w:r>
      <w:r w:rsidRPr="00C04E45">
        <w:rPr>
          <w:sz w:val="24"/>
          <w:szCs w:val="24"/>
          <w:lang w:val="en-AU"/>
        </w:rPr>
        <w:t>which owe a large part of their income to mining</w:t>
      </w:r>
      <w:r w:rsidR="00DD1D92" w:rsidRPr="00C04E45">
        <w:rPr>
          <w:sz w:val="24"/>
          <w:szCs w:val="24"/>
          <w:lang w:val="en-AU"/>
        </w:rPr>
        <w:t xml:space="preserve"> (Compendi</w:t>
      </w:r>
      <w:r w:rsidRPr="00C04E45">
        <w:rPr>
          <w:sz w:val="24"/>
          <w:szCs w:val="24"/>
          <w:lang w:val="en-AU"/>
        </w:rPr>
        <w:t>um of Chilean Mining</w:t>
      </w:r>
      <w:r w:rsidR="00DD1D92" w:rsidRPr="00C04E45">
        <w:rPr>
          <w:sz w:val="24"/>
          <w:szCs w:val="24"/>
          <w:lang w:val="en-AU"/>
        </w:rPr>
        <w:t>, 2009).</w:t>
      </w:r>
    </w:p>
    <w:p w:rsidR="00DD1D92" w:rsidRPr="00C04E45" w:rsidRDefault="00060BB3" w:rsidP="00222AD0">
      <w:pPr>
        <w:tabs>
          <w:tab w:val="left" w:pos="142"/>
        </w:tabs>
        <w:adjustRightInd w:val="0"/>
        <w:spacing w:line="480" w:lineRule="auto"/>
        <w:ind w:right="-512"/>
        <w:jc w:val="both"/>
        <w:rPr>
          <w:sz w:val="24"/>
          <w:szCs w:val="24"/>
          <w:lang w:val="en-AU"/>
        </w:rPr>
      </w:pPr>
      <w:r w:rsidRPr="00C04E45">
        <w:rPr>
          <w:sz w:val="24"/>
          <w:szCs w:val="24"/>
          <w:lang w:val="en-AU"/>
        </w:rPr>
        <w:t>Mining is capital intensive and the elevated mechanization and high productivity require an ever larger number of people, who in turn are better compensated</w:t>
      </w:r>
      <w:r w:rsidR="00DD1D92" w:rsidRPr="00C04E45">
        <w:rPr>
          <w:sz w:val="24"/>
          <w:szCs w:val="24"/>
          <w:lang w:val="en-AU"/>
        </w:rPr>
        <w:t xml:space="preserve">. </w:t>
      </w:r>
      <w:r w:rsidRPr="00C04E45">
        <w:rPr>
          <w:sz w:val="24"/>
          <w:szCs w:val="24"/>
          <w:lang w:val="en-AU"/>
        </w:rPr>
        <w:t>It is the principal line of business for the country’s exports, which contribute a greater quantity of foreign currency. Mining is also important for fiscal resources. I</w:t>
      </w:r>
      <w:r w:rsidR="00DD1D92" w:rsidRPr="00C04E45">
        <w:rPr>
          <w:sz w:val="24"/>
          <w:szCs w:val="24"/>
          <w:lang w:val="en-AU"/>
        </w:rPr>
        <w:t xml:space="preserve">n 2008, </w:t>
      </w:r>
      <w:r w:rsidRPr="00C04E45">
        <w:rPr>
          <w:sz w:val="24"/>
          <w:szCs w:val="24"/>
          <w:lang w:val="en-AU"/>
        </w:rPr>
        <w:t>the profits generated by CODELCO contributed nearly US$4,968 million to fiscal revenues</w:t>
      </w:r>
      <w:r w:rsidR="00DD1D92" w:rsidRPr="00C04E45">
        <w:rPr>
          <w:sz w:val="24"/>
          <w:szCs w:val="24"/>
          <w:lang w:val="en-AU"/>
        </w:rPr>
        <w:t xml:space="preserve"> </w:t>
      </w:r>
      <w:r w:rsidR="00B22A0E" w:rsidRPr="00C04E45">
        <w:rPr>
          <w:sz w:val="24"/>
          <w:szCs w:val="24"/>
          <w:lang w:val="en-AU"/>
        </w:rPr>
        <w:t>(Compendium of Chilean Mining, 2009)</w:t>
      </w:r>
    </w:p>
    <w:p w:rsidR="00DD1D92" w:rsidRPr="00C04E45" w:rsidRDefault="00B741BA" w:rsidP="00222AD0">
      <w:pPr>
        <w:tabs>
          <w:tab w:val="left" w:pos="142"/>
        </w:tabs>
        <w:spacing w:line="480" w:lineRule="auto"/>
        <w:ind w:right="-512"/>
        <w:jc w:val="both"/>
        <w:rPr>
          <w:sz w:val="24"/>
          <w:szCs w:val="24"/>
          <w:lang w:val="en-AU"/>
        </w:rPr>
      </w:pPr>
      <w:r w:rsidRPr="00C04E45">
        <w:rPr>
          <w:sz w:val="24"/>
          <w:szCs w:val="24"/>
          <w:lang w:val="en-AU"/>
        </w:rPr>
        <w:t>In 2001, 1,523 women worked in different areas of mining companies.  During 2009 there were 2,149, w</w:t>
      </w:r>
      <w:r w:rsidR="00A319FA" w:rsidRPr="00C04E45">
        <w:rPr>
          <w:sz w:val="24"/>
          <w:szCs w:val="24"/>
          <w:lang w:val="en-AU"/>
        </w:rPr>
        <w:t>hich means</w:t>
      </w:r>
      <w:r w:rsidRPr="00C04E45">
        <w:rPr>
          <w:sz w:val="24"/>
          <w:szCs w:val="24"/>
          <w:lang w:val="en-AU"/>
        </w:rPr>
        <w:t xml:space="preserve"> a 41% increase in a </w:t>
      </w:r>
      <w:r w:rsidR="00A319FA" w:rsidRPr="00C04E45">
        <w:rPr>
          <w:sz w:val="24"/>
          <w:szCs w:val="24"/>
          <w:lang w:val="en-AU"/>
        </w:rPr>
        <w:t>course of 8 years</w:t>
      </w:r>
      <w:r w:rsidR="00DD1D92" w:rsidRPr="00C04E45">
        <w:rPr>
          <w:sz w:val="24"/>
          <w:szCs w:val="24"/>
          <w:lang w:val="en-AU"/>
        </w:rPr>
        <w:t xml:space="preserve"> (</w:t>
      </w:r>
      <w:r w:rsidR="00A319FA" w:rsidRPr="00C04E45">
        <w:rPr>
          <w:sz w:val="24"/>
          <w:szCs w:val="24"/>
          <w:lang w:val="en-AU"/>
        </w:rPr>
        <w:t>Mining Council</w:t>
      </w:r>
      <w:r w:rsidR="00E60D6B">
        <w:rPr>
          <w:sz w:val="24"/>
          <w:szCs w:val="24"/>
          <w:lang w:val="en-AU"/>
        </w:rPr>
        <w:t>,</w:t>
      </w:r>
      <w:r w:rsidR="00A319FA" w:rsidRPr="00C04E45">
        <w:rPr>
          <w:sz w:val="24"/>
          <w:szCs w:val="24"/>
          <w:lang w:val="en-AU"/>
        </w:rPr>
        <w:t xml:space="preserve"> 2009).  Also, the implementation of new technologies, as well as anti-discrimination policies promotes hiring in this sector, now not only in administrative positions but also in technica</w:t>
      </w:r>
      <w:r w:rsidR="005F6F6B" w:rsidRPr="00C04E45">
        <w:rPr>
          <w:sz w:val="24"/>
          <w:szCs w:val="24"/>
          <w:lang w:val="en-AU"/>
        </w:rPr>
        <w:t>l and operating positions. Between</w:t>
      </w:r>
      <w:r w:rsidR="00A319FA" w:rsidRPr="00C04E45">
        <w:rPr>
          <w:sz w:val="24"/>
          <w:szCs w:val="24"/>
          <w:lang w:val="en-AU"/>
        </w:rPr>
        <w:t xml:space="preserve"> 2004 </w:t>
      </w:r>
      <w:r w:rsidR="005F6F6B" w:rsidRPr="00C04E45">
        <w:rPr>
          <w:sz w:val="24"/>
          <w:szCs w:val="24"/>
          <w:lang w:val="en-AU"/>
        </w:rPr>
        <w:t xml:space="preserve">and 2008, </w:t>
      </w:r>
      <w:r w:rsidR="00A319FA" w:rsidRPr="00C04E45">
        <w:rPr>
          <w:sz w:val="24"/>
          <w:szCs w:val="24"/>
          <w:lang w:val="en-AU"/>
        </w:rPr>
        <w:t>there has been a 101% increase in the presence of women in the mining activity, going from 4,658 workers to 9,409 in this period</w:t>
      </w:r>
      <w:r w:rsidR="00DD1D92" w:rsidRPr="00C04E45">
        <w:rPr>
          <w:sz w:val="24"/>
          <w:szCs w:val="24"/>
          <w:lang w:val="en-AU"/>
        </w:rPr>
        <w:t xml:space="preserve"> (</w:t>
      </w:r>
      <w:r w:rsidR="00A319FA" w:rsidRPr="00C04E45">
        <w:rPr>
          <w:sz w:val="24"/>
          <w:szCs w:val="24"/>
          <w:lang w:val="en-AU"/>
        </w:rPr>
        <w:t>Mining Council</w:t>
      </w:r>
      <w:r w:rsidR="00E60D6B">
        <w:rPr>
          <w:sz w:val="24"/>
          <w:szCs w:val="24"/>
          <w:lang w:val="en-AU"/>
        </w:rPr>
        <w:t>,</w:t>
      </w:r>
      <w:r w:rsidR="00DD1D92" w:rsidRPr="00C04E45">
        <w:rPr>
          <w:sz w:val="24"/>
          <w:szCs w:val="24"/>
          <w:lang w:val="en-AU"/>
        </w:rPr>
        <w:t xml:space="preserve"> 2008). </w:t>
      </w:r>
    </w:p>
    <w:p w:rsidR="00215684" w:rsidRPr="00C04E45" w:rsidRDefault="00A319FA" w:rsidP="00222AD0">
      <w:pPr>
        <w:tabs>
          <w:tab w:val="left" w:pos="142"/>
        </w:tabs>
        <w:spacing w:line="480" w:lineRule="auto"/>
        <w:ind w:right="-512"/>
        <w:jc w:val="both"/>
        <w:rPr>
          <w:sz w:val="24"/>
          <w:szCs w:val="24"/>
          <w:lang w:val="en-AU"/>
        </w:rPr>
      </w:pPr>
      <w:r w:rsidRPr="00C04E45">
        <w:rPr>
          <w:sz w:val="24"/>
          <w:szCs w:val="24"/>
          <w:lang w:val="en-AU"/>
        </w:rPr>
        <w:t>Another important characteristic of the sector is the shift system covering 24 hours a day, since production does not stop</w:t>
      </w:r>
      <w:r w:rsidR="00263B48" w:rsidRPr="00C04E45">
        <w:rPr>
          <w:sz w:val="24"/>
          <w:szCs w:val="24"/>
          <w:lang w:val="en-AU"/>
        </w:rPr>
        <w:t xml:space="preserve">. </w:t>
      </w:r>
      <w:r w:rsidRPr="00C04E45">
        <w:rPr>
          <w:sz w:val="24"/>
          <w:szCs w:val="24"/>
          <w:lang w:val="en-AU"/>
        </w:rPr>
        <w:t xml:space="preserve">The work schedule is distributed in </w:t>
      </w:r>
      <w:r w:rsidR="00215684" w:rsidRPr="00C04E45">
        <w:rPr>
          <w:color w:val="000000"/>
          <w:sz w:val="24"/>
          <w:szCs w:val="24"/>
          <w:lang w:val="en-AU"/>
        </w:rPr>
        <w:t>4x3, 4x4, 5x2, 7x7 o</w:t>
      </w:r>
      <w:r w:rsidRPr="00C04E45">
        <w:rPr>
          <w:color w:val="000000"/>
          <w:sz w:val="24"/>
          <w:szCs w:val="24"/>
          <w:lang w:val="en-AU"/>
        </w:rPr>
        <w:t>r</w:t>
      </w:r>
      <w:r w:rsidR="00215684" w:rsidRPr="00C04E45">
        <w:rPr>
          <w:color w:val="000000"/>
          <w:sz w:val="24"/>
          <w:szCs w:val="24"/>
          <w:lang w:val="en-AU"/>
        </w:rPr>
        <w:t xml:space="preserve"> 9x5</w:t>
      </w:r>
      <w:r w:rsidRPr="00C04E45">
        <w:rPr>
          <w:color w:val="000000"/>
          <w:sz w:val="24"/>
          <w:szCs w:val="24"/>
          <w:lang w:val="en-AU"/>
        </w:rPr>
        <w:t xml:space="preserve"> shifts</w:t>
      </w:r>
      <w:r w:rsidR="00263B48" w:rsidRPr="00C04E45">
        <w:rPr>
          <w:color w:val="000000"/>
          <w:sz w:val="24"/>
          <w:szCs w:val="24"/>
          <w:lang w:val="en-AU"/>
        </w:rPr>
        <w:t xml:space="preserve">, </w:t>
      </w:r>
      <w:r w:rsidRPr="00C04E45">
        <w:rPr>
          <w:color w:val="000000"/>
          <w:sz w:val="24"/>
          <w:szCs w:val="24"/>
          <w:lang w:val="en-AU"/>
        </w:rPr>
        <w:t>which means that the work</w:t>
      </w:r>
      <w:r w:rsidR="005F6F6B" w:rsidRPr="00C04E45">
        <w:rPr>
          <w:color w:val="000000"/>
          <w:sz w:val="24"/>
          <w:szCs w:val="24"/>
          <w:lang w:val="en-AU"/>
        </w:rPr>
        <w:t>er</w:t>
      </w:r>
      <w:r w:rsidRPr="00C04E45">
        <w:rPr>
          <w:color w:val="000000"/>
          <w:sz w:val="24"/>
          <w:szCs w:val="24"/>
          <w:lang w:val="en-AU"/>
        </w:rPr>
        <w:t xml:space="preserve"> is on</w:t>
      </w:r>
      <w:r w:rsidR="00E60D6B">
        <w:rPr>
          <w:color w:val="000000"/>
          <w:sz w:val="24"/>
          <w:szCs w:val="24"/>
          <w:lang w:val="en-AU"/>
        </w:rPr>
        <w:t xml:space="preserve"> mining</w:t>
      </w:r>
      <w:r w:rsidRPr="00C04E45">
        <w:rPr>
          <w:color w:val="000000"/>
          <w:sz w:val="24"/>
          <w:szCs w:val="24"/>
          <w:lang w:val="en-AU"/>
        </w:rPr>
        <w:t xml:space="preserve"> sit</w:t>
      </w:r>
      <w:r w:rsidR="00E60D6B">
        <w:rPr>
          <w:color w:val="000000"/>
          <w:sz w:val="24"/>
          <w:szCs w:val="24"/>
          <w:lang w:val="en-AU"/>
        </w:rPr>
        <w:t>e for 4 days and has 3 days off</w:t>
      </w:r>
      <w:r w:rsidRPr="00C04E45">
        <w:rPr>
          <w:color w:val="000000"/>
          <w:sz w:val="24"/>
          <w:szCs w:val="24"/>
          <w:lang w:val="en-AU"/>
        </w:rPr>
        <w:t>, or 4 days on site and 4 days off, and so on successively</w:t>
      </w:r>
      <w:r w:rsidR="00215684" w:rsidRPr="00C04E45">
        <w:rPr>
          <w:sz w:val="24"/>
          <w:szCs w:val="24"/>
          <w:lang w:val="en-AU"/>
        </w:rPr>
        <w:t xml:space="preserve">. </w:t>
      </w:r>
      <w:r w:rsidRPr="00C04E45">
        <w:rPr>
          <w:sz w:val="24"/>
          <w:szCs w:val="24"/>
          <w:lang w:val="en-AU"/>
        </w:rPr>
        <w:t>The shifts are defined according to the nature of the position and accordin</w:t>
      </w:r>
      <w:r w:rsidR="00E60D6B">
        <w:rPr>
          <w:sz w:val="24"/>
          <w:szCs w:val="24"/>
          <w:lang w:val="en-AU"/>
        </w:rPr>
        <w:t>g to the distance of the mining site</w:t>
      </w:r>
      <w:r w:rsidRPr="00C04E45">
        <w:rPr>
          <w:sz w:val="24"/>
          <w:szCs w:val="24"/>
          <w:lang w:val="en-AU"/>
        </w:rPr>
        <w:t xml:space="preserve"> from the city.</w:t>
      </w:r>
    </w:p>
    <w:p w:rsidR="00DD1D92" w:rsidRPr="00C04E45" w:rsidRDefault="00A319FA" w:rsidP="00222AD0">
      <w:pPr>
        <w:adjustRightInd w:val="0"/>
        <w:spacing w:line="480" w:lineRule="auto"/>
        <w:ind w:right="-512"/>
        <w:jc w:val="both"/>
        <w:rPr>
          <w:sz w:val="24"/>
          <w:szCs w:val="24"/>
          <w:lang w:val="en-AU"/>
        </w:rPr>
      </w:pPr>
      <w:r w:rsidRPr="00C04E45">
        <w:rPr>
          <w:rFonts w:eastAsia="Calibri"/>
          <w:sz w:val="24"/>
          <w:szCs w:val="24"/>
          <w:lang w:val="en-AU" w:eastAsia="en-US"/>
        </w:rPr>
        <w:t>But, the perception that women have regarding the area in which they operate, both in Chile and in other countries, continues to be unfavourable</w:t>
      </w:r>
      <w:r w:rsidR="00DD1D92" w:rsidRPr="00C04E45">
        <w:rPr>
          <w:rFonts w:eastAsia="Calibri"/>
          <w:sz w:val="24"/>
          <w:szCs w:val="24"/>
          <w:lang w:val="en-AU" w:eastAsia="en-US"/>
        </w:rPr>
        <w:t xml:space="preserve">. </w:t>
      </w:r>
      <w:r w:rsidRPr="00C04E45">
        <w:rPr>
          <w:rFonts w:eastAsia="Calibri"/>
          <w:sz w:val="24"/>
          <w:szCs w:val="24"/>
          <w:lang w:val="en-AU" w:eastAsia="en-US"/>
        </w:rPr>
        <w:t xml:space="preserve"> For them, mining is a hostile sector where there is a </w:t>
      </w:r>
      <w:r w:rsidRPr="00C04E45">
        <w:rPr>
          <w:rFonts w:eastAsia="Calibri"/>
          <w:sz w:val="24"/>
          <w:szCs w:val="24"/>
          <w:lang w:val="en-AU" w:eastAsia="en-US"/>
        </w:rPr>
        <w:lastRenderedPageBreak/>
        <w:t xml:space="preserve">stereotyped image of women, which influences the </w:t>
      </w:r>
      <w:r w:rsidR="005F6F6B" w:rsidRPr="00C04E45">
        <w:rPr>
          <w:rFonts w:eastAsia="Calibri"/>
          <w:sz w:val="24"/>
          <w:szCs w:val="24"/>
          <w:lang w:val="en-AU" w:eastAsia="en-US"/>
        </w:rPr>
        <w:t>female</w:t>
      </w:r>
      <w:r w:rsidRPr="00C04E45">
        <w:rPr>
          <w:rFonts w:eastAsia="Calibri"/>
          <w:sz w:val="24"/>
          <w:szCs w:val="24"/>
          <w:lang w:val="en-AU" w:eastAsia="en-US"/>
        </w:rPr>
        <w:t xml:space="preserve"> workers’ adaptation process</w:t>
      </w:r>
      <w:r w:rsidR="00DD1D92" w:rsidRPr="00C04E45">
        <w:rPr>
          <w:rFonts w:eastAsia="Calibri"/>
          <w:sz w:val="24"/>
          <w:szCs w:val="24"/>
          <w:lang w:val="en-AU" w:eastAsia="en-US"/>
        </w:rPr>
        <w:t xml:space="preserve"> (</w:t>
      </w:r>
      <w:r w:rsidRPr="00C04E45">
        <w:rPr>
          <w:sz w:val="24"/>
          <w:szCs w:val="24"/>
          <w:lang w:val="en-AU"/>
        </w:rPr>
        <w:t xml:space="preserve">ILO </w:t>
      </w:r>
      <w:r w:rsidR="00DD1D92" w:rsidRPr="00C04E45">
        <w:rPr>
          <w:sz w:val="24"/>
          <w:szCs w:val="24"/>
          <w:lang w:val="en-AU"/>
        </w:rPr>
        <w:t xml:space="preserve">2011; </w:t>
      </w:r>
      <w:proofErr w:type="spellStart"/>
      <w:r w:rsidR="00DD1D92" w:rsidRPr="00C04E45">
        <w:rPr>
          <w:bCs/>
          <w:iCs/>
          <w:color w:val="000000"/>
          <w:sz w:val="24"/>
          <w:szCs w:val="24"/>
          <w:lang w:val="en-AU"/>
        </w:rPr>
        <w:t>Mihychuk</w:t>
      </w:r>
      <w:proofErr w:type="spellEnd"/>
      <w:r w:rsidR="00DD1D92" w:rsidRPr="00C04E45">
        <w:rPr>
          <w:bCs/>
          <w:iCs/>
          <w:color w:val="000000"/>
          <w:sz w:val="24"/>
          <w:szCs w:val="24"/>
          <w:lang w:val="en-AU"/>
        </w:rPr>
        <w:t xml:space="preserve"> 2010)</w:t>
      </w:r>
      <w:r w:rsidR="00DD1D92" w:rsidRPr="00C04E45">
        <w:rPr>
          <w:sz w:val="24"/>
          <w:szCs w:val="24"/>
          <w:lang w:val="en-AU"/>
        </w:rPr>
        <w:t>.</w:t>
      </w:r>
    </w:p>
    <w:p w:rsidR="00DD1D92" w:rsidRPr="00C04E45" w:rsidRDefault="00DD1D92" w:rsidP="00222AD0">
      <w:pPr>
        <w:spacing w:line="480" w:lineRule="auto"/>
        <w:rPr>
          <w:b/>
          <w:sz w:val="24"/>
          <w:szCs w:val="24"/>
          <w:lang w:val="en-AU"/>
        </w:rPr>
      </w:pPr>
    </w:p>
    <w:p w:rsidR="00DD1D92" w:rsidRPr="00C04E45" w:rsidRDefault="00DD1D92" w:rsidP="00222AD0">
      <w:pPr>
        <w:spacing w:line="480" w:lineRule="auto"/>
        <w:rPr>
          <w:b/>
          <w:sz w:val="24"/>
          <w:szCs w:val="24"/>
          <w:lang w:val="en-AU"/>
        </w:rPr>
      </w:pPr>
      <w:r w:rsidRPr="00C04E45">
        <w:rPr>
          <w:b/>
          <w:sz w:val="24"/>
          <w:szCs w:val="24"/>
          <w:lang w:val="en-AU"/>
        </w:rPr>
        <w:t>MET</w:t>
      </w:r>
      <w:r w:rsidR="00A319FA" w:rsidRPr="00C04E45">
        <w:rPr>
          <w:b/>
          <w:sz w:val="24"/>
          <w:szCs w:val="24"/>
          <w:lang w:val="en-AU"/>
        </w:rPr>
        <w:t>HODOLOGY</w:t>
      </w:r>
    </w:p>
    <w:p w:rsidR="00DD1D92" w:rsidRPr="00C04E45" w:rsidRDefault="00A319FA" w:rsidP="00222AD0">
      <w:pPr>
        <w:spacing w:line="480" w:lineRule="auto"/>
        <w:jc w:val="both"/>
        <w:rPr>
          <w:sz w:val="24"/>
          <w:szCs w:val="24"/>
          <w:lang w:val="en-AU"/>
        </w:rPr>
      </w:pPr>
      <w:r w:rsidRPr="00C04E45">
        <w:rPr>
          <w:sz w:val="24"/>
          <w:szCs w:val="24"/>
          <w:lang w:val="en-AU"/>
        </w:rPr>
        <w:t>In order to identify the barriers to including women from the workers’ perspective, a qualitative focus has been used, in which the instrument for collecting information has been an in-depth interview with a thematic focus</w:t>
      </w:r>
      <w:r w:rsidR="00113623" w:rsidRPr="00C04E45">
        <w:rPr>
          <w:sz w:val="24"/>
          <w:szCs w:val="24"/>
          <w:lang w:val="en-AU"/>
        </w:rPr>
        <w:t xml:space="preserve"> (barr</w:t>
      </w:r>
      <w:r w:rsidRPr="00C04E45">
        <w:rPr>
          <w:sz w:val="24"/>
          <w:szCs w:val="24"/>
          <w:lang w:val="en-AU"/>
        </w:rPr>
        <w:t>iers to the inclusion of women in mining sites). The interview was applied to mining workers who meet certain requirements</w:t>
      </w:r>
      <w:r w:rsidR="00113623" w:rsidRPr="00C04E45">
        <w:rPr>
          <w:sz w:val="24"/>
          <w:szCs w:val="24"/>
          <w:lang w:val="en-AU"/>
        </w:rPr>
        <w:t xml:space="preserve">: </w:t>
      </w:r>
      <w:r w:rsidRPr="00C04E45">
        <w:rPr>
          <w:sz w:val="24"/>
          <w:szCs w:val="24"/>
          <w:lang w:val="en-AU"/>
        </w:rPr>
        <w:t>work in an operating part of the mine sites</w:t>
      </w:r>
      <w:r w:rsidR="00DD1D92" w:rsidRPr="00C04E45">
        <w:rPr>
          <w:sz w:val="24"/>
          <w:szCs w:val="24"/>
          <w:lang w:val="en-AU"/>
        </w:rPr>
        <w:t xml:space="preserve">, </w:t>
      </w:r>
      <w:r w:rsidRPr="00C04E45">
        <w:rPr>
          <w:sz w:val="24"/>
          <w:szCs w:val="24"/>
          <w:lang w:val="en-AU"/>
        </w:rPr>
        <w:t>work on shifts and hav</w:t>
      </w:r>
      <w:r w:rsidR="005F6F6B" w:rsidRPr="00C04E45">
        <w:rPr>
          <w:sz w:val="24"/>
          <w:szCs w:val="24"/>
          <w:lang w:val="en-AU"/>
        </w:rPr>
        <w:t>ing</w:t>
      </w:r>
      <w:r w:rsidRPr="00C04E45">
        <w:rPr>
          <w:sz w:val="24"/>
          <w:szCs w:val="24"/>
          <w:lang w:val="en-AU"/>
        </w:rPr>
        <w:t xml:space="preserve"> at least one year of work experience on a mining site in the Region of Antofagasta</w:t>
      </w:r>
      <w:r w:rsidR="00DD1D92" w:rsidRPr="00C04E45">
        <w:rPr>
          <w:sz w:val="24"/>
          <w:szCs w:val="24"/>
          <w:lang w:val="en-AU"/>
        </w:rPr>
        <w:t xml:space="preserve">.  </w:t>
      </w:r>
      <w:r w:rsidRPr="00C04E45">
        <w:rPr>
          <w:sz w:val="24"/>
          <w:szCs w:val="24"/>
          <w:lang w:val="en-AU"/>
        </w:rPr>
        <w:t xml:space="preserve">So the sample was designed and information from 70 people who meet these </w:t>
      </w:r>
      <w:r w:rsidR="005F6F6B" w:rsidRPr="00C04E45">
        <w:rPr>
          <w:sz w:val="24"/>
          <w:szCs w:val="24"/>
          <w:lang w:val="en-AU"/>
        </w:rPr>
        <w:t>characteristics</w:t>
      </w:r>
      <w:r w:rsidRPr="00C04E45">
        <w:rPr>
          <w:sz w:val="24"/>
          <w:szCs w:val="24"/>
          <w:lang w:val="en-AU"/>
        </w:rPr>
        <w:t xml:space="preserve"> was collected</w:t>
      </w:r>
      <w:r w:rsidR="00113623" w:rsidRPr="00C04E45">
        <w:rPr>
          <w:sz w:val="24"/>
          <w:szCs w:val="24"/>
          <w:lang w:val="en-AU"/>
        </w:rPr>
        <w:t xml:space="preserve">. </w:t>
      </w:r>
      <w:r w:rsidRPr="00C04E45">
        <w:rPr>
          <w:sz w:val="24"/>
          <w:szCs w:val="24"/>
          <w:lang w:val="en-AU"/>
        </w:rPr>
        <w:t xml:space="preserve"> The interviews were held between the months of September 2011 and May 2012. They were applied sequentially, such that once the first interview was held, it was transcribed and a preliminary analysis was made; then the second interview included the observations, and so on, successively. For each interview, authorization was requested from the interviewee through an informed consent, ensuring acceptance, confidentiality, and safeguarding their identity</w:t>
      </w:r>
      <w:r w:rsidR="00DD1D92" w:rsidRPr="00C04E45">
        <w:rPr>
          <w:sz w:val="24"/>
          <w:szCs w:val="24"/>
          <w:lang w:val="en-AU"/>
        </w:rPr>
        <w:t>.</w:t>
      </w:r>
    </w:p>
    <w:p w:rsidR="00DD1D92" w:rsidRPr="00C04E45" w:rsidRDefault="00A319FA" w:rsidP="00222AD0">
      <w:pPr>
        <w:spacing w:line="480" w:lineRule="auto"/>
        <w:jc w:val="both"/>
        <w:rPr>
          <w:sz w:val="24"/>
          <w:szCs w:val="24"/>
          <w:lang w:val="en-AU"/>
        </w:rPr>
      </w:pPr>
      <w:r w:rsidRPr="00C04E45">
        <w:rPr>
          <w:sz w:val="24"/>
          <w:szCs w:val="24"/>
          <w:lang w:val="en-AU"/>
        </w:rPr>
        <w:t>The information collected was analysed through the technique of analysis of the discourse according to thematic categories (Strauss and</w:t>
      </w:r>
      <w:r w:rsidR="00DD1D92" w:rsidRPr="00C04E45">
        <w:rPr>
          <w:sz w:val="24"/>
          <w:szCs w:val="24"/>
          <w:lang w:val="en-AU"/>
        </w:rPr>
        <w:t xml:space="preserve"> Corbin, 2002). </w:t>
      </w:r>
      <w:r w:rsidRPr="00C04E45">
        <w:rPr>
          <w:sz w:val="24"/>
          <w:szCs w:val="24"/>
          <w:lang w:val="en-AU"/>
        </w:rPr>
        <w:t xml:space="preserve"> This involves the recognition of the concepts, their properties and dimensions, following t</w:t>
      </w:r>
      <w:r w:rsidR="00E60D6B">
        <w:rPr>
          <w:sz w:val="24"/>
          <w:szCs w:val="24"/>
          <w:lang w:val="en-AU"/>
        </w:rPr>
        <w:t>he categorization model of the gr</w:t>
      </w:r>
      <w:r w:rsidRPr="00C04E45">
        <w:rPr>
          <w:sz w:val="24"/>
          <w:szCs w:val="24"/>
          <w:lang w:val="en-AU"/>
        </w:rPr>
        <w:t>ounded theory</w:t>
      </w:r>
      <w:r w:rsidR="00DD1D92" w:rsidRPr="00C04E45">
        <w:rPr>
          <w:sz w:val="24"/>
          <w:szCs w:val="24"/>
          <w:lang w:val="en-AU"/>
        </w:rPr>
        <w:t xml:space="preserve">.  </w:t>
      </w:r>
      <w:r w:rsidRPr="00C04E45">
        <w:rPr>
          <w:sz w:val="24"/>
          <w:szCs w:val="24"/>
          <w:lang w:val="en-AU"/>
        </w:rPr>
        <w:t>For that, the thematic categories were identified and based on them associated sub themes and the segments of the discourses that exemplify that categorization were recognized</w:t>
      </w:r>
      <w:r w:rsidR="00DD1D92" w:rsidRPr="00C04E45">
        <w:rPr>
          <w:sz w:val="24"/>
          <w:szCs w:val="24"/>
          <w:lang w:val="en-AU"/>
        </w:rPr>
        <w:t xml:space="preserve">.  </w:t>
      </w:r>
    </w:p>
    <w:p w:rsidR="00113623" w:rsidRPr="00C04E45" w:rsidRDefault="00113623" w:rsidP="00222AD0">
      <w:pPr>
        <w:spacing w:line="480" w:lineRule="auto"/>
        <w:jc w:val="both"/>
        <w:rPr>
          <w:sz w:val="24"/>
          <w:szCs w:val="24"/>
          <w:lang w:val="en-AU"/>
        </w:rPr>
      </w:pPr>
    </w:p>
    <w:p w:rsidR="00975140" w:rsidRPr="00C04E45" w:rsidRDefault="00975140" w:rsidP="00222AD0">
      <w:pPr>
        <w:autoSpaceDE/>
        <w:autoSpaceDN/>
        <w:spacing w:line="480" w:lineRule="auto"/>
        <w:rPr>
          <w:sz w:val="24"/>
          <w:szCs w:val="24"/>
          <w:lang w:val="en-AU"/>
        </w:rPr>
      </w:pPr>
    </w:p>
    <w:p w:rsidR="00DD1D92" w:rsidRPr="00C04E45" w:rsidRDefault="00DD1D92" w:rsidP="00222AD0">
      <w:pPr>
        <w:widowControl w:val="0"/>
        <w:overflowPunct w:val="0"/>
        <w:autoSpaceDE/>
        <w:autoSpaceDN/>
        <w:adjustRightInd w:val="0"/>
        <w:spacing w:after="240" w:line="480" w:lineRule="auto"/>
        <w:jc w:val="both"/>
        <w:rPr>
          <w:b/>
          <w:bCs/>
          <w:sz w:val="24"/>
          <w:szCs w:val="24"/>
          <w:lang w:val="en-AU"/>
        </w:rPr>
      </w:pPr>
      <w:r w:rsidRPr="00C04E45">
        <w:rPr>
          <w:b/>
          <w:bCs/>
          <w:sz w:val="24"/>
          <w:szCs w:val="24"/>
          <w:lang w:val="en-AU"/>
        </w:rPr>
        <w:t>RESULTS</w:t>
      </w:r>
    </w:p>
    <w:p w:rsidR="00113623" w:rsidRPr="00C04E45" w:rsidRDefault="00113623" w:rsidP="00222AD0">
      <w:pPr>
        <w:widowControl w:val="0"/>
        <w:overflowPunct w:val="0"/>
        <w:autoSpaceDE/>
        <w:autoSpaceDN/>
        <w:adjustRightInd w:val="0"/>
        <w:spacing w:after="240" w:line="480" w:lineRule="auto"/>
        <w:jc w:val="both"/>
        <w:rPr>
          <w:bCs/>
          <w:sz w:val="24"/>
          <w:szCs w:val="24"/>
          <w:lang w:val="en-AU"/>
        </w:rPr>
      </w:pPr>
      <w:r w:rsidRPr="00C04E45">
        <w:rPr>
          <w:bCs/>
          <w:sz w:val="24"/>
          <w:szCs w:val="24"/>
          <w:lang w:val="en-AU"/>
        </w:rPr>
        <w:lastRenderedPageBreak/>
        <w:t>Descrip</w:t>
      </w:r>
      <w:r w:rsidR="00A319FA" w:rsidRPr="00C04E45">
        <w:rPr>
          <w:bCs/>
          <w:sz w:val="24"/>
          <w:szCs w:val="24"/>
          <w:lang w:val="en-AU"/>
        </w:rPr>
        <w:t>tion of the sample</w:t>
      </w:r>
      <w:r w:rsidRPr="00C04E45">
        <w:rPr>
          <w:bCs/>
          <w:sz w:val="24"/>
          <w:szCs w:val="24"/>
          <w:lang w:val="en-AU"/>
        </w:rPr>
        <w:t>:</w:t>
      </w:r>
    </w:p>
    <w:p w:rsidR="00113623" w:rsidRPr="00C04E45" w:rsidRDefault="00A319FA" w:rsidP="00222AD0">
      <w:pPr>
        <w:widowControl w:val="0"/>
        <w:overflowPunct w:val="0"/>
        <w:autoSpaceDE/>
        <w:autoSpaceDN/>
        <w:adjustRightInd w:val="0"/>
        <w:spacing w:after="240" w:line="480" w:lineRule="auto"/>
        <w:jc w:val="both"/>
        <w:rPr>
          <w:bCs/>
          <w:sz w:val="24"/>
          <w:szCs w:val="24"/>
          <w:lang w:val="en-AU"/>
        </w:rPr>
      </w:pPr>
      <w:r w:rsidRPr="00C04E45">
        <w:rPr>
          <w:bCs/>
          <w:sz w:val="24"/>
          <w:szCs w:val="24"/>
          <w:lang w:val="en-AU"/>
        </w:rPr>
        <w:t>Of the 70 workers interviewed, there were 40 men and 30 women</w:t>
      </w:r>
      <w:r w:rsidR="00113623" w:rsidRPr="00C04E45">
        <w:rPr>
          <w:bCs/>
          <w:sz w:val="24"/>
          <w:szCs w:val="24"/>
          <w:lang w:val="en-AU"/>
        </w:rPr>
        <w:t xml:space="preserve">. </w:t>
      </w:r>
      <w:r w:rsidRPr="00C04E45">
        <w:rPr>
          <w:bCs/>
          <w:sz w:val="24"/>
          <w:szCs w:val="24"/>
          <w:lang w:val="en-AU"/>
        </w:rPr>
        <w:t>The average age of the men was 41 and of the women, 35</w:t>
      </w:r>
      <w:r w:rsidR="00113623" w:rsidRPr="00C04E45">
        <w:rPr>
          <w:bCs/>
          <w:sz w:val="24"/>
          <w:szCs w:val="24"/>
          <w:lang w:val="en-AU"/>
        </w:rPr>
        <w:t xml:space="preserve">. </w:t>
      </w:r>
      <w:r w:rsidRPr="00C04E45">
        <w:rPr>
          <w:bCs/>
          <w:sz w:val="24"/>
          <w:szCs w:val="24"/>
          <w:lang w:val="en-AU"/>
        </w:rPr>
        <w:t>In the group of men, those who are married predominated, while in the women’s group, it was those who are single</w:t>
      </w:r>
      <w:r w:rsidR="00454596" w:rsidRPr="00C04E45">
        <w:rPr>
          <w:bCs/>
          <w:sz w:val="24"/>
          <w:szCs w:val="24"/>
          <w:lang w:val="en-AU"/>
        </w:rPr>
        <w:t xml:space="preserve">. </w:t>
      </w:r>
      <w:r w:rsidRPr="00C04E45">
        <w:rPr>
          <w:bCs/>
          <w:sz w:val="24"/>
          <w:szCs w:val="24"/>
          <w:lang w:val="en-AU"/>
        </w:rPr>
        <w:t>The distribution of men was composed of 17 married, 10 single, and 3 divorced, while among the women, 21 are single and the rest divorced</w:t>
      </w:r>
      <w:r w:rsidR="00454596" w:rsidRPr="00C04E45">
        <w:rPr>
          <w:bCs/>
          <w:sz w:val="24"/>
          <w:szCs w:val="24"/>
          <w:lang w:val="en-AU"/>
        </w:rPr>
        <w:t xml:space="preserve">. </w:t>
      </w:r>
    </w:p>
    <w:p w:rsidR="00113623" w:rsidRPr="00C04E45" w:rsidRDefault="00454596" w:rsidP="00222AD0">
      <w:pPr>
        <w:widowControl w:val="0"/>
        <w:overflowPunct w:val="0"/>
        <w:autoSpaceDE/>
        <w:autoSpaceDN/>
        <w:adjustRightInd w:val="0"/>
        <w:spacing w:after="240" w:line="480" w:lineRule="auto"/>
        <w:jc w:val="both"/>
        <w:rPr>
          <w:bCs/>
          <w:sz w:val="24"/>
          <w:szCs w:val="24"/>
          <w:lang w:val="en-AU"/>
        </w:rPr>
      </w:pPr>
      <w:r w:rsidRPr="00C04E45">
        <w:rPr>
          <w:bCs/>
          <w:sz w:val="24"/>
          <w:szCs w:val="24"/>
          <w:lang w:val="en-AU"/>
        </w:rPr>
        <w:t>An</w:t>
      </w:r>
      <w:r w:rsidR="00A319FA" w:rsidRPr="00C04E45">
        <w:rPr>
          <w:bCs/>
          <w:sz w:val="24"/>
          <w:szCs w:val="24"/>
          <w:lang w:val="en-AU"/>
        </w:rPr>
        <w:t>alysis of the Results</w:t>
      </w:r>
      <w:r w:rsidRPr="00C04E45">
        <w:rPr>
          <w:bCs/>
          <w:sz w:val="24"/>
          <w:szCs w:val="24"/>
          <w:lang w:val="en-AU"/>
        </w:rPr>
        <w:t>:</w:t>
      </w:r>
    </w:p>
    <w:p w:rsidR="00DD1D92" w:rsidRPr="00C04E45" w:rsidRDefault="00A319FA" w:rsidP="00222AD0">
      <w:pPr>
        <w:widowControl w:val="0"/>
        <w:overflowPunct w:val="0"/>
        <w:autoSpaceDE/>
        <w:autoSpaceDN/>
        <w:adjustRightInd w:val="0"/>
        <w:spacing w:after="240" w:line="480" w:lineRule="auto"/>
        <w:jc w:val="both"/>
        <w:rPr>
          <w:bCs/>
          <w:sz w:val="24"/>
          <w:szCs w:val="24"/>
          <w:lang w:val="en-AU"/>
        </w:rPr>
      </w:pPr>
      <w:r w:rsidRPr="00C04E45">
        <w:rPr>
          <w:bCs/>
          <w:sz w:val="24"/>
          <w:szCs w:val="24"/>
          <w:lang w:val="en-AU"/>
        </w:rPr>
        <w:t>The analysis of the in-depth interviews enabled identifying three main barriers to female inclusion that were categorized into:</w:t>
      </w:r>
      <w:r w:rsidR="00DD1D92" w:rsidRPr="00C04E45">
        <w:rPr>
          <w:bCs/>
          <w:sz w:val="24"/>
          <w:szCs w:val="24"/>
          <w:lang w:val="en-AU"/>
        </w:rPr>
        <w:t xml:space="preserve"> </w:t>
      </w:r>
      <w:r w:rsidRPr="00C04E45">
        <w:rPr>
          <w:bCs/>
          <w:sz w:val="24"/>
          <w:szCs w:val="24"/>
          <w:lang w:val="en-AU"/>
        </w:rPr>
        <w:t>Self-discrimination of the women regarding working in the industry;</w:t>
      </w:r>
      <w:r w:rsidR="00DD1D92" w:rsidRPr="00C04E45">
        <w:rPr>
          <w:bCs/>
          <w:sz w:val="24"/>
          <w:szCs w:val="24"/>
          <w:lang w:val="en-AU"/>
        </w:rPr>
        <w:t xml:space="preserve"> </w:t>
      </w:r>
      <w:r w:rsidRPr="00C04E45">
        <w:rPr>
          <w:bCs/>
          <w:sz w:val="24"/>
          <w:szCs w:val="24"/>
          <w:lang w:val="en-AU"/>
        </w:rPr>
        <w:t xml:space="preserve">family responsibilities including </w:t>
      </w:r>
      <w:r w:rsidR="005F6F6B" w:rsidRPr="00C04E45">
        <w:rPr>
          <w:bCs/>
          <w:sz w:val="24"/>
          <w:szCs w:val="24"/>
          <w:lang w:val="en-AU"/>
        </w:rPr>
        <w:t>caring</w:t>
      </w:r>
      <w:r w:rsidRPr="00C04E45">
        <w:rPr>
          <w:bCs/>
          <w:sz w:val="24"/>
          <w:szCs w:val="24"/>
          <w:lang w:val="en-AU"/>
        </w:rPr>
        <w:t xml:space="preserve"> for children, household work, and safeguarding the home; and masculine hegemony</w:t>
      </w:r>
      <w:r w:rsidR="00DD1D92" w:rsidRPr="00C04E45">
        <w:rPr>
          <w:bCs/>
          <w:sz w:val="24"/>
          <w:szCs w:val="24"/>
          <w:lang w:val="en-AU"/>
        </w:rPr>
        <w:t>.</w:t>
      </w:r>
      <w:r w:rsidR="00263B48" w:rsidRPr="00C04E45">
        <w:rPr>
          <w:bCs/>
          <w:sz w:val="24"/>
          <w:szCs w:val="24"/>
          <w:lang w:val="en-AU"/>
        </w:rPr>
        <w:t xml:space="preserve"> </w:t>
      </w:r>
      <w:r w:rsidRPr="00C04E45">
        <w:rPr>
          <w:bCs/>
          <w:sz w:val="24"/>
          <w:szCs w:val="24"/>
          <w:lang w:val="en-AU"/>
        </w:rPr>
        <w:t>Each of them is discussed below</w:t>
      </w:r>
      <w:r w:rsidR="00263B48" w:rsidRPr="00C04E45">
        <w:rPr>
          <w:bCs/>
          <w:sz w:val="24"/>
          <w:szCs w:val="24"/>
          <w:lang w:val="en-AU"/>
        </w:rPr>
        <w:t xml:space="preserve">.  </w:t>
      </w:r>
    </w:p>
    <w:p w:rsidR="00DD1D92" w:rsidRPr="00C04E45" w:rsidRDefault="00DD1D92" w:rsidP="00222AD0">
      <w:pPr>
        <w:spacing w:line="480" w:lineRule="auto"/>
        <w:rPr>
          <w:b/>
          <w:bCs/>
          <w:sz w:val="24"/>
          <w:szCs w:val="24"/>
          <w:lang w:val="en-AU"/>
        </w:rPr>
      </w:pPr>
      <w:r w:rsidRPr="00C04E45">
        <w:rPr>
          <w:b/>
          <w:bCs/>
          <w:sz w:val="24"/>
          <w:szCs w:val="24"/>
          <w:lang w:val="en-AU"/>
        </w:rPr>
        <w:t>1.</w:t>
      </w:r>
      <w:r w:rsidR="00263B48" w:rsidRPr="00C04E45">
        <w:rPr>
          <w:b/>
          <w:bCs/>
          <w:sz w:val="24"/>
          <w:szCs w:val="24"/>
          <w:lang w:val="en-AU"/>
        </w:rPr>
        <w:t xml:space="preserve"> </w:t>
      </w:r>
      <w:r w:rsidR="005F6F6B" w:rsidRPr="00C04E45">
        <w:rPr>
          <w:b/>
          <w:bCs/>
          <w:sz w:val="24"/>
          <w:szCs w:val="24"/>
          <w:lang w:val="en-AU"/>
        </w:rPr>
        <w:t>Self-discrimination of female</w:t>
      </w:r>
      <w:r w:rsidR="00A319FA" w:rsidRPr="00C04E45">
        <w:rPr>
          <w:b/>
          <w:bCs/>
          <w:sz w:val="24"/>
          <w:szCs w:val="24"/>
          <w:lang w:val="en-AU"/>
        </w:rPr>
        <w:t xml:space="preserve"> mining workers</w:t>
      </w:r>
    </w:p>
    <w:p w:rsidR="00DD1D92" w:rsidRPr="00C04E45" w:rsidRDefault="00DD1D92" w:rsidP="00222AD0">
      <w:pPr>
        <w:spacing w:line="480" w:lineRule="auto"/>
        <w:rPr>
          <w:b/>
          <w:bCs/>
          <w:sz w:val="24"/>
          <w:szCs w:val="24"/>
          <w:lang w:val="en-AU"/>
        </w:rPr>
      </w:pPr>
    </w:p>
    <w:p w:rsidR="00DD1D92" w:rsidRPr="00C04E45" w:rsidRDefault="00A319FA" w:rsidP="00222AD0">
      <w:pPr>
        <w:spacing w:line="480" w:lineRule="auto"/>
        <w:jc w:val="both"/>
        <w:rPr>
          <w:bCs/>
          <w:sz w:val="24"/>
          <w:szCs w:val="24"/>
          <w:lang w:val="en-AU"/>
        </w:rPr>
      </w:pPr>
      <w:r w:rsidRPr="00C04E45">
        <w:rPr>
          <w:bCs/>
          <w:sz w:val="24"/>
          <w:szCs w:val="24"/>
          <w:lang w:val="en-AU"/>
        </w:rPr>
        <w:t>From the men’s perspective, the women’s self-discrimination is linked to the lack of confidence women have in their capa</w:t>
      </w:r>
      <w:r w:rsidR="005F6F6B" w:rsidRPr="00C04E45">
        <w:rPr>
          <w:bCs/>
          <w:sz w:val="24"/>
          <w:szCs w:val="24"/>
          <w:lang w:val="en-AU"/>
        </w:rPr>
        <w:t>bilities</w:t>
      </w:r>
      <w:r w:rsidRPr="00C04E45">
        <w:rPr>
          <w:bCs/>
          <w:sz w:val="24"/>
          <w:szCs w:val="24"/>
          <w:lang w:val="en-AU"/>
        </w:rPr>
        <w:t xml:space="preserve"> and the mining environment prepared especially for men, causing difficulties for women workers to adapt</w:t>
      </w:r>
      <w:r w:rsidR="00DD1D92" w:rsidRPr="00C04E45">
        <w:rPr>
          <w:bCs/>
          <w:sz w:val="24"/>
          <w:szCs w:val="24"/>
          <w:lang w:val="en-AU"/>
        </w:rPr>
        <w:t xml:space="preserve">. </w:t>
      </w:r>
    </w:p>
    <w:p w:rsidR="00DD1D92" w:rsidRPr="00C04E45" w:rsidRDefault="00A319FA" w:rsidP="00222AD0">
      <w:pPr>
        <w:spacing w:line="480" w:lineRule="auto"/>
        <w:jc w:val="both"/>
        <w:rPr>
          <w:sz w:val="24"/>
          <w:szCs w:val="24"/>
          <w:lang w:val="en-AU"/>
        </w:rPr>
      </w:pPr>
      <w:r w:rsidRPr="00C04E45">
        <w:rPr>
          <w:bCs/>
          <w:sz w:val="24"/>
          <w:szCs w:val="24"/>
          <w:lang w:val="en-AU"/>
        </w:rPr>
        <w:t>I</w:t>
      </w:r>
      <w:r w:rsidR="00DD1D92" w:rsidRPr="00C04E45">
        <w:rPr>
          <w:bCs/>
          <w:sz w:val="24"/>
          <w:szCs w:val="24"/>
          <w:lang w:val="en-AU"/>
        </w:rPr>
        <w:t>n c</w:t>
      </w:r>
      <w:r w:rsidRPr="00C04E45">
        <w:rPr>
          <w:bCs/>
          <w:sz w:val="24"/>
          <w:szCs w:val="24"/>
          <w:lang w:val="en-AU"/>
        </w:rPr>
        <w:t>ontrast, from the women’s perspective the self-discrimination is related to the recognition that they are different from men and that these differences are reinforced in this production context</w:t>
      </w:r>
      <w:r w:rsidR="00DD1D92" w:rsidRPr="00C04E45">
        <w:rPr>
          <w:bCs/>
          <w:sz w:val="24"/>
          <w:szCs w:val="24"/>
          <w:lang w:val="en-AU"/>
        </w:rPr>
        <w:t xml:space="preserve">. </w:t>
      </w:r>
      <w:r w:rsidRPr="00C04E45">
        <w:rPr>
          <w:bCs/>
          <w:sz w:val="24"/>
          <w:szCs w:val="24"/>
          <w:lang w:val="en-AU"/>
        </w:rPr>
        <w:t xml:space="preserve"> The women perceive the effects on their bodies and on their health, on their feminine identity, having to control their emotions and adapt their behaviour to the production environment</w:t>
      </w:r>
      <w:r w:rsidR="00DD1D92" w:rsidRPr="00C04E45">
        <w:rPr>
          <w:bCs/>
          <w:sz w:val="24"/>
          <w:szCs w:val="24"/>
          <w:lang w:val="en-AU"/>
        </w:rPr>
        <w:t xml:space="preserve">. </w:t>
      </w:r>
      <w:r w:rsidRPr="00C04E45">
        <w:rPr>
          <w:bCs/>
          <w:sz w:val="24"/>
          <w:szCs w:val="24"/>
          <w:lang w:val="en-AU"/>
        </w:rPr>
        <w:t xml:space="preserve">They face the hostility and masculine resistance through neutralization of gender, so that </w:t>
      </w:r>
      <w:r w:rsidR="00DD1D92" w:rsidRPr="00C04E45">
        <w:rPr>
          <w:bCs/>
          <w:sz w:val="24"/>
          <w:szCs w:val="24"/>
          <w:lang w:val="en-AU"/>
        </w:rPr>
        <w:t>“</w:t>
      </w:r>
      <w:r w:rsidRPr="00C04E45">
        <w:rPr>
          <w:bCs/>
          <w:i/>
          <w:sz w:val="24"/>
          <w:szCs w:val="24"/>
          <w:lang w:val="en-AU"/>
        </w:rPr>
        <w:t>hopefully they won’t notice that they are women</w:t>
      </w:r>
      <w:r w:rsidR="00DD1D92" w:rsidRPr="00C04E45">
        <w:rPr>
          <w:bCs/>
          <w:i/>
          <w:sz w:val="24"/>
          <w:szCs w:val="24"/>
          <w:lang w:val="en-AU"/>
        </w:rPr>
        <w:t>”.</w:t>
      </w:r>
    </w:p>
    <w:p w:rsidR="00DD1D92" w:rsidRPr="00C04E45" w:rsidRDefault="00A319FA" w:rsidP="00222AD0">
      <w:pPr>
        <w:pStyle w:val="Prrafodelista"/>
        <w:autoSpaceDE/>
        <w:autoSpaceDN/>
        <w:spacing w:after="200" w:line="480" w:lineRule="auto"/>
        <w:ind w:left="0"/>
        <w:jc w:val="both"/>
        <w:rPr>
          <w:bCs/>
          <w:sz w:val="24"/>
          <w:szCs w:val="24"/>
          <w:lang w:val="en-AU"/>
        </w:rPr>
      </w:pPr>
      <w:r w:rsidRPr="00C04E45">
        <w:rPr>
          <w:bCs/>
          <w:sz w:val="24"/>
          <w:szCs w:val="24"/>
          <w:lang w:val="en-AU"/>
        </w:rPr>
        <w:t>Discrimination is an ordering that establishes a hierarchy between men and women and it is the first differentiation that generates a symbolization of all aspects of life</w:t>
      </w:r>
      <w:r w:rsidR="00DD1D92" w:rsidRPr="00C04E45">
        <w:rPr>
          <w:bCs/>
          <w:sz w:val="24"/>
          <w:szCs w:val="24"/>
          <w:lang w:val="en-AU"/>
        </w:rPr>
        <w:t xml:space="preserve">. </w:t>
      </w:r>
      <w:r w:rsidRPr="00C04E45">
        <w:rPr>
          <w:bCs/>
          <w:sz w:val="24"/>
          <w:szCs w:val="24"/>
          <w:lang w:val="en-AU"/>
        </w:rPr>
        <w:t xml:space="preserve">In this sense, </w:t>
      </w:r>
      <w:r w:rsidRPr="00C04E45">
        <w:rPr>
          <w:bCs/>
          <w:sz w:val="24"/>
          <w:szCs w:val="24"/>
          <w:lang w:val="en-AU"/>
        </w:rPr>
        <w:lastRenderedPageBreak/>
        <w:t>gender is a set of ideas on the sexual difference</w:t>
      </w:r>
      <w:r w:rsidR="005F6F6B" w:rsidRPr="00C04E45">
        <w:rPr>
          <w:bCs/>
          <w:sz w:val="24"/>
          <w:szCs w:val="24"/>
          <w:lang w:val="en-AU"/>
        </w:rPr>
        <w:t>s</w:t>
      </w:r>
      <w:r w:rsidRPr="00C04E45">
        <w:rPr>
          <w:bCs/>
          <w:sz w:val="24"/>
          <w:szCs w:val="24"/>
          <w:lang w:val="en-AU"/>
        </w:rPr>
        <w:t xml:space="preserve"> that attribute </w:t>
      </w:r>
      <w:r w:rsidR="005F6F6B" w:rsidRPr="00C04E45">
        <w:rPr>
          <w:bCs/>
          <w:sz w:val="24"/>
          <w:szCs w:val="24"/>
          <w:lang w:val="en-AU"/>
        </w:rPr>
        <w:t>masculine</w:t>
      </w:r>
      <w:r w:rsidRPr="00C04E45">
        <w:rPr>
          <w:bCs/>
          <w:sz w:val="24"/>
          <w:szCs w:val="24"/>
          <w:lang w:val="en-AU"/>
        </w:rPr>
        <w:t xml:space="preserve"> and feminine characteristics to each sex (Lamas, 2003, 2005). In mining, this ordering maintains a binary structure: strong men – weak women; men active, women passive, and both male and female workers fall into this structure</w:t>
      </w:r>
      <w:r w:rsidR="00DD1D92" w:rsidRPr="00C04E45">
        <w:rPr>
          <w:bCs/>
          <w:sz w:val="24"/>
          <w:szCs w:val="24"/>
          <w:lang w:val="en-AU"/>
        </w:rPr>
        <w:t xml:space="preserve">. </w:t>
      </w:r>
    </w:p>
    <w:p w:rsidR="00DD1D92" w:rsidRPr="00C04E45" w:rsidRDefault="00A319FA" w:rsidP="00222AD0">
      <w:pPr>
        <w:pStyle w:val="Prrafodelista"/>
        <w:autoSpaceDE/>
        <w:autoSpaceDN/>
        <w:spacing w:after="200" w:line="480" w:lineRule="auto"/>
        <w:ind w:left="0"/>
        <w:jc w:val="both"/>
        <w:rPr>
          <w:sz w:val="24"/>
          <w:szCs w:val="24"/>
          <w:lang w:val="en-AU" w:eastAsia="en-US"/>
        </w:rPr>
      </w:pPr>
      <w:r w:rsidRPr="00C04E45">
        <w:rPr>
          <w:bCs/>
          <w:sz w:val="24"/>
          <w:szCs w:val="24"/>
          <w:lang w:val="en-AU"/>
        </w:rPr>
        <w:t>These results evidence the strength</w:t>
      </w:r>
      <w:r w:rsidR="005F6F6B" w:rsidRPr="00C04E45">
        <w:rPr>
          <w:bCs/>
          <w:sz w:val="24"/>
          <w:szCs w:val="24"/>
          <w:lang w:val="en-AU"/>
        </w:rPr>
        <w:t xml:space="preserve"> of</w:t>
      </w:r>
      <w:r w:rsidRPr="00C04E45">
        <w:rPr>
          <w:bCs/>
          <w:sz w:val="24"/>
          <w:szCs w:val="24"/>
          <w:lang w:val="en-AU"/>
        </w:rPr>
        <w:t xml:space="preserve"> the cognitive representation the subjects have in this labour framework</w:t>
      </w:r>
      <w:r w:rsidR="00DD1D92" w:rsidRPr="00C04E45">
        <w:rPr>
          <w:bCs/>
          <w:sz w:val="24"/>
          <w:szCs w:val="24"/>
          <w:lang w:val="en-AU"/>
        </w:rPr>
        <w:t xml:space="preserve">. </w:t>
      </w:r>
      <w:r w:rsidRPr="00C04E45">
        <w:rPr>
          <w:sz w:val="24"/>
          <w:szCs w:val="24"/>
          <w:lang w:val="en-AU" w:eastAsia="en-US"/>
        </w:rPr>
        <w:t>For women workers, the conditions under which they work, which are principally adapted for men (infrastructure, clothing, and me</w:t>
      </w:r>
      <w:r w:rsidR="005F6F6B" w:rsidRPr="00C04E45">
        <w:rPr>
          <w:sz w:val="24"/>
          <w:szCs w:val="24"/>
          <w:lang w:val="en-AU" w:eastAsia="en-US"/>
        </w:rPr>
        <w:t>als) make it difficult for female</w:t>
      </w:r>
      <w:r w:rsidRPr="00C04E45">
        <w:rPr>
          <w:sz w:val="24"/>
          <w:szCs w:val="24"/>
          <w:lang w:val="en-AU" w:eastAsia="en-US"/>
        </w:rPr>
        <w:t xml:space="preserve"> workers to function in their daily duties on site</w:t>
      </w:r>
      <w:r w:rsidR="00DD1D92" w:rsidRPr="00C04E45">
        <w:rPr>
          <w:sz w:val="24"/>
          <w:szCs w:val="24"/>
          <w:lang w:val="en-AU" w:eastAsia="en-US"/>
        </w:rPr>
        <w:t xml:space="preserve">. </w:t>
      </w:r>
      <w:r w:rsidRPr="00C04E45">
        <w:rPr>
          <w:sz w:val="24"/>
          <w:szCs w:val="24"/>
          <w:lang w:val="en-AU" w:eastAsia="en-US"/>
        </w:rPr>
        <w:t>The need for them to incorporate themselves in a masculine organizational culture involves an intense adaptation process, and produces a “disciplining of the body”</w:t>
      </w:r>
      <w:r w:rsidR="00DD1D92" w:rsidRPr="00C04E45">
        <w:rPr>
          <w:sz w:val="24"/>
          <w:szCs w:val="24"/>
          <w:lang w:val="en-AU" w:eastAsia="en-US"/>
        </w:rPr>
        <w:t xml:space="preserve"> (Foucault 2002)</w:t>
      </w:r>
      <w:r w:rsidRPr="00C04E45">
        <w:rPr>
          <w:sz w:val="24"/>
          <w:szCs w:val="24"/>
          <w:lang w:val="en-AU" w:eastAsia="en-US"/>
        </w:rPr>
        <w:t xml:space="preserve"> in order to reach the expected level of productivity and respond to the hegemonic order that reigns in the industry.  Some women workers have </w:t>
      </w:r>
      <w:r w:rsidR="00E60D6B">
        <w:rPr>
          <w:sz w:val="24"/>
          <w:szCs w:val="24"/>
          <w:lang w:val="en-AU" w:eastAsia="en-US"/>
        </w:rPr>
        <w:t xml:space="preserve">had a </w:t>
      </w:r>
      <w:r w:rsidRPr="00C04E45">
        <w:rPr>
          <w:sz w:val="24"/>
          <w:szCs w:val="24"/>
          <w:lang w:val="en-AU" w:eastAsia="en-US"/>
        </w:rPr>
        <w:t>hysterectomy in order to eliminate menstruation.  Oth</w:t>
      </w:r>
      <w:r w:rsidR="00E60D6B">
        <w:rPr>
          <w:sz w:val="24"/>
          <w:szCs w:val="24"/>
          <w:lang w:val="en-AU" w:eastAsia="en-US"/>
        </w:rPr>
        <w:t>ers have stopped breastfeeding</w:t>
      </w:r>
      <w:r w:rsidRPr="00C04E45">
        <w:rPr>
          <w:sz w:val="24"/>
          <w:szCs w:val="24"/>
          <w:lang w:val="en-AU" w:eastAsia="en-US"/>
        </w:rPr>
        <w:t xml:space="preserve"> and also </w:t>
      </w:r>
      <w:r w:rsidR="00E60D6B">
        <w:rPr>
          <w:sz w:val="24"/>
          <w:szCs w:val="24"/>
          <w:lang w:val="en-AU" w:eastAsia="en-US"/>
        </w:rPr>
        <w:t xml:space="preserve">have </w:t>
      </w:r>
      <w:r w:rsidRPr="00C04E45">
        <w:rPr>
          <w:sz w:val="24"/>
          <w:szCs w:val="24"/>
          <w:lang w:val="en-AU" w:eastAsia="en-US"/>
        </w:rPr>
        <w:t>reduce</w:t>
      </w:r>
      <w:r w:rsidR="00E60D6B">
        <w:rPr>
          <w:sz w:val="24"/>
          <w:szCs w:val="24"/>
          <w:lang w:val="en-AU" w:eastAsia="en-US"/>
        </w:rPr>
        <w:t>d</w:t>
      </w:r>
      <w:r w:rsidRPr="00C04E45">
        <w:rPr>
          <w:sz w:val="24"/>
          <w:szCs w:val="24"/>
          <w:lang w:val="en-AU" w:eastAsia="en-US"/>
        </w:rPr>
        <w:t xml:space="preserve"> to a minimum their visits to the bathroom during the workday on site </w:t>
      </w:r>
      <w:r w:rsidR="005F6F6B" w:rsidRPr="00C04E45">
        <w:rPr>
          <w:sz w:val="24"/>
          <w:szCs w:val="24"/>
          <w:lang w:val="en-AU" w:eastAsia="en-US"/>
        </w:rPr>
        <w:t>in order to</w:t>
      </w:r>
      <w:r w:rsidRPr="00C04E45">
        <w:rPr>
          <w:sz w:val="24"/>
          <w:szCs w:val="24"/>
          <w:lang w:val="en-AU" w:eastAsia="en-US"/>
        </w:rPr>
        <w:t xml:space="preserve"> minimize the controls that are activated on the interaction between men and women</w:t>
      </w:r>
      <w:r w:rsidR="00DD1D92" w:rsidRPr="00C04E45">
        <w:rPr>
          <w:sz w:val="24"/>
          <w:szCs w:val="24"/>
          <w:lang w:val="en-AU" w:eastAsia="en-US"/>
        </w:rPr>
        <w:t xml:space="preserve">. </w:t>
      </w:r>
    </w:p>
    <w:p w:rsidR="00DD1D92" w:rsidRDefault="00A319FA" w:rsidP="00222AD0">
      <w:pPr>
        <w:pStyle w:val="Prrafodelista"/>
        <w:autoSpaceDE/>
        <w:autoSpaceDN/>
        <w:spacing w:after="200" w:line="480" w:lineRule="auto"/>
        <w:ind w:left="0"/>
        <w:jc w:val="both"/>
        <w:rPr>
          <w:sz w:val="24"/>
          <w:szCs w:val="24"/>
          <w:lang w:val="en-AU" w:eastAsia="en-US"/>
        </w:rPr>
      </w:pPr>
      <w:r w:rsidRPr="00C04E45">
        <w:rPr>
          <w:sz w:val="24"/>
          <w:szCs w:val="24"/>
          <w:lang w:val="en-AU" w:eastAsia="en-US"/>
        </w:rPr>
        <w:t>In consequence, in this first category, there is a differentiation between the perceptions of male and female workers</w:t>
      </w:r>
      <w:r w:rsidR="00DD1D92" w:rsidRPr="00C04E45">
        <w:rPr>
          <w:sz w:val="24"/>
          <w:szCs w:val="24"/>
          <w:lang w:val="en-AU" w:eastAsia="en-US"/>
        </w:rPr>
        <w:t xml:space="preserve">. </w:t>
      </w:r>
      <w:r w:rsidRPr="00C04E45">
        <w:rPr>
          <w:sz w:val="24"/>
          <w:szCs w:val="24"/>
          <w:lang w:val="en-AU" w:eastAsia="en-US"/>
        </w:rPr>
        <w:t xml:space="preserve">The men tend to reduce the reasons to those associated with self-discrimination of the women, granting </w:t>
      </w:r>
      <w:r w:rsidR="005F6F6B" w:rsidRPr="00C04E45">
        <w:rPr>
          <w:sz w:val="24"/>
          <w:szCs w:val="24"/>
          <w:lang w:val="en-AU" w:eastAsia="en-US"/>
        </w:rPr>
        <w:t>the protagonist role</w:t>
      </w:r>
      <w:r w:rsidRPr="00C04E45">
        <w:rPr>
          <w:sz w:val="24"/>
          <w:szCs w:val="24"/>
          <w:lang w:val="en-AU" w:eastAsia="en-US"/>
        </w:rPr>
        <w:t xml:space="preserve"> to the women themselves, that they should be confident of their capa</w:t>
      </w:r>
      <w:r w:rsidR="005F6F6B" w:rsidRPr="00C04E45">
        <w:rPr>
          <w:sz w:val="24"/>
          <w:szCs w:val="24"/>
          <w:lang w:val="en-AU" w:eastAsia="en-US"/>
        </w:rPr>
        <w:t>bilities</w:t>
      </w:r>
      <w:r w:rsidRPr="00C04E45">
        <w:rPr>
          <w:sz w:val="24"/>
          <w:szCs w:val="24"/>
          <w:lang w:val="en-AU" w:eastAsia="en-US"/>
        </w:rPr>
        <w:t>.  In contrast, for women it is a complex factor, the cause of which is in the difference between men and women that results in physical, psychological and social factors</w:t>
      </w:r>
      <w:r w:rsidR="00C31B88" w:rsidRPr="00C04E45">
        <w:rPr>
          <w:sz w:val="24"/>
          <w:szCs w:val="24"/>
          <w:lang w:val="en-AU" w:eastAsia="en-US"/>
        </w:rPr>
        <w:t xml:space="preserve">. </w:t>
      </w:r>
      <w:r w:rsidR="00E60D6B">
        <w:rPr>
          <w:sz w:val="24"/>
          <w:szCs w:val="24"/>
          <w:lang w:val="en-AU" w:eastAsia="en-US"/>
        </w:rPr>
        <w:t xml:space="preserve">Chart </w:t>
      </w:r>
      <w:r w:rsidRPr="00C04E45">
        <w:rPr>
          <w:sz w:val="24"/>
          <w:szCs w:val="24"/>
          <w:lang w:val="en-AU" w:eastAsia="en-US"/>
        </w:rPr>
        <w:t>1 summarises the findings of this category</w:t>
      </w:r>
      <w:r w:rsidR="00DD1D92" w:rsidRPr="00C04E45">
        <w:rPr>
          <w:sz w:val="24"/>
          <w:szCs w:val="24"/>
          <w:lang w:val="en-AU" w:eastAsia="en-US"/>
        </w:rPr>
        <w:t xml:space="preserve">.  </w:t>
      </w:r>
    </w:p>
    <w:p w:rsidR="00FD029C" w:rsidRPr="005D2289" w:rsidRDefault="00FD029C" w:rsidP="00222AD0">
      <w:pPr>
        <w:spacing w:line="480" w:lineRule="auto"/>
        <w:rPr>
          <w:sz w:val="24"/>
          <w:szCs w:val="24"/>
          <w:lang w:val="en-US"/>
        </w:rPr>
      </w:pPr>
      <w:r w:rsidRPr="005D2289">
        <w:rPr>
          <w:sz w:val="24"/>
          <w:szCs w:val="24"/>
          <w:lang w:val="en-US"/>
        </w:rPr>
        <w:t>Chart 1: Self-discrimination of female mining workers</w:t>
      </w:r>
    </w:p>
    <w:p w:rsidR="00FD029C" w:rsidRPr="005D2289" w:rsidRDefault="00FD029C" w:rsidP="00222AD0">
      <w:pPr>
        <w:spacing w:line="480" w:lineRule="auto"/>
        <w:rPr>
          <w:lang w:val="en-US"/>
        </w:rPr>
      </w:pPr>
    </w:p>
    <w:tbl>
      <w:tblPr>
        <w:tblStyle w:val="Tablaconcuadrcula"/>
        <w:tblW w:w="0" w:type="auto"/>
        <w:tblLook w:val="04A0"/>
      </w:tblPr>
      <w:tblGrid>
        <w:gridCol w:w="1791"/>
        <w:gridCol w:w="2670"/>
        <w:gridCol w:w="4260"/>
      </w:tblGrid>
      <w:tr w:rsidR="00FD029C" w:rsidTr="000F641B">
        <w:tc>
          <w:tcPr>
            <w:tcW w:w="1791"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Sex</w:t>
            </w:r>
          </w:p>
        </w:tc>
        <w:tc>
          <w:tcPr>
            <w:tcW w:w="2670" w:type="dxa"/>
            <w:tcBorders>
              <w:top w:val="single" w:sz="4" w:space="0" w:color="auto"/>
              <w:left w:val="single" w:sz="4" w:space="0" w:color="auto"/>
              <w:bottom w:val="single" w:sz="4" w:space="0" w:color="auto"/>
              <w:right w:val="single" w:sz="4" w:space="0" w:color="auto"/>
            </w:tcBorders>
            <w:hideMark/>
          </w:tcPr>
          <w:p w:rsidR="00FD029C" w:rsidRDefault="00FD029C" w:rsidP="000F641B">
            <w:pPr>
              <w:pStyle w:val="Prrafodelista"/>
              <w:ind w:left="34"/>
              <w:rPr>
                <w:b/>
                <w:sz w:val="24"/>
                <w:szCs w:val="24"/>
                <w:lang w:val="en-AU"/>
              </w:rPr>
            </w:pPr>
            <w:r>
              <w:rPr>
                <w:b/>
                <w:sz w:val="24"/>
                <w:szCs w:val="24"/>
                <w:lang w:val="en-AU"/>
              </w:rPr>
              <w:t>Sub categories</w:t>
            </w:r>
          </w:p>
        </w:tc>
        <w:tc>
          <w:tcPr>
            <w:tcW w:w="4260"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 xml:space="preserve">Discourses </w:t>
            </w:r>
          </w:p>
        </w:tc>
      </w:tr>
      <w:tr w:rsidR="00FD029C" w:rsidRPr="00FD029C" w:rsidTr="000F641B">
        <w:tc>
          <w:tcPr>
            <w:tcW w:w="1791" w:type="dxa"/>
            <w:tcBorders>
              <w:top w:val="single" w:sz="4" w:space="0" w:color="auto"/>
              <w:left w:val="single" w:sz="4" w:space="0" w:color="auto"/>
              <w:bottom w:val="single" w:sz="4" w:space="0" w:color="auto"/>
              <w:right w:val="single" w:sz="4" w:space="0" w:color="auto"/>
            </w:tcBorders>
          </w:tcPr>
          <w:p w:rsidR="00FD029C" w:rsidRDefault="00FD029C" w:rsidP="000F641B">
            <w:pPr>
              <w:jc w:val="center"/>
              <w:rPr>
                <w:sz w:val="24"/>
                <w:szCs w:val="24"/>
                <w:lang w:val="en-AU"/>
              </w:rPr>
            </w:pPr>
          </w:p>
          <w:p w:rsidR="00FD029C" w:rsidRDefault="00FD029C" w:rsidP="000F641B">
            <w:pPr>
              <w:jc w:val="center"/>
              <w:rPr>
                <w:sz w:val="24"/>
                <w:szCs w:val="24"/>
                <w:lang w:val="en-AU"/>
              </w:rPr>
            </w:pPr>
            <w:r>
              <w:rPr>
                <w:sz w:val="24"/>
                <w:szCs w:val="24"/>
                <w:lang w:val="en-AU"/>
              </w:rPr>
              <w:t>Men</w:t>
            </w:r>
          </w:p>
        </w:tc>
        <w:tc>
          <w:tcPr>
            <w:tcW w:w="2670" w:type="dxa"/>
            <w:tcBorders>
              <w:top w:val="single" w:sz="4" w:space="0" w:color="auto"/>
              <w:left w:val="single" w:sz="4" w:space="0" w:color="auto"/>
              <w:bottom w:val="single" w:sz="4" w:space="0" w:color="auto"/>
              <w:right w:val="single" w:sz="4" w:space="0" w:color="auto"/>
            </w:tcBorders>
          </w:tcPr>
          <w:p w:rsidR="00FD029C" w:rsidRDefault="00FD029C" w:rsidP="000F641B">
            <w:pPr>
              <w:pStyle w:val="Prrafodelista"/>
              <w:ind w:left="34"/>
              <w:rPr>
                <w:sz w:val="24"/>
                <w:szCs w:val="24"/>
                <w:lang w:val="en-AU"/>
              </w:rPr>
            </w:pPr>
          </w:p>
          <w:p w:rsidR="00FD029C" w:rsidRDefault="00FD029C" w:rsidP="00FD029C">
            <w:pPr>
              <w:pStyle w:val="Prrafodelista"/>
              <w:numPr>
                <w:ilvl w:val="0"/>
                <w:numId w:val="22"/>
              </w:numPr>
              <w:rPr>
                <w:sz w:val="24"/>
                <w:szCs w:val="24"/>
                <w:lang w:val="en-AU"/>
              </w:rPr>
            </w:pPr>
            <w:r>
              <w:rPr>
                <w:sz w:val="24"/>
                <w:szCs w:val="24"/>
                <w:lang w:val="en-AU"/>
              </w:rPr>
              <w:t>Lack of confidence in their capabilities</w:t>
            </w:r>
          </w:p>
          <w:p w:rsidR="00FD029C" w:rsidRDefault="00FD029C" w:rsidP="00FD029C">
            <w:pPr>
              <w:pStyle w:val="Prrafodelista"/>
              <w:numPr>
                <w:ilvl w:val="0"/>
                <w:numId w:val="22"/>
              </w:numPr>
              <w:rPr>
                <w:sz w:val="24"/>
                <w:szCs w:val="24"/>
                <w:lang w:val="en-AU"/>
              </w:rPr>
            </w:pPr>
            <w:r>
              <w:rPr>
                <w:sz w:val="24"/>
                <w:szCs w:val="24"/>
                <w:lang w:val="en-AU"/>
              </w:rPr>
              <w:t xml:space="preserve">Mining </w:t>
            </w:r>
            <w:r>
              <w:rPr>
                <w:sz w:val="24"/>
                <w:szCs w:val="24"/>
                <w:lang w:val="en-AU"/>
              </w:rPr>
              <w:lastRenderedPageBreak/>
              <w:t xml:space="preserve">environment </w:t>
            </w:r>
          </w:p>
          <w:p w:rsidR="00FD029C" w:rsidRDefault="00FD029C" w:rsidP="000F641B">
            <w:pPr>
              <w:jc w:val="center"/>
              <w:rPr>
                <w:sz w:val="24"/>
                <w:szCs w:val="24"/>
                <w:lang w:val="en-AU"/>
              </w:rPr>
            </w:pPr>
          </w:p>
        </w:tc>
        <w:tc>
          <w:tcPr>
            <w:tcW w:w="4260" w:type="dxa"/>
            <w:tcBorders>
              <w:top w:val="single" w:sz="4" w:space="0" w:color="auto"/>
              <w:left w:val="single" w:sz="4" w:space="0" w:color="auto"/>
              <w:bottom w:val="single" w:sz="4" w:space="0" w:color="auto"/>
              <w:right w:val="single" w:sz="4" w:space="0" w:color="auto"/>
            </w:tcBorders>
            <w:hideMark/>
          </w:tcPr>
          <w:p w:rsidR="00FD029C" w:rsidRDefault="00FD029C" w:rsidP="000F641B">
            <w:pPr>
              <w:rPr>
                <w:i/>
                <w:sz w:val="24"/>
                <w:szCs w:val="24"/>
                <w:lang w:val="en-AU"/>
              </w:rPr>
            </w:pPr>
            <w:r>
              <w:rPr>
                <w:i/>
                <w:sz w:val="24"/>
                <w:szCs w:val="24"/>
                <w:lang w:val="en-AU"/>
              </w:rPr>
              <w:lastRenderedPageBreak/>
              <w:t xml:space="preserve">“There are many women who self-discriminate against themselves; I think that for more women to work and be inserted, they just have to trust in themselves, believe that they are capable </w:t>
            </w:r>
            <w:r>
              <w:rPr>
                <w:i/>
                <w:sz w:val="24"/>
                <w:szCs w:val="24"/>
                <w:lang w:val="en-AU"/>
              </w:rPr>
              <w:lastRenderedPageBreak/>
              <w:t xml:space="preserve">and just move ahead on this matter.” </w:t>
            </w:r>
          </w:p>
          <w:p w:rsidR="00FD029C" w:rsidRDefault="00FD029C" w:rsidP="000F641B">
            <w:pPr>
              <w:rPr>
                <w:sz w:val="24"/>
                <w:szCs w:val="24"/>
                <w:lang w:val="en-AU"/>
              </w:rPr>
            </w:pPr>
            <w:r>
              <w:rPr>
                <w:bCs/>
                <w:i/>
                <w:sz w:val="24"/>
                <w:szCs w:val="24"/>
                <w:lang w:val="en-AU"/>
              </w:rPr>
              <w:t xml:space="preserve"> </w:t>
            </w:r>
            <w:r>
              <w:rPr>
                <w:i/>
                <w:sz w:val="24"/>
                <w:szCs w:val="24"/>
                <w:lang w:val="en-AU"/>
              </w:rPr>
              <w:t>“What women most have to grapple with is that the environment (mining) is prepared for men, so everything that is done</w:t>
            </w:r>
          </w:p>
        </w:tc>
      </w:tr>
      <w:tr w:rsidR="00FD029C" w:rsidRPr="00FD029C" w:rsidTr="000F641B">
        <w:tc>
          <w:tcPr>
            <w:tcW w:w="1791" w:type="dxa"/>
            <w:tcBorders>
              <w:top w:val="single" w:sz="4" w:space="0" w:color="auto"/>
              <w:left w:val="single" w:sz="4" w:space="0" w:color="auto"/>
              <w:bottom w:val="single" w:sz="4" w:space="0" w:color="auto"/>
              <w:right w:val="single" w:sz="4" w:space="0" w:color="auto"/>
            </w:tcBorders>
          </w:tcPr>
          <w:p w:rsidR="00FD029C" w:rsidRDefault="00FD029C" w:rsidP="000F641B">
            <w:pPr>
              <w:jc w:val="center"/>
              <w:rPr>
                <w:sz w:val="24"/>
                <w:szCs w:val="24"/>
                <w:lang w:val="en-AU"/>
              </w:rPr>
            </w:pPr>
          </w:p>
          <w:p w:rsidR="00FD029C" w:rsidRDefault="00FD029C" w:rsidP="000F641B">
            <w:pPr>
              <w:jc w:val="center"/>
              <w:rPr>
                <w:sz w:val="24"/>
                <w:szCs w:val="24"/>
                <w:lang w:val="en-AU"/>
              </w:rPr>
            </w:pPr>
            <w:r>
              <w:rPr>
                <w:sz w:val="24"/>
                <w:szCs w:val="24"/>
                <w:lang w:val="en-AU"/>
              </w:rPr>
              <w:t xml:space="preserve">Women </w:t>
            </w:r>
          </w:p>
        </w:tc>
        <w:tc>
          <w:tcPr>
            <w:tcW w:w="2670" w:type="dxa"/>
            <w:tcBorders>
              <w:top w:val="single" w:sz="4" w:space="0" w:color="auto"/>
              <w:left w:val="single" w:sz="4" w:space="0" w:color="auto"/>
              <w:bottom w:val="single" w:sz="4" w:space="0" w:color="auto"/>
              <w:right w:val="single" w:sz="4" w:space="0" w:color="auto"/>
            </w:tcBorders>
            <w:hideMark/>
          </w:tcPr>
          <w:p w:rsidR="00FD029C" w:rsidRDefault="00FD029C" w:rsidP="00FD029C">
            <w:pPr>
              <w:pStyle w:val="Prrafodelista"/>
              <w:numPr>
                <w:ilvl w:val="0"/>
                <w:numId w:val="23"/>
              </w:numPr>
              <w:rPr>
                <w:sz w:val="24"/>
                <w:szCs w:val="24"/>
                <w:lang w:val="en-AU"/>
              </w:rPr>
            </w:pPr>
            <w:r>
              <w:rPr>
                <w:sz w:val="24"/>
                <w:szCs w:val="24"/>
                <w:lang w:val="en-AU"/>
              </w:rPr>
              <w:t>Body and health</w:t>
            </w:r>
          </w:p>
          <w:p w:rsidR="00FD029C" w:rsidRDefault="00FD029C" w:rsidP="00FD029C">
            <w:pPr>
              <w:pStyle w:val="Prrafodelista"/>
              <w:numPr>
                <w:ilvl w:val="0"/>
                <w:numId w:val="23"/>
              </w:numPr>
              <w:rPr>
                <w:sz w:val="24"/>
                <w:szCs w:val="24"/>
                <w:lang w:val="en-AU"/>
              </w:rPr>
            </w:pPr>
            <w:r>
              <w:rPr>
                <w:sz w:val="24"/>
                <w:szCs w:val="24"/>
                <w:lang w:val="en-AU"/>
              </w:rPr>
              <w:t xml:space="preserve">Feminine identity </w:t>
            </w:r>
          </w:p>
          <w:p w:rsidR="00FD029C" w:rsidRDefault="00FD029C" w:rsidP="00FD029C">
            <w:pPr>
              <w:pStyle w:val="Prrafodelista"/>
              <w:numPr>
                <w:ilvl w:val="0"/>
                <w:numId w:val="23"/>
              </w:numPr>
              <w:rPr>
                <w:sz w:val="24"/>
                <w:szCs w:val="24"/>
                <w:lang w:val="en-AU"/>
              </w:rPr>
            </w:pPr>
            <w:r>
              <w:rPr>
                <w:sz w:val="24"/>
                <w:szCs w:val="24"/>
                <w:lang w:val="en-AU"/>
              </w:rPr>
              <w:t xml:space="preserve">Prejudices </w:t>
            </w:r>
          </w:p>
        </w:tc>
        <w:tc>
          <w:tcPr>
            <w:tcW w:w="4260" w:type="dxa"/>
            <w:tcBorders>
              <w:top w:val="single" w:sz="4" w:space="0" w:color="auto"/>
              <w:left w:val="single" w:sz="4" w:space="0" w:color="auto"/>
              <w:bottom w:val="single" w:sz="4" w:space="0" w:color="auto"/>
              <w:right w:val="single" w:sz="4" w:space="0" w:color="auto"/>
            </w:tcBorders>
          </w:tcPr>
          <w:p w:rsidR="00FD029C" w:rsidRDefault="00FD029C" w:rsidP="000F641B">
            <w:pPr>
              <w:pStyle w:val="Prrafodelista"/>
              <w:autoSpaceDE/>
              <w:spacing w:after="200"/>
              <w:ind w:left="0"/>
              <w:jc w:val="both"/>
              <w:rPr>
                <w:i/>
                <w:sz w:val="24"/>
                <w:szCs w:val="24"/>
                <w:lang w:val="en-AU"/>
              </w:rPr>
            </w:pPr>
            <w:r>
              <w:rPr>
                <w:bCs/>
                <w:i/>
                <w:sz w:val="24"/>
                <w:szCs w:val="24"/>
                <w:lang w:val="en-AU"/>
              </w:rPr>
              <w:t xml:space="preserve">“Women’s health is very complicated in mining work, in fact menstruation, because women have haemorrhages due to the altitude.  I know that of the seven of us who work in operations, there are three of us in the deposits who have had a </w:t>
            </w:r>
            <w:r>
              <w:rPr>
                <w:i/>
                <w:sz w:val="24"/>
                <w:szCs w:val="24"/>
                <w:lang w:val="en-AU"/>
              </w:rPr>
              <w:t xml:space="preserve">hysterectomy” </w:t>
            </w:r>
          </w:p>
          <w:p w:rsidR="00FD029C" w:rsidRDefault="00FD029C" w:rsidP="000F641B">
            <w:pPr>
              <w:spacing w:after="200"/>
              <w:ind w:right="-51" w:firstLine="34"/>
              <w:jc w:val="both"/>
              <w:rPr>
                <w:i/>
                <w:sz w:val="24"/>
                <w:szCs w:val="24"/>
                <w:lang w:val="en-AU"/>
              </w:rPr>
            </w:pPr>
            <w:r>
              <w:rPr>
                <w:i/>
                <w:sz w:val="24"/>
                <w:szCs w:val="24"/>
                <w:lang w:val="en-AU" w:eastAsia="en-US"/>
              </w:rPr>
              <w:t>“If they see you as weak, they don’t consider you for jobs; they say no, this is very “scandalous”</w:t>
            </w:r>
            <w:r>
              <w:rPr>
                <w:i/>
                <w:sz w:val="24"/>
                <w:szCs w:val="24"/>
                <w:lang w:val="en-AU"/>
              </w:rPr>
              <w:t xml:space="preserve">. If something happens to you on an emotional level, you have to keep it to yourself; crying means weakness that you don’t know how to behave.” </w:t>
            </w:r>
          </w:p>
          <w:p w:rsidR="00FD029C" w:rsidRDefault="00FD029C" w:rsidP="000F641B">
            <w:pPr>
              <w:spacing w:after="200"/>
              <w:ind w:right="-51" w:firstLine="34"/>
              <w:jc w:val="both"/>
              <w:rPr>
                <w:i/>
                <w:sz w:val="24"/>
                <w:szCs w:val="24"/>
                <w:lang w:val="en-AU"/>
              </w:rPr>
            </w:pPr>
            <w:r>
              <w:rPr>
                <w:i/>
                <w:sz w:val="24"/>
                <w:szCs w:val="24"/>
                <w:lang w:val="en-AU"/>
              </w:rPr>
              <w:t xml:space="preserve">“The discrimination from the men; they insult you, they put you last, they don’t let you work in peace. They tell me, listen, go home, go see your kids, your husband is cheating on you; they didn’t let me do the tests; they made me throw away the tests.” </w:t>
            </w:r>
          </w:p>
          <w:p w:rsidR="00FD029C" w:rsidRDefault="00FD029C" w:rsidP="000F641B">
            <w:pPr>
              <w:ind w:left="34" w:right="-51"/>
              <w:jc w:val="both"/>
              <w:rPr>
                <w:i/>
                <w:sz w:val="24"/>
                <w:szCs w:val="24"/>
                <w:lang w:val="en-AU"/>
              </w:rPr>
            </w:pPr>
            <w:r>
              <w:rPr>
                <w:i/>
                <w:sz w:val="24"/>
                <w:szCs w:val="24"/>
                <w:lang w:val="en-AU"/>
              </w:rPr>
              <w:t xml:space="preserve"> “In mining, hopefully they won’t notice that you are a woman; you have to bring out the man you have inside.”</w:t>
            </w:r>
          </w:p>
          <w:p w:rsidR="00FD029C" w:rsidRDefault="00FD029C" w:rsidP="000F641B">
            <w:pPr>
              <w:jc w:val="center"/>
              <w:rPr>
                <w:sz w:val="24"/>
                <w:szCs w:val="24"/>
                <w:lang w:val="en-AU"/>
              </w:rPr>
            </w:pPr>
          </w:p>
        </w:tc>
      </w:tr>
    </w:tbl>
    <w:p w:rsidR="00FD029C" w:rsidRPr="00386847" w:rsidRDefault="00FD029C" w:rsidP="00FD029C">
      <w:pPr>
        <w:rPr>
          <w:lang w:val="en-US"/>
        </w:rPr>
      </w:pPr>
    </w:p>
    <w:p w:rsidR="00FD029C" w:rsidRPr="00FD029C" w:rsidRDefault="00FD029C" w:rsidP="00DD1D92">
      <w:pPr>
        <w:pStyle w:val="Prrafodelista"/>
        <w:autoSpaceDE/>
        <w:autoSpaceDN/>
        <w:spacing w:after="200" w:line="360" w:lineRule="auto"/>
        <w:ind w:left="0"/>
        <w:jc w:val="both"/>
        <w:rPr>
          <w:sz w:val="24"/>
          <w:szCs w:val="24"/>
          <w:lang w:val="en-US"/>
        </w:rPr>
      </w:pPr>
    </w:p>
    <w:p w:rsidR="00DD1D92" w:rsidRPr="00C04E45" w:rsidRDefault="00DD1D92" w:rsidP="00222AD0">
      <w:pPr>
        <w:pStyle w:val="Prrafodelista"/>
        <w:autoSpaceDE/>
        <w:autoSpaceDN/>
        <w:spacing w:after="200" w:line="480" w:lineRule="auto"/>
        <w:ind w:left="0"/>
        <w:rPr>
          <w:sz w:val="24"/>
          <w:szCs w:val="24"/>
          <w:lang w:val="en-AU"/>
        </w:rPr>
      </w:pPr>
    </w:p>
    <w:p w:rsidR="00DD1D92" w:rsidRPr="00C04E45" w:rsidRDefault="00A47A09" w:rsidP="00222AD0">
      <w:pPr>
        <w:pStyle w:val="Prrafodelista"/>
        <w:autoSpaceDE/>
        <w:autoSpaceDN/>
        <w:spacing w:after="200" w:line="480" w:lineRule="auto"/>
        <w:ind w:left="0"/>
        <w:rPr>
          <w:b/>
          <w:bCs/>
          <w:sz w:val="24"/>
          <w:szCs w:val="24"/>
          <w:lang w:val="en-AU"/>
        </w:rPr>
      </w:pPr>
      <w:r w:rsidRPr="00C04E45">
        <w:rPr>
          <w:b/>
          <w:bCs/>
          <w:sz w:val="24"/>
          <w:szCs w:val="24"/>
          <w:lang w:val="en-AU"/>
        </w:rPr>
        <w:t>2. Family responsibilities</w:t>
      </w:r>
      <w:r w:rsidR="00DD1D92" w:rsidRPr="00C04E45">
        <w:rPr>
          <w:b/>
          <w:bCs/>
          <w:sz w:val="24"/>
          <w:szCs w:val="24"/>
          <w:lang w:val="en-AU"/>
        </w:rPr>
        <w:t xml:space="preserve"> </w:t>
      </w:r>
    </w:p>
    <w:p w:rsidR="00DD1D92" w:rsidRPr="00C04E45" w:rsidRDefault="00A47A09" w:rsidP="00222AD0">
      <w:pPr>
        <w:spacing w:line="480" w:lineRule="auto"/>
        <w:jc w:val="both"/>
        <w:rPr>
          <w:sz w:val="24"/>
          <w:szCs w:val="24"/>
          <w:lang w:val="en-AU"/>
        </w:rPr>
      </w:pPr>
      <w:r w:rsidRPr="00C04E45">
        <w:rPr>
          <w:bCs/>
          <w:sz w:val="24"/>
          <w:szCs w:val="24"/>
          <w:lang w:val="en-AU"/>
        </w:rPr>
        <w:t>The identification of this category is linked to carrying for children, household work, safeguarding the home, and the distribution of roles in the family</w:t>
      </w:r>
      <w:r w:rsidR="00DD1D92" w:rsidRPr="00C04E45">
        <w:rPr>
          <w:bCs/>
          <w:sz w:val="24"/>
          <w:szCs w:val="24"/>
          <w:lang w:val="en-AU"/>
        </w:rPr>
        <w:t xml:space="preserve">. </w:t>
      </w:r>
      <w:r w:rsidRPr="00C04E45">
        <w:rPr>
          <w:bCs/>
          <w:sz w:val="24"/>
          <w:szCs w:val="24"/>
          <w:lang w:val="en-AU"/>
        </w:rPr>
        <w:t>In this category there is evidence of coincidence between the perceptions of the male and female workers: both groups indicate that the woman is the central axis of the family</w:t>
      </w:r>
      <w:r w:rsidR="00DD1D92" w:rsidRPr="00C04E45">
        <w:rPr>
          <w:bCs/>
          <w:sz w:val="24"/>
          <w:szCs w:val="24"/>
          <w:lang w:val="en-AU"/>
        </w:rPr>
        <w:t xml:space="preserve">. </w:t>
      </w:r>
      <w:r w:rsidRPr="00C04E45">
        <w:rPr>
          <w:bCs/>
          <w:sz w:val="24"/>
          <w:szCs w:val="24"/>
          <w:lang w:val="en-AU"/>
        </w:rPr>
        <w:t>The strength of this representation constitutes a fundamental barrier for the inclusion of women on mining sites</w:t>
      </w:r>
      <w:r w:rsidR="00DD1D92" w:rsidRPr="00C04E45">
        <w:rPr>
          <w:bCs/>
          <w:sz w:val="24"/>
          <w:szCs w:val="24"/>
          <w:lang w:val="en-AU"/>
        </w:rPr>
        <w:t xml:space="preserve">. </w:t>
      </w:r>
      <w:r w:rsidRPr="00C04E45">
        <w:rPr>
          <w:bCs/>
          <w:sz w:val="24"/>
          <w:szCs w:val="24"/>
          <w:lang w:val="en-AU"/>
        </w:rPr>
        <w:t xml:space="preserve">This representation is based on a model of a traditional family, where the roles are divided between </w:t>
      </w:r>
      <w:r w:rsidRPr="00C04E45">
        <w:rPr>
          <w:bCs/>
          <w:sz w:val="24"/>
          <w:szCs w:val="24"/>
          <w:lang w:val="en-AU"/>
        </w:rPr>
        <w:lastRenderedPageBreak/>
        <w:t>the male provider and the woman caretaker and with that, the validity of the female identity associated with maternity</w:t>
      </w:r>
      <w:r w:rsidR="00DD1D92" w:rsidRPr="00C04E45">
        <w:rPr>
          <w:bCs/>
          <w:sz w:val="24"/>
          <w:szCs w:val="24"/>
          <w:lang w:val="en-AU"/>
        </w:rPr>
        <w:t>.</w:t>
      </w:r>
      <w:r w:rsidR="00DD1D92" w:rsidRPr="00C04E45">
        <w:rPr>
          <w:sz w:val="24"/>
          <w:szCs w:val="24"/>
          <w:lang w:val="en-AU"/>
        </w:rPr>
        <w:t xml:space="preserve"> </w:t>
      </w:r>
    </w:p>
    <w:p w:rsidR="00DD1D92" w:rsidRPr="00C04E45" w:rsidRDefault="00E2453C" w:rsidP="00222AD0">
      <w:pPr>
        <w:spacing w:line="480" w:lineRule="auto"/>
        <w:jc w:val="both"/>
        <w:rPr>
          <w:bCs/>
          <w:sz w:val="24"/>
          <w:szCs w:val="24"/>
          <w:lang w:val="en-AU"/>
        </w:rPr>
      </w:pPr>
      <w:r w:rsidRPr="00C04E45">
        <w:rPr>
          <w:bCs/>
          <w:sz w:val="24"/>
          <w:szCs w:val="24"/>
          <w:lang w:val="en-AU"/>
        </w:rPr>
        <w:t>Currently, there are significant differences between men and women regarding the way of establishing links with children, generating new tensions, above all for women. There is an extremely demanding omnipresent ideal figure of a mother that casts a hea</w:t>
      </w:r>
      <w:r w:rsidR="005F6F6B" w:rsidRPr="00C04E45">
        <w:rPr>
          <w:bCs/>
          <w:sz w:val="24"/>
          <w:szCs w:val="24"/>
          <w:lang w:val="en-AU"/>
        </w:rPr>
        <w:t xml:space="preserve">vy shadow, according to </w:t>
      </w:r>
      <w:proofErr w:type="spellStart"/>
      <w:r w:rsidR="005F6F6B" w:rsidRPr="00C04E45">
        <w:rPr>
          <w:bCs/>
          <w:sz w:val="24"/>
          <w:szCs w:val="24"/>
          <w:lang w:val="en-AU"/>
        </w:rPr>
        <w:t>Araujo</w:t>
      </w:r>
      <w:proofErr w:type="spellEnd"/>
      <w:r w:rsidR="005F6F6B" w:rsidRPr="00C04E45">
        <w:rPr>
          <w:bCs/>
          <w:sz w:val="24"/>
          <w:szCs w:val="24"/>
          <w:lang w:val="en-AU"/>
        </w:rPr>
        <w:t xml:space="preserve"> and</w:t>
      </w:r>
      <w:r w:rsidRPr="00C04E45">
        <w:rPr>
          <w:bCs/>
          <w:sz w:val="24"/>
          <w:szCs w:val="24"/>
          <w:lang w:val="en-AU"/>
        </w:rPr>
        <w:t xml:space="preserve"> </w:t>
      </w:r>
      <w:proofErr w:type="spellStart"/>
      <w:r w:rsidRPr="00C04E45">
        <w:rPr>
          <w:bCs/>
          <w:sz w:val="24"/>
          <w:szCs w:val="24"/>
          <w:lang w:val="en-AU"/>
        </w:rPr>
        <w:t>Martuccelli</w:t>
      </w:r>
      <w:proofErr w:type="spellEnd"/>
      <w:r w:rsidRPr="00C04E45">
        <w:rPr>
          <w:bCs/>
          <w:sz w:val="24"/>
          <w:szCs w:val="24"/>
          <w:lang w:val="en-AU"/>
        </w:rPr>
        <w:t>, (2012), that must be conjugated with structural conditions that prevent responding to that desire (the requirement of entering and responding to the demands of the labour market):</w:t>
      </w:r>
      <w:r w:rsidR="00DD1D92" w:rsidRPr="00C04E45">
        <w:rPr>
          <w:bCs/>
          <w:sz w:val="24"/>
          <w:szCs w:val="24"/>
          <w:lang w:val="en-AU"/>
        </w:rPr>
        <w:t xml:space="preserve"> </w:t>
      </w:r>
      <w:r w:rsidRPr="00C04E45">
        <w:rPr>
          <w:bCs/>
          <w:sz w:val="24"/>
          <w:szCs w:val="24"/>
          <w:lang w:val="en-AU"/>
        </w:rPr>
        <w:t xml:space="preserve"> the collective representation that is made of the constant presence of the mother in the home as a decisive factor in the wellbeing of the children, leaving women prisoners of these representations and with greater vulnerability in evading the obstacles and meeting the challenges at work.</w:t>
      </w:r>
      <w:r w:rsidR="00DD1D92" w:rsidRPr="00C04E45">
        <w:rPr>
          <w:bCs/>
          <w:sz w:val="24"/>
          <w:szCs w:val="24"/>
          <w:lang w:val="en-AU"/>
        </w:rPr>
        <w:t xml:space="preserve"> </w:t>
      </w:r>
      <w:r w:rsidRPr="00C04E45">
        <w:rPr>
          <w:bCs/>
          <w:sz w:val="24"/>
          <w:szCs w:val="24"/>
          <w:lang w:val="en-AU"/>
        </w:rPr>
        <w:t xml:space="preserve"> </w:t>
      </w:r>
      <w:r w:rsidR="00770691" w:rsidRPr="00C04E45">
        <w:rPr>
          <w:bCs/>
          <w:sz w:val="24"/>
          <w:szCs w:val="24"/>
          <w:lang w:val="en-AU"/>
        </w:rPr>
        <w:t>In mining, the prevalence of these representations of the woman mother and the family has not undergone any changes, despite the modernizing transformations of industry and of Chilean society in general</w:t>
      </w:r>
      <w:r w:rsidR="00DD1D92" w:rsidRPr="00C04E45">
        <w:rPr>
          <w:bCs/>
          <w:sz w:val="24"/>
          <w:szCs w:val="24"/>
          <w:lang w:val="en-AU"/>
        </w:rPr>
        <w:t xml:space="preserve">. </w:t>
      </w:r>
      <w:r w:rsidR="00770691" w:rsidRPr="00C04E45">
        <w:rPr>
          <w:bCs/>
          <w:sz w:val="24"/>
          <w:szCs w:val="24"/>
          <w:lang w:val="en-AU"/>
        </w:rPr>
        <w:t>On the contrary, the perceptions of men and women are an example of the tension that female workers experience when faced with the demands of the family</w:t>
      </w:r>
      <w:r w:rsidR="00DD1D92" w:rsidRPr="00C04E45">
        <w:rPr>
          <w:bCs/>
          <w:sz w:val="24"/>
          <w:szCs w:val="24"/>
          <w:lang w:val="en-AU"/>
        </w:rPr>
        <w:t xml:space="preserve">. </w:t>
      </w:r>
    </w:p>
    <w:p w:rsidR="00DD1D92" w:rsidRPr="00C04E45" w:rsidRDefault="00770691" w:rsidP="00222AD0">
      <w:pPr>
        <w:spacing w:line="480" w:lineRule="auto"/>
        <w:jc w:val="both"/>
        <w:rPr>
          <w:sz w:val="24"/>
          <w:szCs w:val="24"/>
          <w:lang w:val="en-AU"/>
        </w:rPr>
      </w:pPr>
      <w:r w:rsidRPr="00C04E45">
        <w:rPr>
          <w:sz w:val="24"/>
          <w:szCs w:val="24"/>
          <w:lang w:val="en-AU"/>
        </w:rPr>
        <w:t>There is evidence of a naturalization of the gender roles sustained in this traditional representation of the family; there female workers have a scarce margin of action and rather tend to assume the tensions or frustrations associated with not being able to respond to this representation</w:t>
      </w:r>
      <w:r w:rsidR="00DD1D92" w:rsidRPr="00C04E45">
        <w:rPr>
          <w:sz w:val="24"/>
          <w:szCs w:val="24"/>
          <w:lang w:val="en-AU"/>
        </w:rPr>
        <w:t>.</w:t>
      </w:r>
    </w:p>
    <w:p w:rsidR="00DD1D92" w:rsidRPr="00C04E45" w:rsidRDefault="00770691" w:rsidP="00222AD0">
      <w:pPr>
        <w:spacing w:after="200" w:line="480" w:lineRule="auto"/>
        <w:jc w:val="both"/>
        <w:rPr>
          <w:bCs/>
          <w:sz w:val="24"/>
          <w:szCs w:val="24"/>
          <w:lang w:val="en-AU"/>
        </w:rPr>
      </w:pPr>
      <w:r w:rsidRPr="00C04E45">
        <w:rPr>
          <w:bCs/>
          <w:sz w:val="24"/>
          <w:szCs w:val="24"/>
          <w:lang w:val="en-AU"/>
        </w:rPr>
        <w:t xml:space="preserve">Both men and women in mining confirm the dual dimension that the family has.  On one hand they assign women greater responsibility for its </w:t>
      </w:r>
      <w:r w:rsidR="005F6F6B" w:rsidRPr="00C04E45">
        <w:rPr>
          <w:bCs/>
          <w:sz w:val="24"/>
          <w:szCs w:val="24"/>
          <w:lang w:val="en-AU"/>
        </w:rPr>
        <w:t>maintenance</w:t>
      </w:r>
      <w:r w:rsidRPr="00C04E45">
        <w:rPr>
          <w:bCs/>
          <w:sz w:val="24"/>
          <w:szCs w:val="24"/>
          <w:lang w:val="en-AU"/>
        </w:rPr>
        <w:t xml:space="preserve"> and care, and at the same time constitute a </w:t>
      </w:r>
      <w:r w:rsidR="005F6F6B" w:rsidRPr="00C04E45">
        <w:rPr>
          <w:bCs/>
          <w:sz w:val="24"/>
          <w:szCs w:val="24"/>
          <w:lang w:val="en-AU"/>
        </w:rPr>
        <w:t>barrier</w:t>
      </w:r>
      <w:r w:rsidRPr="00C04E45">
        <w:rPr>
          <w:bCs/>
          <w:sz w:val="24"/>
          <w:szCs w:val="24"/>
          <w:lang w:val="en-AU"/>
        </w:rPr>
        <w:t xml:space="preserve"> that is difficult to </w:t>
      </w:r>
      <w:r w:rsidR="005F6F6B" w:rsidRPr="00C04E45">
        <w:rPr>
          <w:bCs/>
          <w:sz w:val="24"/>
          <w:szCs w:val="24"/>
          <w:lang w:val="en-AU"/>
        </w:rPr>
        <w:t>overcome in order to be compatible with</w:t>
      </w:r>
      <w:r w:rsidRPr="00C04E45">
        <w:rPr>
          <w:bCs/>
          <w:sz w:val="24"/>
          <w:szCs w:val="24"/>
          <w:lang w:val="en-AU"/>
        </w:rPr>
        <w:t xml:space="preserve"> the demands of the labour market. Even though it constitutes a tension for both, undoubtedly for women it becomes a symbolic barrier that </w:t>
      </w:r>
      <w:r w:rsidR="005F6F6B" w:rsidRPr="00C04E45">
        <w:rPr>
          <w:bCs/>
          <w:sz w:val="24"/>
          <w:szCs w:val="24"/>
          <w:lang w:val="en-AU"/>
        </w:rPr>
        <w:t>imprisons</w:t>
      </w:r>
      <w:r w:rsidRPr="00C04E45">
        <w:rPr>
          <w:bCs/>
          <w:sz w:val="24"/>
          <w:szCs w:val="24"/>
          <w:lang w:val="en-AU"/>
        </w:rPr>
        <w:t xml:space="preserve"> them</w:t>
      </w:r>
      <w:r w:rsidR="00DD1D92" w:rsidRPr="00C04E45">
        <w:rPr>
          <w:bCs/>
          <w:sz w:val="24"/>
          <w:szCs w:val="24"/>
          <w:lang w:val="en-AU"/>
        </w:rPr>
        <w:t>.</w:t>
      </w:r>
      <w:r w:rsidR="00E60D6B">
        <w:rPr>
          <w:bCs/>
          <w:sz w:val="24"/>
          <w:szCs w:val="24"/>
          <w:lang w:val="en-AU"/>
        </w:rPr>
        <w:t xml:space="preserve"> Chart</w:t>
      </w:r>
      <w:r w:rsidRPr="00C04E45">
        <w:rPr>
          <w:bCs/>
          <w:sz w:val="24"/>
          <w:szCs w:val="24"/>
          <w:lang w:val="en-AU"/>
        </w:rPr>
        <w:t xml:space="preserve"> 2 summarizes the findings of this category.</w:t>
      </w:r>
      <w:r w:rsidR="009B536C" w:rsidRPr="00C04E45">
        <w:rPr>
          <w:bCs/>
          <w:sz w:val="24"/>
          <w:szCs w:val="24"/>
          <w:lang w:val="en-AU"/>
        </w:rPr>
        <w:t xml:space="preserve"> </w:t>
      </w:r>
    </w:p>
    <w:p w:rsidR="00FD029C" w:rsidRDefault="00FD029C" w:rsidP="00222AD0">
      <w:pPr>
        <w:spacing w:line="480" w:lineRule="auto"/>
        <w:rPr>
          <w:sz w:val="24"/>
          <w:szCs w:val="24"/>
        </w:rPr>
      </w:pPr>
      <w:r w:rsidRPr="00FD6A23">
        <w:rPr>
          <w:sz w:val="24"/>
          <w:szCs w:val="24"/>
        </w:rPr>
        <w:lastRenderedPageBreak/>
        <w:t xml:space="preserve">Chart 2: </w:t>
      </w:r>
      <w:proofErr w:type="spellStart"/>
      <w:r w:rsidRPr="00FD6A23">
        <w:rPr>
          <w:sz w:val="24"/>
          <w:szCs w:val="24"/>
        </w:rPr>
        <w:t>Family</w:t>
      </w:r>
      <w:proofErr w:type="spellEnd"/>
      <w:r w:rsidRPr="00FD6A23">
        <w:rPr>
          <w:sz w:val="24"/>
          <w:szCs w:val="24"/>
        </w:rPr>
        <w:t xml:space="preserve"> </w:t>
      </w:r>
      <w:proofErr w:type="spellStart"/>
      <w:r w:rsidRPr="00FD6A23">
        <w:rPr>
          <w:sz w:val="24"/>
          <w:szCs w:val="24"/>
        </w:rPr>
        <w:t>responsabilities</w:t>
      </w:r>
      <w:proofErr w:type="spellEnd"/>
    </w:p>
    <w:tbl>
      <w:tblPr>
        <w:tblStyle w:val="Tablaconcuadrcula"/>
        <w:tblW w:w="8897" w:type="dxa"/>
        <w:tblLook w:val="04A0"/>
      </w:tblPr>
      <w:tblGrid>
        <w:gridCol w:w="1229"/>
        <w:gridCol w:w="2736"/>
        <w:gridCol w:w="4932"/>
      </w:tblGrid>
      <w:tr w:rsidR="00FD029C" w:rsidTr="000F641B">
        <w:tc>
          <w:tcPr>
            <w:tcW w:w="1229" w:type="dxa"/>
            <w:tcBorders>
              <w:top w:val="single" w:sz="4" w:space="0" w:color="auto"/>
              <w:left w:val="single" w:sz="4" w:space="0" w:color="auto"/>
              <w:bottom w:val="single" w:sz="4" w:space="0" w:color="auto"/>
              <w:right w:val="single" w:sz="4" w:space="0" w:color="auto"/>
            </w:tcBorders>
            <w:hideMark/>
          </w:tcPr>
          <w:p w:rsidR="00FD029C" w:rsidRDefault="00FD029C" w:rsidP="000F641B">
            <w:pPr>
              <w:pStyle w:val="Prrafodelista"/>
              <w:autoSpaceDE/>
              <w:spacing w:after="200"/>
              <w:ind w:left="0"/>
              <w:jc w:val="center"/>
              <w:rPr>
                <w:b/>
                <w:bCs/>
                <w:sz w:val="24"/>
                <w:szCs w:val="24"/>
                <w:lang w:val="en-AU"/>
              </w:rPr>
            </w:pPr>
            <w:r>
              <w:rPr>
                <w:b/>
                <w:bCs/>
                <w:sz w:val="24"/>
                <w:szCs w:val="24"/>
                <w:lang w:val="en-AU"/>
              </w:rPr>
              <w:t>Sex</w:t>
            </w:r>
          </w:p>
        </w:tc>
        <w:tc>
          <w:tcPr>
            <w:tcW w:w="2736" w:type="dxa"/>
            <w:tcBorders>
              <w:top w:val="single" w:sz="4" w:space="0" w:color="auto"/>
              <w:left w:val="single" w:sz="4" w:space="0" w:color="auto"/>
              <w:bottom w:val="single" w:sz="4" w:space="0" w:color="auto"/>
              <w:right w:val="single" w:sz="4" w:space="0" w:color="auto"/>
            </w:tcBorders>
            <w:hideMark/>
          </w:tcPr>
          <w:p w:rsidR="00FD029C" w:rsidRDefault="00FD029C" w:rsidP="000F641B">
            <w:pPr>
              <w:pStyle w:val="Prrafodelista"/>
              <w:tabs>
                <w:tab w:val="left" w:pos="0"/>
              </w:tabs>
              <w:autoSpaceDE/>
              <w:spacing w:after="200"/>
              <w:ind w:left="317"/>
              <w:jc w:val="center"/>
              <w:rPr>
                <w:b/>
                <w:bCs/>
                <w:sz w:val="24"/>
                <w:szCs w:val="24"/>
                <w:lang w:val="en-AU"/>
              </w:rPr>
            </w:pPr>
            <w:r>
              <w:rPr>
                <w:b/>
                <w:bCs/>
                <w:sz w:val="24"/>
                <w:szCs w:val="24"/>
                <w:lang w:val="en-AU"/>
              </w:rPr>
              <w:t>Sub categories</w:t>
            </w:r>
          </w:p>
        </w:tc>
        <w:tc>
          <w:tcPr>
            <w:tcW w:w="4932"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 xml:space="preserve">Discourses </w:t>
            </w:r>
          </w:p>
        </w:tc>
      </w:tr>
      <w:tr w:rsidR="00FD029C" w:rsidRPr="00FD029C" w:rsidTr="000F641B">
        <w:tc>
          <w:tcPr>
            <w:tcW w:w="1229" w:type="dxa"/>
            <w:tcBorders>
              <w:top w:val="single" w:sz="4" w:space="0" w:color="auto"/>
              <w:left w:val="single" w:sz="4" w:space="0" w:color="auto"/>
              <w:bottom w:val="single" w:sz="4" w:space="0" w:color="auto"/>
              <w:right w:val="single" w:sz="4" w:space="0" w:color="auto"/>
            </w:tcBorders>
            <w:hideMark/>
          </w:tcPr>
          <w:p w:rsidR="00FD029C" w:rsidRDefault="00FD029C" w:rsidP="000F641B">
            <w:pPr>
              <w:pStyle w:val="Prrafodelista"/>
              <w:autoSpaceDE/>
              <w:spacing w:after="200"/>
              <w:ind w:left="0"/>
              <w:rPr>
                <w:bCs/>
                <w:sz w:val="24"/>
                <w:szCs w:val="24"/>
                <w:lang w:val="en-AU"/>
              </w:rPr>
            </w:pPr>
            <w:r>
              <w:rPr>
                <w:bCs/>
                <w:sz w:val="24"/>
                <w:szCs w:val="24"/>
                <w:lang w:val="en-AU"/>
              </w:rPr>
              <w:t xml:space="preserve">Men </w:t>
            </w:r>
          </w:p>
        </w:tc>
        <w:tc>
          <w:tcPr>
            <w:tcW w:w="2736" w:type="dxa"/>
            <w:tcBorders>
              <w:top w:val="single" w:sz="4" w:space="0" w:color="auto"/>
              <w:left w:val="single" w:sz="4" w:space="0" w:color="auto"/>
              <w:bottom w:val="single" w:sz="4" w:space="0" w:color="auto"/>
              <w:right w:val="single" w:sz="4" w:space="0" w:color="auto"/>
            </w:tcBorders>
            <w:hideMark/>
          </w:tcPr>
          <w:p w:rsidR="00FD029C" w:rsidRDefault="00FD029C" w:rsidP="00FD029C">
            <w:pPr>
              <w:pStyle w:val="Prrafodelista"/>
              <w:numPr>
                <w:ilvl w:val="0"/>
                <w:numId w:val="24"/>
              </w:numPr>
              <w:tabs>
                <w:tab w:val="left" w:pos="0"/>
              </w:tabs>
              <w:autoSpaceDE/>
              <w:spacing w:after="200"/>
              <w:ind w:left="317" w:hanging="283"/>
              <w:rPr>
                <w:bCs/>
                <w:sz w:val="24"/>
                <w:szCs w:val="24"/>
                <w:lang w:val="en-AU"/>
              </w:rPr>
            </w:pPr>
            <w:r>
              <w:rPr>
                <w:bCs/>
                <w:sz w:val="24"/>
                <w:szCs w:val="24"/>
                <w:lang w:val="en-AU"/>
              </w:rPr>
              <w:t>Father provider – woman caretaker</w:t>
            </w:r>
          </w:p>
        </w:tc>
        <w:tc>
          <w:tcPr>
            <w:tcW w:w="4932" w:type="dxa"/>
            <w:tcBorders>
              <w:top w:val="single" w:sz="4" w:space="0" w:color="auto"/>
              <w:left w:val="single" w:sz="4" w:space="0" w:color="auto"/>
              <w:bottom w:val="single" w:sz="4" w:space="0" w:color="auto"/>
              <w:right w:val="single" w:sz="4" w:space="0" w:color="auto"/>
            </w:tcBorders>
          </w:tcPr>
          <w:p w:rsidR="00FD029C" w:rsidRDefault="00FD029C" w:rsidP="000F641B">
            <w:pPr>
              <w:jc w:val="both"/>
              <w:rPr>
                <w:i/>
                <w:sz w:val="24"/>
                <w:szCs w:val="24"/>
                <w:lang w:val="en-AU"/>
              </w:rPr>
            </w:pPr>
            <w:r>
              <w:rPr>
                <w:sz w:val="24"/>
                <w:szCs w:val="24"/>
                <w:lang w:val="en-AU"/>
              </w:rPr>
              <w:t>“</w:t>
            </w:r>
            <w:r>
              <w:rPr>
                <w:i/>
                <w:sz w:val="24"/>
                <w:szCs w:val="24"/>
                <w:lang w:val="en-AU"/>
              </w:rPr>
              <w:t xml:space="preserve">Generally women are accustomed to raising the children, being housewives; then exchanging that for a job in mining, I think that just like that, it may be the biggest obstacle they have…” </w:t>
            </w:r>
          </w:p>
          <w:p w:rsidR="00FD029C" w:rsidRDefault="00FD029C" w:rsidP="000F641B">
            <w:pPr>
              <w:jc w:val="both"/>
              <w:rPr>
                <w:i/>
                <w:sz w:val="24"/>
                <w:szCs w:val="24"/>
                <w:lang w:val="en-AU"/>
              </w:rPr>
            </w:pPr>
          </w:p>
          <w:p w:rsidR="00FD029C" w:rsidRDefault="00FD029C" w:rsidP="000F641B">
            <w:pPr>
              <w:jc w:val="both"/>
              <w:rPr>
                <w:i/>
                <w:sz w:val="24"/>
                <w:szCs w:val="24"/>
                <w:lang w:val="en-AU"/>
              </w:rPr>
            </w:pPr>
            <w:r>
              <w:rPr>
                <w:i/>
                <w:sz w:val="24"/>
                <w:szCs w:val="24"/>
                <w:lang w:val="en-AU"/>
              </w:rPr>
              <w:t xml:space="preserve">“One of the tensions is the family, the children… because mothers are very attached to their children; like any parent you can lose your concentration on the job” </w:t>
            </w:r>
          </w:p>
          <w:p w:rsidR="00FD029C" w:rsidRDefault="00FD029C" w:rsidP="000F641B">
            <w:pPr>
              <w:jc w:val="both"/>
              <w:rPr>
                <w:i/>
                <w:sz w:val="24"/>
                <w:szCs w:val="24"/>
                <w:lang w:val="en-AU"/>
              </w:rPr>
            </w:pPr>
          </w:p>
          <w:p w:rsidR="00FD029C" w:rsidRDefault="00FD029C" w:rsidP="000F641B">
            <w:pPr>
              <w:jc w:val="both"/>
              <w:rPr>
                <w:i/>
                <w:sz w:val="24"/>
                <w:szCs w:val="24"/>
                <w:lang w:val="en-AU"/>
              </w:rPr>
            </w:pPr>
            <w:r>
              <w:rPr>
                <w:i/>
                <w:sz w:val="24"/>
                <w:szCs w:val="24"/>
                <w:lang w:val="en-AU"/>
              </w:rPr>
              <w:t>“It gets complicated if they have young children and they have to work shifts.  Like I just said, there are 7x7 and 4x4 shifts.  The shifts are very long and when they have young children I imagine it is complicated for a mother to leave them for so long.  That’s a male chauvinist thought because just the same, the man also goes away for a lot of days.”</w:t>
            </w:r>
          </w:p>
          <w:p w:rsidR="00FD029C" w:rsidRDefault="00FD029C" w:rsidP="000F641B">
            <w:pPr>
              <w:jc w:val="both"/>
              <w:rPr>
                <w:sz w:val="24"/>
                <w:szCs w:val="24"/>
                <w:lang w:val="en-AU"/>
              </w:rPr>
            </w:pPr>
          </w:p>
          <w:p w:rsidR="00FD029C" w:rsidRDefault="00FD029C" w:rsidP="000F641B">
            <w:pPr>
              <w:jc w:val="both"/>
              <w:rPr>
                <w:i/>
                <w:sz w:val="24"/>
                <w:szCs w:val="24"/>
                <w:lang w:val="en-AU"/>
              </w:rPr>
            </w:pPr>
            <w:r>
              <w:rPr>
                <w:i/>
                <w:sz w:val="24"/>
                <w:szCs w:val="24"/>
                <w:lang w:val="en-AU"/>
              </w:rPr>
              <w:t xml:space="preserve">“With the passing of the years it has been my wife who has taken on the role of head of the household since she is the one who makes the decisions as I’m not home half the year so I can’t give my opinion very much”. </w:t>
            </w:r>
          </w:p>
          <w:p w:rsidR="00FD029C" w:rsidRDefault="00FD029C" w:rsidP="000F641B">
            <w:pPr>
              <w:pStyle w:val="Prrafodelista"/>
              <w:autoSpaceDE/>
              <w:spacing w:after="200"/>
              <w:ind w:left="0"/>
              <w:jc w:val="center"/>
              <w:rPr>
                <w:b/>
                <w:bCs/>
                <w:sz w:val="24"/>
                <w:szCs w:val="24"/>
                <w:lang w:val="en-AU"/>
              </w:rPr>
            </w:pPr>
          </w:p>
        </w:tc>
      </w:tr>
      <w:tr w:rsidR="00FD029C" w:rsidRPr="00FD029C" w:rsidTr="000F641B">
        <w:tc>
          <w:tcPr>
            <w:tcW w:w="1229" w:type="dxa"/>
            <w:tcBorders>
              <w:top w:val="single" w:sz="4" w:space="0" w:color="auto"/>
              <w:left w:val="single" w:sz="4" w:space="0" w:color="auto"/>
              <w:bottom w:val="single" w:sz="4" w:space="0" w:color="auto"/>
              <w:right w:val="single" w:sz="4" w:space="0" w:color="auto"/>
            </w:tcBorders>
            <w:hideMark/>
          </w:tcPr>
          <w:p w:rsidR="00FD029C" w:rsidRDefault="00FD029C" w:rsidP="000F641B">
            <w:pPr>
              <w:rPr>
                <w:sz w:val="24"/>
                <w:szCs w:val="24"/>
                <w:lang w:val="en-AU"/>
              </w:rPr>
            </w:pPr>
            <w:r>
              <w:rPr>
                <w:sz w:val="24"/>
                <w:szCs w:val="24"/>
                <w:lang w:val="en-AU"/>
              </w:rPr>
              <w:t>Women</w:t>
            </w:r>
          </w:p>
        </w:tc>
        <w:tc>
          <w:tcPr>
            <w:tcW w:w="2736" w:type="dxa"/>
            <w:tcBorders>
              <w:top w:val="single" w:sz="4" w:space="0" w:color="auto"/>
              <w:left w:val="single" w:sz="4" w:space="0" w:color="auto"/>
              <w:bottom w:val="single" w:sz="4" w:space="0" w:color="auto"/>
              <w:right w:val="single" w:sz="4" w:space="0" w:color="auto"/>
            </w:tcBorders>
            <w:hideMark/>
          </w:tcPr>
          <w:p w:rsidR="00FD029C" w:rsidRDefault="00FD029C" w:rsidP="00FD029C">
            <w:pPr>
              <w:pStyle w:val="Prrafodelista"/>
              <w:numPr>
                <w:ilvl w:val="0"/>
                <w:numId w:val="24"/>
              </w:numPr>
              <w:rPr>
                <w:sz w:val="24"/>
                <w:szCs w:val="24"/>
                <w:lang w:val="en-AU"/>
              </w:rPr>
            </w:pPr>
            <w:r>
              <w:rPr>
                <w:sz w:val="24"/>
                <w:szCs w:val="24"/>
                <w:lang w:val="en-AU"/>
              </w:rPr>
              <w:t>Make the roles of woman, mother and worker compatible</w:t>
            </w:r>
          </w:p>
        </w:tc>
        <w:tc>
          <w:tcPr>
            <w:tcW w:w="4932" w:type="dxa"/>
            <w:tcBorders>
              <w:top w:val="single" w:sz="4" w:space="0" w:color="auto"/>
              <w:left w:val="single" w:sz="4" w:space="0" w:color="auto"/>
              <w:bottom w:val="single" w:sz="4" w:space="0" w:color="auto"/>
              <w:right w:val="single" w:sz="4" w:space="0" w:color="auto"/>
            </w:tcBorders>
          </w:tcPr>
          <w:p w:rsidR="00FD029C" w:rsidRDefault="00FD029C" w:rsidP="000F641B">
            <w:pPr>
              <w:spacing w:after="200"/>
              <w:ind w:left="34" w:right="-51"/>
              <w:jc w:val="both"/>
              <w:rPr>
                <w:i/>
                <w:sz w:val="24"/>
                <w:szCs w:val="24"/>
                <w:lang w:val="en-AU"/>
              </w:rPr>
            </w:pPr>
            <w:r>
              <w:rPr>
                <w:i/>
                <w:sz w:val="24"/>
                <w:szCs w:val="24"/>
                <w:lang w:val="en-AU"/>
              </w:rPr>
              <w:t xml:space="preserve">“The discrimination from the men; they insult you, they put you last, they don’t let you work in peace. They tell me, listen, go home, go see your kids, your husband is cheating on you; they didn’t let me do the tests; they made me throw away the tests.” </w:t>
            </w:r>
          </w:p>
          <w:p w:rsidR="00FD029C" w:rsidRDefault="00FD029C" w:rsidP="000F641B">
            <w:pPr>
              <w:pStyle w:val="Prrafodelista"/>
              <w:autoSpaceDE/>
              <w:spacing w:after="200"/>
              <w:ind w:left="0"/>
              <w:jc w:val="both"/>
              <w:rPr>
                <w:i/>
                <w:sz w:val="24"/>
                <w:szCs w:val="24"/>
                <w:lang w:val="en-AU"/>
              </w:rPr>
            </w:pPr>
            <w:r>
              <w:rPr>
                <w:i/>
                <w:sz w:val="24"/>
                <w:szCs w:val="24"/>
                <w:lang w:val="en-AU"/>
              </w:rPr>
              <w:t xml:space="preserve">A female heavy machinery operator said “they don’t look at you as a person who can </w:t>
            </w:r>
            <w:proofErr w:type="gramStart"/>
            <w:r>
              <w:rPr>
                <w:i/>
                <w:sz w:val="24"/>
                <w:szCs w:val="24"/>
                <w:lang w:val="en-AU"/>
              </w:rPr>
              <w:t>work,</w:t>
            </w:r>
            <w:proofErr w:type="gramEnd"/>
            <w:r>
              <w:rPr>
                <w:i/>
                <w:sz w:val="24"/>
                <w:szCs w:val="24"/>
                <w:lang w:val="en-AU"/>
              </w:rPr>
              <w:t xml:space="preserve"> they look at you as a sexual object.”  </w:t>
            </w:r>
          </w:p>
          <w:p w:rsidR="00FD029C" w:rsidRDefault="00FD029C" w:rsidP="000F641B">
            <w:pPr>
              <w:pStyle w:val="Prrafodelista"/>
              <w:autoSpaceDE/>
              <w:spacing w:after="200"/>
              <w:ind w:left="0"/>
              <w:jc w:val="both"/>
              <w:rPr>
                <w:i/>
                <w:sz w:val="24"/>
                <w:szCs w:val="24"/>
                <w:lang w:val="en-AU"/>
              </w:rPr>
            </w:pPr>
          </w:p>
          <w:p w:rsidR="00FD029C" w:rsidRDefault="00FD029C" w:rsidP="000F641B">
            <w:pPr>
              <w:pStyle w:val="Prrafodelista"/>
              <w:autoSpaceDE/>
              <w:spacing w:after="200"/>
              <w:ind w:left="0"/>
              <w:jc w:val="both"/>
              <w:rPr>
                <w:i/>
                <w:sz w:val="24"/>
                <w:szCs w:val="24"/>
                <w:lang w:val="en-AU"/>
              </w:rPr>
            </w:pPr>
            <w:r>
              <w:rPr>
                <w:i/>
                <w:sz w:val="24"/>
                <w:szCs w:val="24"/>
                <w:lang w:val="en-AU"/>
              </w:rPr>
              <w:t xml:space="preserve">A female operator stated “in mining there is a lot of talk that there are “so many women”, and there aren’t that many women, they don’t give you a chance, and if they do, it is because of a commitment of the government to society, not because they want to.” </w:t>
            </w:r>
          </w:p>
          <w:p w:rsidR="00FD029C" w:rsidRDefault="00FD029C" w:rsidP="000F641B">
            <w:pPr>
              <w:spacing w:after="200"/>
              <w:ind w:right="-51"/>
              <w:jc w:val="both"/>
              <w:rPr>
                <w:i/>
                <w:sz w:val="24"/>
                <w:szCs w:val="24"/>
                <w:lang w:val="en-AU"/>
              </w:rPr>
            </w:pPr>
            <w:r>
              <w:rPr>
                <w:i/>
                <w:sz w:val="24"/>
                <w:szCs w:val="24"/>
                <w:lang w:val="en-AU"/>
              </w:rPr>
              <w:t xml:space="preserve">“There are no women in superintendent positions or in management, because of the children; a woman gives priority to the family.  </w:t>
            </w:r>
            <w:r>
              <w:rPr>
                <w:i/>
                <w:sz w:val="24"/>
                <w:szCs w:val="24"/>
                <w:lang w:val="en-AU"/>
              </w:rPr>
              <w:lastRenderedPageBreak/>
              <w:t xml:space="preserve">Superintendents can go up to the site on weekends, but if a woman was superintendent she couldn’t; mothers can’t … it’s so unfair.” </w:t>
            </w:r>
          </w:p>
          <w:p w:rsidR="00FD029C" w:rsidRDefault="00FD029C" w:rsidP="000F641B">
            <w:pPr>
              <w:rPr>
                <w:sz w:val="24"/>
                <w:szCs w:val="24"/>
                <w:lang w:val="en-AU"/>
              </w:rPr>
            </w:pPr>
          </w:p>
        </w:tc>
      </w:tr>
    </w:tbl>
    <w:p w:rsidR="00FD029C" w:rsidRPr="00FD6A23" w:rsidRDefault="00FD029C" w:rsidP="00FD029C">
      <w:pPr>
        <w:rPr>
          <w:sz w:val="24"/>
          <w:szCs w:val="24"/>
          <w:lang w:val="en-US"/>
        </w:rPr>
      </w:pPr>
    </w:p>
    <w:p w:rsidR="00DD1D92" w:rsidRPr="00C04E45" w:rsidRDefault="00DD1D92" w:rsidP="00DD1D92">
      <w:pPr>
        <w:rPr>
          <w:sz w:val="24"/>
          <w:szCs w:val="24"/>
          <w:lang w:val="en-AU"/>
        </w:rPr>
      </w:pPr>
    </w:p>
    <w:p w:rsidR="00DD1D92" w:rsidRPr="00C04E45" w:rsidRDefault="00770691" w:rsidP="00222AD0">
      <w:pPr>
        <w:spacing w:line="480" w:lineRule="auto"/>
        <w:rPr>
          <w:b/>
          <w:sz w:val="24"/>
          <w:szCs w:val="24"/>
          <w:lang w:val="en-AU"/>
        </w:rPr>
      </w:pPr>
      <w:r w:rsidRPr="00C04E45">
        <w:rPr>
          <w:b/>
          <w:sz w:val="24"/>
          <w:szCs w:val="24"/>
          <w:lang w:val="en-AU"/>
        </w:rPr>
        <w:t>3. Masculine hegemony</w:t>
      </w:r>
    </w:p>
    <w:p w:rsidR="00DD1D92" w:rsidRPr="00C04E45" w:rsidRDefault="00DD1D92" w:rsidP="00222AD0">
      <w:pPr>
        <w:spacing w:line="480" w:lineRule="auto"/>
        <w:rPr>
          <w:sz w:val="24"/>
          <w:szCs w:val="24"/>
          <w:lang w:val="en-AU"/>
        </w:rPr>
      </w:pPr>
    </w:p>
    <w:p w:rsidR="00DD1D92" w:rsidRPr="00C04E45" w:rsidRDefault="00617AEA" w:rsidP="00222AD0">
      <w:pPr>
        <w:spacing w:line="480" w:lineRule="auto"/>
        <w:jc w:val="both"/>
        <w:rPr>
          <w:sz w:val="24"/>
          <w:szCs w:val="24"/>
          <w:lang w:val="en-AU"/>
        </w:rPr>
      </w:pPr>
      <w:r w:rsidRPr="00C04E45">
        <w:rPr>
          <w:bCs/>
          <w:sz w:val="24"/>
          <w:szCs w:val="24"/>
          <w:lang w:val="en-AU"/>
        </w:rPr>
        <w:t>The identification of this third category is related to the patriarchal model and its gender mainstreaming in this production context</w:t>
      </w:r>
      <w:r w:rsidR="00DD1D92" w:rsidRPr="00C04E45">
        <w:rPr>
          <w:bCs/>
          <w:sz w:val="24"/>
          <w:szCs w:val="24"/>
          <w:lang w:val="en-AU"/>
        </w:rPr>
        <w:t xml:space="preserve">. </w:t>
      </w:r>
      <w:r w:rsidRPr="00C04E45">
        <w:rPr>
          <w:bCs/>
          <w:sz w:val="24"/>
          <w:szCs w:val="24"/>
          <w:lang w:val="en-AU"/>
        </w:rPr>
        <w:t xml:space="preserve"> In this category, men and women coincide</w:t>
      </w:r>
      <w:r w:rsidR="0055295E" w:rsidRPr="00C04E45">
        <w:rPr>
          <w:bCs/>
          <w:sz w:val="24"/>
          <w:szCs w:val="24"/>
          <w:lang w:val="en-AU"/>
        </w:rPr>
        <w:t xml:space="preserve">. </w:t>
      </w:r>
      <w:r w:rsidRPr="00C04E45">
        <w:rPr>
          <w:bCs/>
          <w:sz w:val="24"/>
          <w:szCs w:val="24"/>
          <w:lang w:val="en-AU"/>
        </w:rPr>
        <w:t>For men, it is the women who “must adapt”, because it is an activity for men and they are not going to change.  Likewise, the high compensation and benefits that companies offer reinforce their role as provider in society and in the family</w:t>
      </w:r>
      <w:r w:rsidR="00DD1D92" w:rsidRPr="00C04E45">
        <w:rPr>
          <w:bCs/>
          <w:sz w:val="24"/>
          <w:szCs w:val="24"/>
          <w:lang w:val="en-AU"/>
        </w:rPr>
        <w:t xml:space="preserve">. </w:t>
      </w:r>
      <w:r w:rsidRPr="00C04E45">
        <w:rPr>
          <w:bCs/>
          <w:sz w:val="24"/>
          <w:szCs w:val="24"/>
          <w:lang w:val="en-AU"/>
        </w:rPr>
        <w:t xml:space="preserve"> So in this category there is a sub category that arises, which is called the Male Chauvinist Culture</w:t>
      </w:r>
      <w:r w:rsidR="00A80AC5" w:rsidRPr="00C04E45">
        <w:rPr>
          <w:bCs/>
          <w:sz w:val="24"/>
          <w:szCs w:val="24"/>
          <w:lang w:val="en-AU"/>
        </w:rPr>
        <w:t xml:space="preserve">. </w:t>
      </w:r>
      <w:r w:rsidRPr="00C04E45">
        <w:rPr>
          <w:bCs/>
          <w:sz w:val="24"/>
          <w:szCs w:val="24"/>
          <w:lang w:val="en-AU"/>
        </w:rPr>
        <w:t xml:space="preserve"> On their part, women perceive the obstacles related to this masculine predominance, and feel like sexual objects</w:t>
      </w:r>
      <w:r w:rsidR="00DD1D92" w:rsidRPr="00C04E45">
        <w:rPr>
          <w:bCs/>
          <w:sz w:val="24"/>
          <w:szCs w:val="24"/>
          <w:lang w:val="en-AU"/>
        </w:rPr>
        <w:t xml:space="preserve">. </w:t>
      </w:r>
      <w:r w:rsidRPr="00C04E45">
        <w:rPr>
          <w:bCs/>
          <w:sz w:val="24"/>
          <w:szCs w:val="24"/>
          <w:lang w:val="en-AU"/>
        </w:rPr>
        <w:t xml:space="preserve"> The women coincide in that the inclusion of women in a mining site does not reflect a </w:t>
      </w:r>
      <w:r w:rsidR="00207CA8" w:rsidRPr="00C04E45">
        <w:rPr>
          <w:bCs/>
          <w:sz w:val="24"/>
          <w:szCs w:val="24"/>
          <w:lang w:val="en-AU"/>
        </w:rPr>
        <w:t>real</w:t>
      </w:r>
      <w:r w:rsidRPr="00C04E45">
        <w:rPr>
          <w:bCs/>
          <w:sz w:val="24"/>
          <w:szCs w:val="24"/>
          <w:lang w:val="en-AU"/>
        </w:rPr>
        <w:t xml:space="preserve"> or cultural change on the part of the company, but rather is in order to comply with regulations, driven by the State</w:t>
      </w:r>
      <w:r w:rsidR="00E60D6B">
        <w:rPr>
          <w:rStyle w:val="Refdenotaalfinal"/>
          <w:bCs/>
          <w:sz w:val="24"/>
          <w:szCs w:val="24"/>
          <w:lang w:val="en-AU"/>
        </w:rPr>
        <w:endnoteReference w:id="1"/>
      </w:r>
      <w:r w:rsidRPr="00C04E45">
        <w:rPr>
          <w:sz w:val="24"/>
          <w:szCs w:val="24"/>
          <w:lang w:val="en-AU"/>
        </w:rPr>
        <w:t xml:space="preserve"> in order to favour equal opportunities and the participation of women</w:t>
      </w:r>
      <w:r w:rsidR="00DD1D92" w:rsidRPr="00C04E45">
        <w:rPr>
          <w:sz w:val="24"/>
          <w:szCs w:val="24"/>
          <w:lang w:val="en-AU"/>
        </w:rPr>
        <w:t xml:space="preserve">. </w:t>
      </w:r>
      <w:r w:rsidRPr="00C04E45">
        <w:rPr>
          <w:sz w:val="24"/>
          <w:szCs w:val="24"/>
          <w:lang w:val="en-AU"/>
        </w:rPr>
        <w:t>Therefore, from the women’s perspective, a sub category called Work Discrimination has been identified in this category</w:t>
      </w:r>
      <w:r w:rsidR="00A80AC5" w:rsidRPr="00C04E45">
        <w:rPr>
          <w:sz w:val="24"/>
          <w:szCs w:val="24"/>
          <w:lang w:val="en-AU"/>
        </w:rPr>
        <w:t>.</w:t>
      </w:r>
    </w:p>
    <w:p w:rsidR="00DD1D92" w:rsidRPr="00C04E45" w:rsidRDefault="00617AEA" w:rsidP="00222AD0">
      <w:pPr>
        <w:spacing w:line="480" w:lineRule="auto"/>
        <w:jc w:val="both"/>
        <w:rPr>
          <w:sz w:val="24"/>
          <w:szCs w:val="24"/>
          <w:lang w:val="en-AU"/>
        </w:rPr>
      </w:pPr>
      <w:r w:rsidRPr="00C04E45">
        <w:rPr>
          <w:bCs/>
          <w:sz w:val="24"/>
          <w:szCs w:val="24"/>
          <w:lang w:val="en-AU"/>
        </w:rPr>
        <w:t xml:space="preserve">There is work discrimination; women are even limited in acceding to higher positions. These results coincide with prior studies that report that this productive activity is the most masculine of all </w:t>
      </w:r>
      <w:r w:rsidR="00DD1D92" w:rsidRPr="00C04E45">
        <w:rPr>
          <w:sz w:val="24"/>
          <w:szCs w:val="24"/>
          <w:lang w:val="en-AU"/>
        </w:rPr>
        <w:t>(</w:t>
      </w:r>
      <w:proofErr w:type="spellStart"/>
      <w:r w:rsidR="00DD1D92" w:rsidRPr="00C04E45">
        <w:rPr>
          <w:sz w:val="24"/>
          <w:szCs w:val="24"/>
          <w:lang w:val="en-AU"/>
        </w:rPr>
        <w:t>Gier</w:t>
      </w:r>
      <w:proofErr w:type="spellEnd"/>
      <w:r w:rsidR="00DD1D92" w:rsidRPr="00C04E45">
        <w:rPr>
          <w:sz w:val="24"/>
          <w:szCs w:val="24"/>
          <w:lang w:val="en-AU"/>
        </w:rPr>
        <w:t xml:space="preserve"> </w:t>
      </w:r>
      <w:r w:rsidRPr="00C04E45">
        <w:rPr>
          <w:sz w:val="24"/>
          <w:szCs w:val="24"/>
          <w:lang w:val="en-AU"/>
        </w:rPr>
        <w:t>and</w:t>
      </w:r>
      <w:r w:rsidR="00DD1D92" w:rsidRPr="00C04E45">
        <w:rPr>
          <w:sz w:val="24"/>
          <w:szCs w:val="24"/>
          <w:lang w:val="en-AU"/>
        </w:rPr>
        <w:t xml:space="preserve"> Mercier, 2006).</w:t>
      </w:r>
      <w:r w:rsidRPr="00C04E45">
        <w:rPr>
          <w:bCs/>
          <w:sz w:val="24"/>
          <w:szCs w:val="24"/>
          <w:lang w:val="en-AU"/>
        </w:rPr>
        <w:t xml:space="preserve"> There is a set of characteristics, beliefs and functions particular to the activity that predominate</w:t>
      </w:r>
      <w:r w:rsidR="00207CA8">
        <w:rPr>
          <w:bCs/>
          <w:sz w:val="24"/>
          <w:szCs w:val="24"/>
          <w:lang w:val="en-AU"/>
        </w:rPr>
        <w:t>s</w:t>
      </w:r>
      <w:r w:rsidRPr="00C04E45">
        <w:rPr>
          <w:bCs/>
          <w:sz w:val="24"/>
          <w:szCs w:val="24"/>
          <w:lang w:val="en-AU"/>
        </w:rPr>
        <w:t xml:space="preserve"> on </w:t>
      </w:r>
      <w:r w:rsidR="00207CA8">
        <w:rPr>
          <w:bCs/>
          <w:sz w:val="24"/>
          <w:szCs w:val="24"/>
          <w:lang w:val="en-AU"/>
        </w:rPr>
        <w:t xml:space="preserve">mining </w:t>
      </w:r>
      <w:r w:rsidRPr="00C04E45">
        <w:rPr>
          <w:bCs/>
          <w:sz w:val="24"/>
          <w:szCs w:val="24"/>
          <w:lang w:val="en-AU"/>
        </w:rPr>
        <w:t>site: the language, the humour, the behaviour of the subjects, and sexuality, among other areas, where the man, as the subject of production, has occupied a central place</w:t>
      </w:r>
      <w:r w:rsidRPr="00C04E45">
        <w:rPr>
          <w:sz w:val="24"/>
          <w:szCs w:val="24"/>
          <w:lang w:val="en-AU"/>
        </w:rPr>
        <w:t>. Manliness is valued as a central focus, naturalizing the particular intensity of masculinity on the part of the workers th</w:t>
      </w:r>
      <w:r w:rsidR="005F6F6B" w:rsidRPr="00C04E45">
        <w:rPr>
          <w:sz w:val="24"/>
          <w:szCs w:val="24"/>
          <w:lang w:val="en-AU"/>
        </w:rPr>
        <w:t xml:space="preserve">emselves.  </w:t>
      </w:r>
      <w:r w:rsidR="005F6F6B" w:rsidRPr="00C04E45">
        <w:rPr>
          <w:sz w:val="24"/>
          <w:szCs w:val="24"/>
          <w:lang w:val="en-AU"/>
        </w:rPr>
        <w:lastRenderedPageBreak/>
        <w:t>Even the women, al</w:t>
      </w:r>
      <w:r w:rsidRPr="00C04E45">
        <w:rPr>
          <w:sz w:val="24"/>
          <w:szCs w:val="24"/>
          <w:lang w:val="en-AU"/>
        </w:rPr>
        <w:t>though they resist, are equally absorbed by the organizational culture</w:t>
      </w:r>
      <w:r w:rsidR="00DD1D92" w:rsidRPr="00C04E45">
        <w:rPr>
          <w:sz w:val="24"/>
          <w:szCs w:val="24"/>
          <w:lang w:val="en-AU"/>
        </w:rPr>
        <w:t xml:space="preserve"> (</w:t>
      </w:r>
      <w:proofErr w:type="spellStart"/>
      <w:r w:rsidR="00DD1D92" w:rsidRPr="00C04E45">
        <w:rPr>
          <w:sz w:val="24"/>
          <w:szCs w:val="24"/>
          <w:lang w:val="en-AU"/>
        </w:rPr>
        <w:t>Klubock</w:t>
      </w:r>
      <w:proofErr w:type="spellEnd"/>
      <w:r w:rsidR="00DD1D92" w:rsidRPr="00C04E45">
        <w:rPr>
          <w:sz w:val="24"/>
          <w:szCs w:val="24"/>
          <w:lang w:val="en-AU"/>
        </w:rPr>
        <w:t xml:space="preserve"> 1995; Connell 2003, 2006; </w:t>
      </w:r>
      <w:proofErr w:type="spellStart"/>
      <w:r w:rsidR="00DD1D92" w:rsidRPr="00C04E45">
        <w:rPr>
          <w:sz w:val="24"/>
          <w:szCs w:val="24"/>
          <w:lang w:val="en-AU"/>
        </w:rPr>
        <w:t>Vergara</w:t>
      </w:r>
      <w:proofErr w:type="spellEnd"/>
      <w:r w:rsidR="00DD1D92" w:rsidRPr="00C04E45">
        <w:rPr>
          <w:sz w:val="24"/>
          <w:szCs w:val="24"/>
          <w:lang w:val="en-AU"/>
        </w:rPr>
        <w:t xml:space="preserve"> 2004, 2007). </w:t>
      </w:r>
    </w:p>
    <w:p w:rsidR="00484A9E" w:rsidRPr="00C04E45" w:rsidRDefault="00617AEA" w:rsidP="00222AD0">
      <w:pPr>
        <w:pStyle w:val="Prrafodelista"/>
        <w:autoSpaceDE/>
        <w:autoSpaceDN/>
        <w:spacing w:after="200" w:line="480" w:lineRule="auto"/>
        <w:ind w:left="0"/>
        <w:jc w:val="both"/>
        <w:rPr>
          <w:sz w:val="24"/>
          <w:szCs w:val="24"/>
          <w:lang w:val="en-AU"/>
        </w:rPr>
      </w:pPr>
      <w:r w:rsidRPr="00C04E45">
        <w:rPr>
          <w:sz w:val="24"/>
          <w:szCs w:val="24"/>
          <w:lang w:val="en-AU"/>
        </w:rPr>
        <w:t>Mining in cultural terms, more than a territory is a symbolic space defined by the imagination and is determinant in the construction of each person’s self-image</w:t>
      </w:r>
      <w:r w:rsidR="00DD1D92" w:rsidRPr="00C04E45">
        <w:rPr>
          <w:sz w:val="24"/>
          <w:szCs w:val="24"/>
          <w:lang w:val="en-AU"/>
        </w:rPr>
        <w:t xml:space="preserve"> (Lamas 2002). Final</w:t>
      </w:r>
      <w:r w:rsidRPr="00C04E45">
        <w:rPr>
          <w:sz w:val="24"/>
          <w:szCs w:val="24"/>
          <w:lang w:val="en-AU"/>
        </w:rPr>
        <w:t xml:space="preserve">ly, the </w:t>
      </w:r>
      <w:r w:rsidR="00484A9E" w:rsidRPr="00C04E45">
        <w:rPr>
          <w:sz w:val="24"/>
          <w:szCs w:val="24"/>
          <w:lang w:val="en-AU"/>
        </w:rPr>
        <w:t>masculinisation</w:t>
      </w:r>
      <w:r w:rsidRPr="00C04E45">
        <w:rPr>
          <w:sz w:val="24"/>
          <w:szCs w:val="24"/>
          <w:lang w:val="en-AU"/>
        </w:rPr>
        <w:t xml:space="preserve"> of the mining site favours discriminatory practices</w:t>
      </w:r>
      <w:r w:rsidR="00DD1D92" w:rsidRPr="00C04E45">
        <w:rPr>
          <w:sz w:val="24"/>
          <w:szCs w:val="24"/>
          <w:lang w:val="en-AU"/>
        </w:rPr>
        <w:t xml:space="preserve">. </w:t>
      </w:r>
      <w:r w:rsidRPr="00C04E45">
        <w:rPr>
          <w:sz w:val="24"/>
          <w:szCs w:val="24"/>
          <w:lang w:val="en-AU"/>
        </w:rPr>
        <w:t>Women’s differences compared to men are underrated, which is justified in a social order that functions as an immense symbolic machine that tends to ratify masculine dominance based on what supports it: the sexual distribution of the work (</w:t>
      </w:r>
      <w:proofErr w:type="spellStart"/>
      <w:r w:rsidRPr="00C04E45">
        <w:rPr>
          <w:sz w:val="24"/>
          <w:szCs w:val="24"/>
          <w:lang w:val="en-AU"/>
        </w:rPr>
        <w:t>Bourdieu</w:t>
      </w:r>
      <w:proofErr w:type="spellEnd"/>
      <w:r w:rsidRPr="00C04E45">
        <w:rPr>
          <w:sz w:val="24"/>
          <w:szCs w:val="24"/>
          <w:lang w:val="en-AU"/>
        </w:rPr>
        <w:t xml:space="preserve"> 2007). Masculinity is the organizing axis for the labour/mining structure. Therefore, knocking down the barriers to the inclusion of women on mining sites in Chile has implied, up until now, the articulation of a hegemonic model of masculinity naturalized in this productive order</w:t>
      </w:r>
      <w:r w:rsidR="00DD1D92" w:rsidRPr="00C04E45">
        <w:rPr>
          <w:sz w:val="24"/>
          <w:szCs w:val="24"/>
          <w:lang w:val="en-AU"/>
        </w:rPr>
        <w:t xml:space="preserve">. </w:t>
      </w:r>
      <w:r w:rsidR="00484A9E">
        <w:rPr>
          <w:sz w:val="24"/>
          <w:szCs w:val="24"/>
          <w:lang w:val="en-AU" w:eastAsia="en-US"/>
        </w:rPr>
        <w:t>Chart 3</w:t>
      </w:r>
      <w:r w:rsidR="00484A9E" w:rsidRPr="00C04E45">
        <w:rPr>
          <w:sz w:val="24"/>
          <w:szCs w:val="24"/>
          <w:lang w:val="en-AU" w:eastAsia="en-US"/>
        </w:rPr>
        <w:t xml:space="preserve"> summarises the findings of this category.  </w:t>
      </w:r>
    </w:p>
    <w:p w:rsidR="00FD029C" w:rsidRDefault="00FD029C" w:rsidP="00FD029C">
      <w:pPr>
        <w:rPr>
          <w:sz w:val="24"/>
          <w:szCs w:val="24"/>
        </w:rPr>
      </w:pPr>
      <w:r w:rsidRPr="00B204DD">
        <w:rPr>
          <w:sz w:val="24"/>
          <w:szCs w:val="24"/>
        </w:rPr>
        <w:t xml:space="preserve">Chart 3: </w:t>
      </w:r>
      <w:proofErr w:type="spellStart"/>
      <w:r w:rsidRPr="00B204DD">
        <w:rPr>
          <w:sz w:val="24"/>
          <w:szCs w:val="24"/>
        </w:rPr>
        <w:t>Masculine</w:t>
      </w:r>
      <w:proofErr w:type="spellEnd"/>
      <w:r w:rsidRPr="00B204DD">
        <w:rPr>
          <w:sz w:val="24"/>
          <w:szCs w:val="24"/>
        </w:rPr>
        <w:t xml:space="preserve"> </w:t>
      </w:r>
      <w:proofErr w:type="spellStart"/>
      <w:r w:rsidRPr="00B204DD">
        <w:rPr>
          <w:sz w:val="24"/>
          <w:szCs w:val="24"/>
        </w:rPr>
        <w:t>Hegemony</w:t>
      </w:r>
      <w:proofErr w:type="spellEnd"/>
    </w:p>
    <w:tbl>
      <w:tblPr>
        <w:tblStyle w:val="Tablaconcuadrcula"/>
        <w:tblW w:w="0" w:type="auto"/>
        <w:tblLook w:val="04A0"/>
      </w:tblPr>
      <w:tblGrid>
        <w:gridCol w:w="1526"/>
        <w:gridCol w:w="2268"/>
        <w:gridCol w:w="4851"/>
      </w:tblGrid>
      <w:tr w:rsidR="00FD029C" w:rsidTr="000F641B">
        <w:tc>
          <w:tcPr>
            <w:tcW w:w="1526"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Sex</w:t>
            </w:r>
          </w:p>
        </w:tc>
        <w:tc>
          <w:tcPr>
            <w:tcW w:w="2268"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Sub category</w:t>
            </w:r>
          </w:p>
        </w:tc>
        <w:tc>
          <w:tcPr>
            <w:tcW w:w="4851"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b/>
                <w:sz w:val="24"/>
                <w:szCs w:val="24"/>
                <w:lang w:val="en-AU"/>
              </w:rPr>
            </w:pPr>
            <w:r>
              <w:rPr>
                <w:b/>
                <w:sz w:val="24"/>
                <w:szCs w:val="24"/>
                <w:lang w:val="en-AU"/>
              </w:rPr>
              <w:t xml:space="preserve">Discourses </w:t>
            </w:r>
          </w:p>
        </w:tc>
      </w:tr>
      <w:tr w:rsidR="00FD029C" w:rsidRPr="00FD029C" w:rsidTr="000F641B">
        <w:tc>
          <w:tcPr>
            <w:tcW w:w="1526" w:type="dxa"/>
            <w:tcBorders>
              <w:top w:val="single" w:sz="4" w:space="0" w:color="auto"/>
              <w:left w:val="single" w:sz="4" w:space="0" w:color="auto"/>
              <w:bottom w:val="single" w:sz="4" w:space="0" w:color="auto"/>
              <w:right w:val="single" w:sz="4" w:space="0" w:color="auto"/>
            </w:tcBorders>
            <w:hideMark/>
          </w:tcPr>
          <w:p w:rsidR="00FD029C" w:rsidRDefault="00FD029C" w:rsidP="000F641B">
            <w:pPr>
              <w:rPr>
                <w:sz w:val="24"/>
                <w:szCs w:val="24"/>
                <w:lang w:val="en-AU"/>
              </w:rPr>
            </w:pPr>
            <w:r>
              <w:rPr>
                <w:sz w:val="24"/>
                <w:szCs w:val="24"/>
                <w:lang w:val="en-AU"/>
              </w:rPr>
              <w:t xml:space="preserve">Men </w:t>
            </w:r>
          </w:p>
        </w:tc>
        <w:tc>
          <w:tcPr>
            <w:tcW w:w="2268" w:type="dxa"/>
            <w:tcBorders>
              <w:top w:val="single" w:sz="4" w:space="0" w:color="auto"/>
              <w:left w:val="single" w:sz="4" w:space="0" w:color="auto"/>
              <w:bottom w:val="single" w:sz="4" w:space="0" w:color="auto"/>
              <w:right w:val="single" w:sz="4" w:space="0" w:color="auto"/>
            </w:tcBorders>
            <w:hideMark/>
          </w:tcPr>
          <w:p w:rsidR="00FD029C" w:rsidRDefault="00FD029C" w:rsidP="00FD029C">
            <w:pPr>
              <w:pStyle w:val="Prrafodelista"/>
              <w:numPr>
                <w:ilvl w:val="0"/>
                <w:numId w:val="24"/>
              </w:numPr>
              <w:jc w:val="center"/>
              <w:rPr>
                <w:sz w:val="24"/>
                <w:szCs w:val="24"/>
                <w:lang w:val="en-AU"/>
              </w:rPr>
            </w:pPr>
            <w:r>
              <w:rPr>
                <w:sz w:val="24"/>
                <w:szCs w:val="24"/>
                <w:lang w:val="en-AU"/>
              </w:rPr>
              <w:t>Male chauvinist culture</w:t>
            </w:r>
          </w:p>
        </w:tc>
        <w:tc>
          <w:tcPr>
            <w:tcW w:w="4851" w:type="dxa"/>
            <w:tcBorders>
              <w:top w:val="single" w:sz="4" w:space="0" w:color="auto"/>
              <w:left w:val="single" w:sz="4" w:space="0" w:color="auto"/>
              <w:bottom w:val="single" w:sz="4" w:space="0" w:color="auto"/>
              <w:right w:val="single" w:sz="4" w:space="0" w:color="auto"/>
            </w:tcBorders>
          </w:tcPr>
          <w:p w:rsidR="00FD029C" w:rsidRDefault="00FD029C" w:rsidP="000F641B">
            <w:pPr>
              <w:jc w:val="both"/>
              <w:rPr>
                <w:i/>
                <w:sz w:val="24"/>
                <w:szCs w:val="24"/>
                <w:lang w:val="en-AU"/>
              </w:rPr>
            </w:pPr>
            <w:r>
              <w:rPr>
                <w:i/>
                <w:sz w:val="24"/>
                <w:szCs w:val="24"/>
                <w:lang w:val="en-AU"/>
              </w:rPr>
              <w:t xml:space="preserve">Male chauvinism manifests itself even in the way of expressing oneself… a man will never give in to a women, she has to adapt to living in a male chauvinist environment” </w:t>
            </w:r>
          </w:p>
          <w:p w:rsidR="00FD029C" w:rsidRDefault="00FD029C" w:rsidP="000F641B">
            <w:pPr>
              <w:jc w:val="both"/>
              <w:rPr>
                <w:i/>
                <w:sz w:val="24"/>
                <w:szCs w:val="24"/>
                <w:lang w:val="en-AU"/>
              </w:rPr>
            </w:pPr>
          </w:p>
          <w:p w:rsidR="00FD029C" w:rsidRDefault="00FD029C" w:rsidP="000F641B">
            <w:pPr>
              <w:jc w:val="both"/>
              <w:rPr>
                <w:i/>
                <w:sz w:val="24"/>
                <w:szCs w:val="24"/>
                <w:lang w:val="en-AU"/>
              </w:rPr>
            </w:pPr>
            <w:r>
              <w:rPr>
                <w:i/>
                <w:sz w:val="24"/>
                <w:szCs w:val="24"/>
                <w:lang w:val="en-AU"/>
              </w:rPr>
              <w:t>“Women must have the temperament and the ability to be able to accept the jokes and realize that they are just another miner up there (at the site), because they are not female miners, they are miners…”</w:t>
            </w:r>
          </w:p>
          <w:p w:rsidR="00FD029C" w:rsidRDefault="00FD029C" w:rsidP="000F641B">
            <w:pPr>
              <w:jc w:val="both"/>
              <w:rPr>
                <w:sz w:val="24"/>
                <w:szCs w:val="24"/>
                <w:lang w:val="en-AU"/>
              </w:rPr>
            </w:pPr>
          </w:p>
          <w:p w:rsidR="00FD029C" w:rsidRDefault="00FD029C" w:rsidP="000F641B">
            <w:pPr>
              <w:jc w:val="both"/>
              <w:rPr>
                <w:i/>
                <w:sz w:val="24"/>
                <w:szCs w:val="24"/>
                <w:lang w:val="en-AU"/>
              </w:rPr>
            </w:pPr>
            <w:r>
              <w:rPr>
                <w:sz w:val="24"/>
                <w:szCs w:val="24"/>
                <w:lang w:val="en-AU"/>
              </w:rPr>
              <w:t>“</w:t>
            </w:r>
            <w:r>
              <w:rPr>
                <w:i/>
                <w:sz w:val="24"/>
                <w:szCs w:val="24"/>
                <w:lang w:val="en-AU"/>
              </w:rPr>
              <w:t>Culturally yes, the Chilean male chauvinist is stupidly chauvinist. They brag, they go out with ten different girls, they talk about it.  I’m more macho than the others, I don’t wash at home, and I don’t cook at home.  They don’t tell me what to do, I give the orders.  If they try to impose themselves, ah no; I’m a miner and that is not women’s work.”</w:t>
            </w:r>
          </w:p>
          <w:p w:rsidR="00FD029C" w:rsidRDefault="00FD029C" w:rsidP="000F641B">
            <w:pPr>
              <w:jc w:val="both"/>
              <w:rPr>
                <w:i/>
                <w:sz w:val="24"/>
                <w:szCs w:val="24"/>
                <w:lang w:val="en-AU"/>
              </w:rPr>
            </w:pPr>
          </w:p>
          <w:p w:rsidR="00FD029C" w:rsidRDefault="00FD029C" w:rsidP="000F641B">
            <w:pPr>
              <w:tabs>
                <w:tab w:val="left" w:pos="426"/>
              </w:tabs>
              <w:spacing w:after="200"/>
              <w:ind w:right="-51"/>
              <w:jc w:val="both"/>
              <w:rPr>
                <w:i/>
                <w:sz w:val="24"/>
                <w:szCs w:val="24"/>
                <w:shd w:val="clear" w:color="auto" w:fill="FFFFFF"/>
                <w:lang w:val="en-AU"/>
              </w:rPr>
            </w:pPr>
            <w:r>
              <w:rPr>
                <w:i/>
                <w:sz w:val="24"/>
                <w:szCs w:val="24"/>
                <w:shd w:val="clear" w:color="auto" w:fill="FFFFFF"/>
                <w:lang w:val="en-AU"/>
              </w:rPr>
              <w:t xml:space="preserve">“Well, the biggest motivations for working in mining are the guarantees that mining gives you; that is, the guarantees and benefits, in </w:t>
            </w:r>
            <w:r>
              <w:rPr>
                <w:i/>
                <w:sz w:val="24"/>
                <w:szCs w:val="24"/>
                <w:shd w:val="clear" w:color="auto" w:fill="FFFFFF"/>
                <w:lang w:val="en-AU"/>
              </w:rPr>
              <w:lastRenderedPageBreak/>
              <w:t xml:space="preserve">addition to having a good salary that gives you a comfortable standard of living. Achieving a good safeguard of a better life that gives you peace of mind for your own and your family’s future”. </w:t>
            </w:r>
          </w:p>
          <w:p w:rsidR="00FD029C" w:rsidRDefault="00FD029C" w:rsidP="000F641B">
            <w:pPr>
              <w:rPr>
                <w:sz w:val="24"/>
                <w:szCs w:val="24"/>
                <w:lang w:val="en-AU"/>
              </w:rPr>
            </w:pPr>
            <w:r>
              <w:rPr>
                <w:i/>
                <w:sz w:val="24"/>
                <w:szCs w:val="24"/>
                <w:lang w:val="en-AU"/>
              </w:rPr>
              <w:t xml:space="preserve"> “The experience of male miners is very different from that of female miners; decision making always falls on the men, and compensation is different even when they perform the same job.”</w:t>
            </w:r>
          </w:p>
        </w:tc>
      </w:tr>
      <w:tr w:rsidR="00FD029C" w:rsidRPr="00FD029C" w:rsidTr="000F641B">
        <w:tc>
          <w:tcPr>
            <w:tcW w:w="1526" w:type="dxa"/>
            <w:tcBorders>
              <w:top w:val="single" w:sz="4" w:space="0" w:color="auto"/>
              <w:left w:val="single" w:sz="4" w:space="0" w:color="auto"/>
              <w:bottom w:val="single" w:sz="4" w:space="0" w:color="auto"/>
              <w:right w:val="single" w:sz="4" w:space="0" w:color="auto"/>
            </w:tcBorders>
            <w:hideMark/>
          </w:tcPr>
          <w:p w:rsidR="00FD029C" w:rsidRDefault="00FD029C" w:rsidP="000F641B">
            <w:pPr>
              <w:jc w:val="center"/>
              <w:rPr>
                <w:sz w:val="24"/>
                <w:szCs w:val="24"/>
                <w:lang w:val="en-AU"/>
              </w:rPr>
            </w:pPr>
            <w:r>
              <w:rPr>
                <w:sz w:val="24"/>
                <w:szCs w:val="24"/>
                <w:lang w:val="en-AU"/>
              </w:rPr>
              <w:lastRenderedPageBreak/>
              <w:t xml:space="preserve">Women </w:t>
            </w:r>
          </w:p>
        </w:tc>
        <w:tc>
          <w:tcPr>
            <w:tcW w:w="2268" w:type="dxa"/>
            <w:tcBorders>
              <w:top w:val="single" w:sz="4" w:space="0" w:color="auto"/>
              <w:left w:val="single" w:sz="4" w:space="0" w:color="auto"/>
              <w:bottom w:val="single" w:sz="4" w:space="0" w:color="auto"/>
              <w:right w:val="single" w:sz="4" w:space="0" w:color="auto"/>
            </w:tcBorders>
            <w:hideMark/>
          </w:tcPr>
          <w:p w:rsidR="00FD029C" w:rsidRDefault="00FD029C" w:rsidP="00FD029C">
            <w:pPr>
              <w:pStyle w:val="Prrafodelista"/>
              <w:numPr>
                <w:ilvl w:val="0"/>
                <w:numId w:val="24"/>
              </w:numPr>
              <w:ind w:left="634" w:hanging="274"/>
              <w:rPr>
                <w:sz w:val="24"/>
                <w:szCs w:val="24"/>
                <w:lang w:val="en-AU"/>
              </w:rPr>
            </w:pPr>
            <w:r>
              <w:rPr>
                <w:sz w:val="24"/>
                <w:szCs w:val="24"/>
                <w:lang w:val="en-AU"/>
              </w:rPr>
              <w:t>Work discrimination</w:t>
            </w:r>
          </w:p>
        </w:tc>
        <w:tc>
          <w:tcPr>
            <w:tcW w:w="4851" w:type="dxa"/>
            <w:tcBorders>
              <w:top w:val="single" w:sz="4" w:space="0" w:color="auto"/>
              <w:left w:val="single" w:sz="4" w:space="0" w:color="auto"/>
              <w:bottom w:val="single" w:sz="4" w:space="0" w:color="auto"/>
              <w:right w:val="single" w:sz="4" w:space="0" w:color="auto"/>
            </w:tcBorders>
          </w:tcPr>
          <w:p w:rsidR="00FD029C" w:rsidRDefault="00FD029C" w:rsidP="000F641B">
            <w:pPr>
              <w:spacing w:after="200"/>
              <w:ind w:left="34" w:right="-51"/>
              <w:jc w:val="both"/>
              <w:rPr>
                <w:i/>
                <w:sz w:val="24"/>
                <w:szCs w:val="24"/>
                <w:lang w:val="en-AU"/>
              </w:rPr>
            </w:pPr>
            <w:r>
              <w:rPr>
                <w:i/>
                <w:sz w:val="24"/>
                <w:szCs w:val="24"/>
                <w:lang w:val="en-AU"/>
              </w:rPr>
              <w:t xml:space="preserve">“The discrimination from the men; they insult you, they put you last, they don’t let you work in peace. They tell me, listen, go home, go see your kids, your husband is cheating on you; they didn’t let me do the tests; they made me throw away the tests.” </w:t>
            </w:r>
          </w:p>
          <w:p w:rsidR="00FD029C" w:rsidRDefault="00FD029C" w:rsidP="000F641B">
            <w:pPr>
              <w:pStyle w:val="Prrafodelista"/>
              <w:autoSpaceDE/>
              <w:spacing w:after="200"/>
              <w:ind w:left="0"/>
              <w:jc w:val="both"/>
              <w:rPr>
                <w:i/>
                <w:sz w:val="24"/>
                <w:szCs w:val="24"/>
                <w:lang w:val="en-AU"/>
              </w:rPr>
            </w:pPr>
            <w:r>
              <w:rPr>
                <w:i/>
                <w:sz w:val="24"/>
                <w:szCs w:val="24"/>
                <w:lang w:val="en-AU"/>
              </w:rPr>
              <w:t xml:space="preserve">A female heavy machinery operator said “they don’t look at you as a person who can </w:t>
            </w:r>
            <w:proofErr w:type="gramStart"/>
            <w:r>
              <w:rPr>
                <w:i/>
                <w:sz w:val="24"/>
                <w:szCs w:val="24"/>
                <w:lang w:val="en-AU"/>
              </w:rPr>
              <w:t>work,</w:t>
            </w:r>
            <w:proofErr w:type="gramEnd"/>
            <w:r>
              <w:rPr>
                <w:i/>
                <w:sz w:val="24"/>
                <w:szCs w:val="24"/>
                <w:lang w:val="en-AU"/>
              </w:rPr>
              <w:t xml:space="preserve"> they look at you as a sexual object.”</w:t>
            </w:r>
          </w:p>
          <w:p w:rsidR="00FD029C" w:rsidRDefault="00FD029C" w:rsidP="000F641B">
            <w:pPr>
              <w:pStyle w:val="Prrafodelista"/>
              <w:autoSpaceDE/>
              <w:spacing w:after="200"/>
              <w:ind w:left="0"/>
              <w:jc w:val="both"/>
              <w:rPr>
                <w:i/>
                <w:sz w:val="24"/>
                <w:szCs w:val="24"/>
                <w:lang w:val="en-AU"/>
              </w:rPr>
            </w:pPr>
            <w:r>
              <w:rPr>
                <w:i/>
                <w:sz w:val="24"/>
                <w:szCs w:val="24"/>
                <w:lang w:val="en-AU"/>
              </w:rPr>
              <w:t xml:space="preserve">  </w:t>
            </w:r>
          </w:p>
          <w:p w:rsidR="00FD029C" w:rsidRDefault="00FD029C" w:rsidP="000F641B">
            <w:pPr>
              <w:pStyle w:val="Prrafodelista"/>
              <w:autoSpaceDE/>
              <w:spacing w:after="200"/>
              <w:ind w:left="0"/>
              <w:jc w:val="both"/>
              <w:rPr>
                <w:i/>
                <w:sz w:val="24"/>
                <w:szCs w:val="24"/>
                <w:lang w:val="en-AU"/>
              </w:rPr>
            </w:pPr>
            <w:r>
              <w:rPr>
                <w:i/>
                <w:sz w:val="24"/>
                <w:szCs w:val="24"/>
                <w:lang w:val="en-AU"/>
              </w:rPr>
              <w:t xml:space="preserve">A female operator stated “in mining there is a lot of talk that there are “so many women”, and there aren’t that many women, they don’t give you a chance, and if they do, it is because of a commitment of the government to society, not because they want to.” </w:t>
            </w:r>
          </w:p>
          <w:p w:rsidR="00FD029C" w:rsidRDefault="00FD029C" w:rsidP="000F641B">
            <w:pPr>
              <w:spacing w:after="200"/>
              <w:ind w:right="-51"/>
              <w:jc w:val="both"/>
              <w:rPr>
                <w:i/>
                <w:sz w:val="24"/>
                <w:szCs w:val="24"/>
                <w:lang w:val="en-AU"/>
              </w:rPr>
            </w:pPr>
            <w:r>
              <w:rPr>
                <w:i/>
                <w:sz w:val="24"/>
                <w:szCs w:val="24"/>
                <w:lang w:val="en-AU"/>
              </w:rPr>
              <w:t xml:space="preserve">“There are no women in superintendent positions or in management, because of the children; a woman gives priority to the family.  Superintendents can go up to the site on weekends, but if a woman was superintendent she couldn’t; mothers can’t … it’s so unfair.” </w:t>
            </w:r>
          </w:p>
          <w:p w:rsidR="00FD029C" w:rsidRDefault="00FD029C" w:rsidP="000F641B">
            <w:pPr>
              <w:jc w:val="center"/>
              <w:rPr>
                <w:sz w:val="24"/>
                <w:szCs w:val="24"/>
                <w:lang w:val="en-AU"/>
              </w:rPr>
            </w:pPr>
          </w:p>
        </w:tc>
      </w:tr>
    </w:tbl>
    <w:p w:rsidR="00FD029C" w:rsidRPr="00B204DD" w:rsidRDefault="00FD029C" w:rsidP="00FD029C">
      <w:pPr>
        <w:rPr>
          <w:sz w:val="24"/>
          <w:szCs w:val="24"/>
          <w:lang w:val="en-US"/>
        </w:rPr>
      </w:pPr>
    </w:p>
    <w:p w:rsidR="000F6CE6" w:rsidRPr="00C04E45" w:rsidRDefault="000F6CE6" w:rsidP="00E13C75">
      <w:pPr>
        <w:jc w:val="center"/>
        <w:rPr>
          <w:b/>
          <w:sz w:val="24"/>
          <w:szCs w:val="24"/>
          <w:lang w:val="en-AU"/>
        </w:rPr>
      </w:pPr>
    </w:p>
    <w:p w:rsidR="00E13C75" w:rsidRPr="00C04E45" w:rsidRDefault="00E13C75" w:rsidP="00DD1D92">
      <w:pPr>
        <w:autoSpaceDE/>
        <w:autoSpaceDN/>
        <w:spacing w:line="360" w:lineRule="auto"/>
        <w:rPr>
          <w:b/>
          <w:sz w:val="24"/>
          <w:szCs w:val="24"/>
          <w:lang w:val="en-AU"/>
        </w:rPr>
      </w:pPr>
    </w:p>
    <w:p w:rsidR="00DD1D92" w:rsidRPr="00C04E45" w:rsidRDefault="007C77AB" w:rsidP="00222AD0">
      <w:pPr>
        <w:autoSpaceDE/>
        <w:autoSpaceDN/>
        <w:spacing w:line="480" w:lineRule="auto"/>
        <w:rPr>
          <w:b/>
          <w:sz w:val="24"/>
          <w:szCs w:val="24"/>
          <w:lang w:val="en-AU"/>
        </w:rPr>
      </w:pPr>
      <w:r w:rsidRPr="00C04E45">
        <w:rPr>
          <w:b/>
          <w:sz w:val="24"/>
          <w:szCs w:val="24"/>
          <w:lang w:val="en-AU"/>
        </w:rPr>
        <w:t>Conclusion</w:t>
      </w:r>
      <w:r w:rsidR="00DD1D92" w:rsidRPr="00C04E45">
        <w:rPr>
          <w:b/>
          <w:sz w:val="24"/>
          <w:szCs w:val="24"/>
          <w:lang w:val="en-AU"/>
        </w:rPr>
        <w:t>s</w:t>
      </w:r>
    </w:p>
    <w:p w:rsidR="00DD1D92" w:rsidRPr="00C04E45" w:rsidRDefault="0010719A" w:rsidP="00222AD0">
      <w:pPr>
        <w:autoSpaceDE/>
        <w:autoSpaceDN/>
        <w:spacing w:line="480" w:lineRule="auto"/>
        <w:jc w:val="both"/>
        <w:rPr>
          <w:sz w:val="24"/>
          <w:szCs w:val="24"/>
          <w:lang w:val="en-AU"/>
        </w:rPr>
      </w:pPr>
      <w:r w:rsidRPr="00C04E45">
        <w:rPr>
          <w:sz w:val="24"/>
          <w:szCs w:val="24"/>
          <w:lang w:val="en-AU"/>
        </w:rPr>
        <w:t>The results show that the barriers to the inclusion of women in mining are based on processes related to the historical sexual distribution of the work and the elaboration of stereotypes and segregations that have legitimised typified gender labour practices</w:t>
      </w:r>
      <w:r w:rsidR="00DD1D92" w:rsidRPr="00C04E45">
        <w:rPr>
          <w:sz w:val="24"/>
          <w:szCs w:val="24"/>
          <w:lang w:val="en-AU"/>
        </w:rPr>
        <w:t xml:space="preserve">. </w:t>
      </w:r>
      <w:r w:rsidRPr="00C04E45">
        <w:rPr>
          <w:sz w:val="24"/>
          <w:szCs w:val="24"/>
          <w:lang w:val="en-AU"/>
        </w:rPr>
        <w:t xml:space="preserve"> This work, focused on large-scale copper mining, evidences important similarities with other </w:t>
      </w:r>
      <w:proofErr w:type="spellStart"/>
      <w:r w:rsidRPr="00C04E45">
        <w:rPr>
          <w:sz w:val="24"/>
          <w:szCs w:val="24"/>
          <w:lang w:val="en-AU"/>
        </w:rPr>
        <w:t>masculinized</w:t>
      </w:r>
      <w:proofErr w:type="spellEnd"/>
      <w:r w:rsidRPr="00C04E45">
        <w:rPr>
          <w:sz w:val="24"/>
          <w:szCs w:val="24"/>
          <w:lang w:val="en-AU"/>
        </w:rPr>
        <w:t xml:space="preserve"> markets, where women are stigmatised as not suitable for “men’s jobs</w:t>
      </w:r>
      <w:r w:rsidR="00DD1D92" w:rsidRPr="00C04E45">
        <w:rPr>
          <w:sz w:val="24"/>
          <w:szCs w:val="24"/>
          <w:lang w:val="en-AU"/>
        </w:rPr>
        <w:t xml:space="preserve">”. </w:t>
      </w:r>
    </w:p>
    <w:p w:rsidR="00DD1D92" w:rsidRPr="00C04E45" w:rsidRDefault="0010719A" w:rsidP="00222AD0">
      <w:pPr>
        <w:tabs>
          <w:tab w:val="left" w:pos="426"/>
        </w:tabs>
        <w:spacing w:after="200" w:line="480" w:lineRule="auto"/>
        <w:jc w:val="both"/>
        <w:rPr>
          <w:sz w:val="24"/>
          <w:szCs w:val="24"/>
          <w:lang w:val="en-AU"/>
        </w:rPr>
      </w:pPr>
      <w:r w:rsidRPr="00C04E45">
        <w:rPr>
          <w:sz w:val="24"/>
          <w:szCs w:val="24"/>
          <w:lang w:val="en-AU"/>
        </w:rPr>
        <w:lastRenderedPageBreak/>
        <w:t>Furthermore, for Chilean industry and that of other countries with similar levels of development</w:t>
      </w:r>
      <w:r w:rsidR="000C74DA" w:rsidRPr="00C04E45">
        <w:rPr>
          <w:sz w:val="24"/>
          <w:szCs w:val="24"/>
          <w:lang w:val="en-AU"/>
        </w:rPr>
        <w:t xml:space="preserve"> in the sector, it constitutes an important finding to identify the self-discrimination of the female workers as a central barrier, since it involves stimulating the efforts they make in </w:t>
      </w:r>
      <w:r w:rsidR="005F6F6B" w:rsidRPr="00C04E45">
        <w:rPr>
          <w:sz w:val="24"/>
          <w:szCs w:val="24"/>
          <w:lang w:val="en-AU"/>
        </w:rPr>
        <w:t xml:space="preserve">order to </w:t>
      </w:r>
      <w:r w:rsidR="000C74DA" w:rsidRPr="00C04E45">
        <w:rPr>
          <w:sz w:val="24"/>
          <w:szCs w:val="24"/>
          <w:lang w:val="en-AU"/>
        </w:rPr>
        <w:t>enter and remain in this industry</w:t>
      </w:r>
      <w:r w:rsidR="00DD1D92" w:rsidRPr="00C04E45">
        <w:rPr>
          <w:sz w:val="24"/>
          <w:szCs w:val="24"/>
          <w:lang w:val="en-AU"/>
        </w:rPr>
        <w:t>. A</w:t>
      </w:r>
      <w:r w:rsidR="000C74DA" w:rsidRPr="00C04E45">
        <w:rPr>
          <w:sz w:val="24"/>
          <w:szCs w:val="24"/>
          <w:lang w:val="en-AU"/>
        </w:rPr>
        <w:t>t the same time, it implies addressing topics such as work training in mining, broadening education with the development of competencies and abilities in more hostile productive s</w:t>
      </w:r>
      <w:r w:rsidR="005F6F6B" w:rsidRPr="00C04E45">
        <w:rPr>
          <w:sz w:val="24"/>
          <w:szCs w:val="24"/>
          <w:lang w:val="en-AU"/>
        </w:rPr>
        <w:t>etting</w:t>
      </w:r>
      <w:r w:rsidR="000C74DA" w:rsidRPr="00C04E45">
        <w:rPr>
          <w:sz w:val="24"/>
          <w:szCs w:val="24"/>
          <w:lang w:val="en-AU"/>
        </w:rPr>
        <w:t>s, mitigating the high individual, family and social costs that this study reports</w:t>
      </w:r>
      <w:r w:rsidR="00DD1D92" w:rsidRPr="00C04E45">
        <w:rPr>
          <w:sz w:val="24"/>
          <w:szCs w:val="24"/>
          <w:lang w:val="en-AU"/>
        </w:rPr>
        <w:t xml:space="preserve">. </w:t>
      </w:r>
      <w:r w:rsidR="002F19ED" w:rsidRPr="00C04E45">
        <w:rPr>
          <w:sz w:val="24"/>
          <w:szCs w:val="24"/>
          <w:lang w:val="en-AU"/>
        </w:rPr>
        <w:t>Women need to be empowered and improve their self-esteem.  Training in this sense would contribute to them feeling more confident about their possibilities and being able to operate naturally in this mining environment that is so stigmatised by the majority presence of men</w:t>
      </w:r>
      <w:r w:rsidR="00DD1D92" w:rsidRPr="00C04E45">
        <w:rPr>
          <w:sz w:val="24"/>
          <w:szCs w:val="24"/>
          <w:lang w:val="en-AU"/>
        </w:rPr>
        <w:t>.</w:t>
      </w:r>
    </w:p>
    <w:p w:rsidR="00DD1D92" w:rsidRPr="00C04E45" w:rsidRDefault="002F19ED" w:rsidP="00222AD0">
      <w:pPr>
        <w:tabs>
          <w:tab w:val="left" w:pos="426"/>
        </w:tabs>
        <w:spacing w:after="200" w:line="480" w:lineRule="auto"/>
        <w:jc w:val="both"/>
        <w:rPr>
          <w:sz w:val="24"/>
          <w:szCs w:val="24"/>
          <w:lang w:val="en-AU"/>
        </w:rPr>
      </w:pPr>
      <w:r w:rsidRPr="00C04E45">
        <w:rPr>
          <w:sz w:val="24"/>
          <w:szCs w:val="24"/>
          <w:lang w:val="en-AU"/>
        </w:rPr>
        <w:t>In this same sense, it is a challenge for researchers to develop comprehensive models to analyse this problem, its complexity and the tensions associated with the perceptions that both men and women have of the place they occupy and of their positions at work</w:t>
      </w:r>
      <w:r w:rsidR="00DD1D92" w:rsidRPr="00C04E45">
        <w:rPr>
          <w:sz w:val="24"/>
          <w:szCs w:val="24"/>
          <w:lang w:val="en-AU"/>
        </w:rPr>
        <w:t>.</w:t>
      </w:r>
    </w:p>
    <w:p w:rsidR="00DD1D92" w:rsidRPr="00C04E45" w:rsidRDefault="00225060" w:rsidP="00222AD0">
      <w:pPr>
        <w:autoSpaceDE/>
        <w:autoSpaceDN/>
        <w:spacing w:line="480" w:lineRule="auto"/>
        <w:jc w:val="both"/>
        <w:rPr>
          <w:sz w:val="24"/>
          <w:szCs w:val="24"/>
          <w:lang w:val="en-AU"/>
        </w:rPr>
      </w:pPr>
      <w:r w:rsidRPr="00C04E45">
        <w:rPr>
          <w:sz w:val="24"/>
          <w:szCs w:val="24"/>
          <w:lang w:val="en-AU"/>
        </w:rPr>
        <w:t>It has also been identified how self-discrimination is perceived differently by male and female workers.</w:t>
      </w:r>
      <w:r w:rsidR="00DD1D92" w:rsidRPr="00C04E45">
        <w:rPr>
          <w:sz w:val="24"/>
          <w:szCs w:val="24"/>
          <w:lang w:val="en-AU"/>
        </w:rPr>
        <w:t xml:space="preserve"> </w:t>
      </w:r>
      <w:r w:rsidRPr="00C04E45">
        <w:rPr>
          <w:sz w:val="24"/>
          <w:szCs w:val="24"/>
          <w:lang w:val="en-AU"/>
        </w:rPr>
        <w:t xml:space="preserve">For male workers it is basically a problem associated with the lack of confidence women have in </w:t>
      </w:r>
      <w:proofErr w:type="gramStart"/>
      <w:r w:rsidRPr="00C04E45">
        <w:rPr>
          <w:sz w:val="24"/>
          <w:szCs w:val="24"/>
          <w:lang w:val="en-AU"/>
        </w:rPr>
        <w:t>themselves</w:t>
      </w:r>
      <w:proofErr w:type="gramEnd"/>
      <w:r w:rsidRPr="00C04E45">
        <w:rPr>
          <w:sz w:val="24"/>
          <w:szCs w:val="24"/>
          <w:lang w:val="en-AU"/>
        </w:rPr>
        <w:t xml:space="preserve"> as being able to incorporate themselves into the mining site, while for women it is based on the differences that exist between the sexes</w:t>
      </w:r>
      <w:r w:rsidR="00221C82" w:rsidRPr="00C04E45">
        <w:rPr>
          <w:sz w:val="24"/>
          <w:szCs w:val="24"/>
          <w:lang w:val="en-AU"/>
        </w:rPr>
        <w:t>. On the contrary, there was similarity in the perceptions regarding the obstacles that family responsibilities and masculine hegemony generate as barriers to inclusion.</w:t>
      </w:r>
      <w:r w:rsidR="00DD1D92" w:rsidRPr="00C04E45">
        <w:rPr>
          <w:sz w:val="24"/>
          <w:szCs w:val="24"/>
          <w:lang w:val="en-AU"/>
        </w:rPr>
        <w:t xml:space="preserve"> </w:t>
      </w:r>
    </w:p>
    <w:p w:rsidR="00DD1D92" w:rsidRPr="00C04E45" w:rsidRDefault="00221C82" w:rsidP="00222AD0">
      <w:pPr>
        <w:autoSpaceDE/>
        <w:autoSpaceDN/>
        <w:spacing w:line="480" w:lineRule="auto"/>
        <w:jc w:val="both"/>
        <w:rPr>
          <w:sz w:val="24"/>
          <w:szCs w:val="24"/>
          <w:lang w:val="en-AU"/>
        </w:rPr>
      </w:pPr>
      <w:r w:rsidRPr="00C04E45">
        <w:rPr>
          <w:sz w:val="24"/>
          <w:szCs w:val="24"/>
          <w:lang w:val="en-AU"/>
        </w:rPr>
        <w:t>In consequence, visualizing these barriers and their dimensions makes it possible to plan organizational strategies to increase the inclusion of women in mining, and with that reduce the high deficit of workers that the sector reports by 2015, generating not only an increase in women in the industry but also more favourable gender bargaining conditions in the area</w:t>
      </w:r>
      <w:r w:rsidR="00DD1D92" w:rsidRPr="00C04E45">
        <w:rPr>
          <w:sz w:val="24"/>
          <w:szCs w:val="24"/>
          <w:lang w:val="en-AU"/>
        </w:rPr>
        <w:t xml:space="preserve">. </w:t>
      </w:r>
      <w:r w:rsidRPr="00C04E45">
        <w:rPr>
          <w:sz w:val="24"/>
          <w:szCs w:val="24"/>
          <w:lang w:val="en-AU"/>
        </w:rPr>
        <w:t xml:space="preserve">Also, for the female workers, sharing the concerns and tensions more collectively in the work </w:t>
      </w:r>
      <w:r w:rsidRPr="00C04E45">
        <w:rPr>
          <w:sz w:val="24"/>
          <w:szCs w:val="24"/>
          <w:lang w:val="en-AU"/>
        </w:rPr>
        <w:lastRenderedPageBreak/>
        <w:t>environment would strengthen the initiatives that are generated, whether from the companies themselves, the government, or the workers</w:t>
      </w:r>
      <w:r w:rsidR="00DD1D92" w:rsidRPr="00C04E45">
        <w:rPr>
          <w:sz w:val="24"/>
          <w:szCs w:val="24"/>
          <w:lang w:val="en-AU"/>
        </w:rPr>
        <w:t>.</w:t>
      </w:r>
    </w:p>
    <w:p w:rsidR="00DD1D92" w:rsidRPr="00C04E45" w:rsidRDefault="00DD1D92" w:rsidP="00222AD0">
      <w:pPr>
        <w:autoSpaceDE/>
        <w:autoSpaceDN/>
        <w:spacing w:line="480" w:lineRule="auto"/>
        <w:jc w:val="both"/>
        <w:rPr>
          <w:sz w:val="24"/>
          <w:szCs w:val="24"/>
          <w:lang w:val="en-AU"/>
        </w:rPr>
      </w:pPr>
      <w:r w:rsidRPr="00C04E45">
        <w:rPr>
          <w:sz w:val="24"/>
          <w:szCs w:val="24"/>
          <w:lang w:val="en-AU"/>
        </w:rPr>
        <w:t>Reorient</w:t>
      </w:r>
      <w:r w:rsidR="00221C82" w:rsidRPr="00C04E45">
        <w:rPr>
          <w:sz w:val="24"/>
          <w:szCs w:val="24"/>
          <w:lang w:val="en-AU"/>
        </w:rPr>
        <w:t>ing the representations that related the feminine presence in these masculine spaces as a threat to men’s privileges involves broadening work opportunities for women as an advance for society in general, following the sense proposed by radical economic policy regarding the importance of addressing the segmentation and discrimination of the labour market, since a more democratic and less hierarchical society, with a more egalitarian distribution of resources will be a more efficient and prosperous society</w:t>
      </w:r>
      <w:r w:rsidRPr="00C04E45">
        <w:rPr>
          <w:sz w:val="24"/>
          <w:szCs w:val="24"/>
          <w:lang w:val="en-AU"/>
        </w:rPr>
        <w:t xml:space="preserve"> (</w:t>
      </w:r>
      <w:proofErr w:type="spellStart"/>
      <w:r w:rsidRPr="00C04E45">
        <w:rPr>
          <w:sz w:val="24"/>
          <w:szCs w:val="24"/>
          <w:lang w:val="en-AU"/>
        </w:rPr>
        <w:t>Féliz</w:t>
      </w:r>
      <w:proofErr w:type="spellEnd"/>
      <w:r w:rsidRPr="00C04E45">
        <w:rPr>
          <w:sz w:val="24"/>
          <w:szCs w:val="24"/>
          <w:lang w:val="en-AU"/>
        </w:rPr>
        <w:t>, 2006).</w:t>
      </w:r>
    </w:p>
    <w:p w:rsidR="00DD1D92" w:rsidRPr="00C04E45" w:rsidRDefault="002669BD" w:rsidP="00222AD0">
      <w:pPr>
        <w:autoSpaceDE/>
        <w:autoSpaceDN/>
        <w:spacing w:line="480" w:lineRule="auto"/>
        <w:jc w:val="both"/>
        <w:rPr>
          <w:bCs/>
          <w:sz w:val="24"/>
          <w:szCs w:val="24"/>
          <w:lang w:val="en-AU"/>
        </w:rPr>
      </w:pPr>
      <w:r w:rsidRPr="00C04E45">
        <w:rPr>
          <w:sz w:val="24"/>
          <w:szCs w:val="24"/>
          <w:lang w:val="en-AU"/>
        </w:rPr>
        <w:t>The high compensation and gratifications that this industry offers offset the difficulties caused by the shift system and the separation from the family, producing a central motivation for the workers, where women are not an exception in this sense</w:t>
      </w:r>
      <w:r w:rsidR="00DD1D92" w:rsidRPr="00C04E45">
        <w:rPr>
          <w:sz w:val="24"/>
          <w:szCs w:val="24"/>
          <w:lang w:val="en-AU"/>
        </w:rPr>
        <w:t xml:space="preserve">. </w:t>
      </w:r>
      <w:r w:rsidRPr="00C04E45">
        <w:rPr>
          <w:sz w:val="24"/>
          <w:szCs w:val="24"/>
          <w:lang w:val="en-AU"/>
        </w:rPr>
        <w:t xml:space="preserve"> But, in an international context, Chile is behind with regard to the changes that this industry has introduced in countries such as Canada or Australia, which have achieved rates of female participation greater than </w:t>
      </w:r>
      <w:r w:rsidR="00DD1D92" w:rsidRPr="00C04E45">
        <w:rPr>
          <w:bCs/>
          <w:sz w:val="24"/>
          <w:szCs w:val="24"/>
          <w:lang w:val="en-AU"/>
        </w:rPr>
        <w:t>20% (</w:t>
      </w:r>
      <w:r w:rsidRPr="00C04E45">
        <w:rPr>
          <w:bCs/>
          <w:sz w:val="24"/>
          <w:szCs w:val="24"/>
          <w:lang w:val="en-AU"/>
        </w:rPr>
        <w:t>ILO</w:t>
      </w:r>
      <w:r w:rsidR="00DD1D92" w:rsidRPr="00C04E45">
        <w:rPr>
          <w:bCs/>
          <w:sz w:val="24"/>
          <w:szCs w:val="24"/>
          <w:lang w:val="en-AU"/>
        </w:rPr>
        <w:t>, 2011).</w:t>
      </w:r>
    </w:p>
    <w:p w:rsidR="00DD1D92" w:rsidRPr="00C04E45" w:rsidRDefault="002669BD" w:rsidP="00222AD0">
      <w:pPr>
        <w:autoSpaceDE/>
        <w:spacing w:line="480" w:lineRule="auto"/>
        <w:jc w:val="both"/>
        <w:rPr>
          <w:sz w:val="24"/>
          <w:szCs w:val="24"/>
          <w:lang w:val="en-AU"/>
        </w:rPr>
      </w:pPr>
      <w:r w:rsidRPr="00C04E45">
        <w:rPr>
          <w:sz w:val="24"/>
          <w:szCs w:val="24"/>
          <w:lang w:val="en-AU"/>
        </w:rPr>
        <w:t>Highlighted in this study is the strength of the mining culture and the centrality it has of the masculine identity as moulder of this context</w:t>
      </w:r>
      <w:r w:rsidR="00DD1D92" w:rsidRPr="00C04E45">
        <w:rPr>
          <w:sz w:val="24"/>
          <w:szCs w:val="24"/>
          <w:lang w:val="en-AU"/>
        </w:rPr>
        <w:t xml:space="preserve">. </w:t>
      </w:r>
      <w:r w:rsidRPr="00C04E45">
        <w:rPr>
          <w:sz w:val="24"/>
          <w:szCs w:val="24"/>
          <w:lang w:val="en-AU"/>
        </w:rPr>
        <w:t>This culture acts to order the mining social/work structure, and conditions gender relations, the sexual distribution of the work, the stereotypes, the activities and the permanence of women in this productive sector</w:t>
      </w:r>
      <w:r w:rsidR="00DD1D92" w:rsidRPr="00C04E45">
        <w:rPr>
          <w:sz w:val="24"/>
          <w:szCs w:val="24"/>
          <w:lang w:val="en-AU"/>
        </w:rPr>
        <w:t xml:space="preserve">. </w:t>
      </w:r>
    </w:p>
    <w:p w:rsidR="00DD1D92" w:rsidRPr="00C04E45" w:rsidRDefault="00DD1D92" w:rsidP="00222AD0">
      <w:pPr>
        <w:autoSpaceDE/>
        <w:spacing w:line="480" w:lineRule="auto"/>
        <w:jc w:val="both"/>
        <w:rPr>
          <w:sz w:val="24"/>
          <w:szCs w:val="24"/>
          <w:lang w:val="en-AU"/>
        </w:rPr>
      </w:pPr>
      <w:r w:rsidRPr="00C04E45">
        <w:rPr>
          <w:sz w:val="24"/>
          <w:szCs w:val="24"/>
          <w:lang w:val="en-AU"/>
        </w:rPr>
        <w:t>Final</w:t>
      </w:r>
      <w:r w:rsidR="002669BD" w:rsidRPr="00C04E45">
        <w:rPr>
          <w:sz w:val="24"/>
          <w:szCs w:val="24"/>
          <w:lang w:val="en-AU"/>
        </w:rPr>
        <w:t>ly, regarding the limitations of the study, it is suggested that future research take on the problem considering other variables with regard to male and female workers, such as the positions that workers or supervisors occupy, marital status, and socio-economic level, among others</w:t>
      </w:r>
      <w:r w:rsidRPr="00C04E45">
        <w:rPr>
          <w:sz w:val="24"/>
          <w:szCs w:val="24"/>
          <w:lang w:val="en-AU"/>
        </w:rPr>
        <w:t xml:space="preserve">. </w:t>
      </w:r>
    </w:p>
    <w:p w:rsidR="00D02133" w:rsidRPr="00E542B5" w:rsidRDefault="00E542B5" w:rsidP="00D02133">
      <w:pPr>
        <w:rPr>
          <w:b/>
          <w:bCs/>
          <w:sz w:val="24"/>
          <w:szCs w:val="24"/>
        </w:rPr>
      </w:pPr>
      <w:proofErr w:type="spellStart"/>
      <w:r w:rsidRPr="00E542B5">
        <w:rPr>
          <w:b/>
          <w:bCs/>
          <w:sz w:val="24"/>
          <w:szCs w:val="24"/>
        </w:rPr>
        <w:t>References</w:t>
      </w:r>
      <w:proofErr w:type="spellEnd"/>
      <w:r w:rsidRPr="00E542B5">
        <w:rPr>
          <w:b/>
          <w:bCs/>
          <w:sz w:val="24"/>
          <w:szCs w:val="24"/>
        </w:rPr>
        <w:t xml:space="preserve"> </w:t>
      </w:r>
    </w:p>
    <w:p w:rsidR="00D02133" w:rsidRPr="00C04E45" w:rsidRDefault="00D02133" w:rsidP="00D02133">
      <w:pPr>
        <w:rPr>
          <w:bCs/>
          <w:sz w:val="24"/>
          <w:szCs w:val="24"/>
        </w:rPr>
      </w:pPr>
    </w:p>
    <w:p w:rsidR="00D02133" w:rsidRPr="00C04E45" w:rsidRDefault="00D02133" w:rsidP="00D02133">
      <w:pPr>
        <w:jc w:val="both"/>
        <w:rPr>
          <w:bCs/>
          <w:sz w:val="24"/>
          <w:szCs w:val="24"/>
        </w:rPr>
      </w:pPr>
    </w:p>
    <w:p w:rsidR="00D02133" w:rsidRPr="00C04E45" w:rsidRDefault="00D02133" w:rsidP="00D02133">
      <w:pPr>
        <w:jc w:val="both"/>
        <w:rPr>
          <w:bCs/>
          <w:sz w:val="24"/>
          <w:szCs w:val="24"/>
        </w:rPr>
      </w:pPr>
      <w:r w:rsidRPr="00C04E45">
        <w:rPr>
          <w:bCs/>
          <w:sz w:val="24"/>
          <w:szCs w:val="24"/>
        </w:rPr>
        <w:t xml:space="preserve">Araujo, </w:t>
      </w:r>
      <w:proofErr w:type="spellStart"/>
      <w:r w:rsidRPr="00C04E45">
        <w:rPr>
          <w:bCs/>
          <w:sz w:val="24"/>
          <w:szCs w:val="24"/>
        </w:rPr>
        <w:t>Kathya</w:t>
      </w:r>
      <w:proofErr w:type="spellEnd"/>
      <w:r w:rsidRPr="00C04E45">
        <w:rPr>
          <w:bCs/>
          <w:sz w:val="24"/>
          <w:szCs w:val="24"/>
        </w:rPr>
        <w:t xml:space="preserve"> And  </w:t>
      </w:r>
      <w:proofErr w:type="spellStart"/>
      <w:r w:rsidRPr="00C04E45">
        <w:rPr>
          <w:bCs/>
          <w:sz w:val="24"/>
          <w:szCs w:val="24"/>
        </w:rPr>
        <w:t>Martuccelli</w:t>
      </w:r>
      <w:proofErr w:type="spellEnd"/>
      <w:r w:rsidRPr="00C04E45">
        <w:rPr>
          <w:bCs/>
          <w:sz w:val="24"/>
          <w:szCs w:val="24"/>
        </w:rPr>
        <w:t xml:space="preserve">, Danilo (2012) Desafíos comunes. Retrato de la </w:t>
      </w:r>
      <w:r w:rsidRPr="00C04E45">
        <w:rPr>
          <w:bCs/>
          <w:sz w:val="24"/>
          <w:szCs w:val="24"/>
        </w:rPr>
        <w:tab/>
        <w:t xml:space="preserve">sociedad chilena y sus individuos: Trabajo, sociabilidades y familias. </w:t>
      </w:r>
      <w:r w:rsidRPr="00C04E45">
        <w:rPr>
          <w:bCs/>
          <w:sz w:val="24"/>
          <w:szCs w:val="24"/>
        </w:rPr>
        <w:tab/>
        <w:t>Santiago, Chile: LOM Ediciones.</w:t>
      </w:r>
    </w:p>
    <w:p w:rsidR="00D02133" w:rsidRPr="00C04E45" w:rsidRDefault="00D02133" w:rsidP="00D02133">
      <w:pPr>
        <w:jc w:val="both"/>
        <w:rPr>
          <w:rStyle w:val="textocontenido1"/>
          <w:rFonts w:ascii="Times New Roman" w:hAnsi="Times New Roman" w:cs="Times New Roman"/>
          <w:sz w:val="24"/>
          <w:szCs w:val="24"/>
        </w:rPr>
      </w:pPr>
    </w:p>
    <w:p w:rsidR="00D02133" w:rsidRPr="00C04E45" w:rsidRDefault="00D02133" w:rsidP="00D02133">
      <w:pPr>
        <w:numPr>
          <w:ins w:id="1" w:author="Unknown"/>
        </w:numPr>
        <w:spacing w:before="120" w:after="240"/>
        <w:jc w:val="both"/>
        <w:rPr>
          <w:sz w:val="24"/>
          <w:szCs w:val="24"/>
          <w:lang w:val="es-CL"/>
        </w:rPr>
      </w:pPr>
      <w:proofErr w:type="spellStart"/>
      <w:r w:rsidRPr="00C04E45">
        <w:rPr>
          <w:sz w:val="24"/>
          <w:szCs w:val="24"/>
          <w:lang w:val="es-CL"/>
        </w:rPr>
        <w:t>Avedaño</w:t>
      </w:r>
      <w:proofErr w:type="spellEnd"/>
      <w:r w:rsidRPr="00C04E45">
        <w:rPr>
          <w:sz w:val="24"/>
          <w:szCs w:val="24"/>
          <w:lang w:val="es-CL"/>
        </w:rPr>
        <w:t xml:space="preserve">, Cecilia (2008) Conciliación trabajo- familia y mujeres. Reflexiones en una </w:t>
      </w:r>
      <w:r w:rsidRPr="00C04E45">
        <w:rPr>
          <w:sz w:val="24"/>
          <w:szCs w:val="24"/>
          <w:lang w:val="es-CL"/>
        </w:rPr>
        <w:tab/>
        <w:t>perspectiva psicosocial. La experiencia del trabajo remunerado en hombres</w:t>
      </w:r>
      <w:r w:rsidRPr="00C04E45">
        <w:rPr>
          <w:i/>
          <w:sz w:val="24"/>
          <w:szCs w:val="24"/>
          <w:lang w:val="es-CL"/>
        </w:rPr>
        <w:t>.</w:t>
      </w:r>
      <w:r w:rsidRPr="00C04E45">
        <w:rPr>
          <w:sz w:val="24"/>
          <w:szCs w:val="24"/>
          <w:lang w:val="es-CL"/>
        </w:rPr>
        <w:t xml:space="preserve"> </w:t>
      </w:r>
      <w:r w:rsidRPr="00C04E45">
        <w:rPr>
          <w:sz w:val="24"/>
          <w:szCs w:val="24"/>
          <w:lang w:val="es-CL"/>
        </w:rPr>
        <w:tab/>
        <w:t xml:space="preserve">En Álvaro, Soto (ed.) Flexibilidad Laboral y subjetividades. Santiago, Chile: </w:t>
      </w:r>
      <w:r w:rsidRPr="00C04E45">
        <w:rPr>
          <w:sz w:val="24"/>
          <w:szCs w:val="24"/>
          <w:lang w:val="es-CL"/>
        </w:rPr>
        <w:tab/>
        <w:t>LOM Editoriales, 221-233.</w:t>
      </w:r>
    </w:p>
    <w:p w:rsidR="00D02133" w:rsidRPr="00C04E45" w:rsidRDefault="00D02133" w:rsidP="00D02133">
      <w:pPr>
        <w:spacing w:before="120" w:after="240"/>
        <w:jc w:val="both"/>
        <w:rPr>
          <w:sz w:val="24"/>
          <w:szCs w:val="24"/>
          <w:lang w:val="es-CL"/>
        </w:rPr>
      </w:pPr>
      <w:proofErr w:type="spellStart"/>
      <w:r w:rsidRPr="00C04E45">
        <w:rPr>
          <w:sz w:val="24"/>
          <w:szCs w:val="24"/>
        </w:rPr>
        <w:t>Bourdieu</w:t>
      </w:r>
      <w:proofErr w:type="spellEnd"/>
      <w:r w:rsidRPr="00C04E45">
        <w:rPr>
          <w:sz w:val="24"/>
          <w:szCs w:val="24"/>
        </w:rPr>
        <w:t>, Pierre (2007) La dominación masculina</w:t>
      </w:r>
      <w:r w:rsidRPr="00C04E45">
        <w:rPr>
          <w:i/>
          <w:sz w:val="24"/>
          <w:szCs w:val="24"/>
        </w:rPr>
        <w:t xml:space="preserve">. </w:t>
      </w:r>
      <w:r w:rsidRPr="00C04E45">
        <w:rPr>
          <w:sz w:val="24"/>
          <w:szCs w:val="24"/>
        </w:rPr>
        <w:t>Barcelona: Editorial Anagrama</w:t>
      </w:r>
    </w:p>
    <w:p w:rsidR="007629D9" w:rsidRPr="00C04E45" w:rsidRDefault="007629D9" w:rsidP="007629D9">
      <w:pPr>
        <w:jc w:val="both"/>
        <w:rPr>
          <w:sz w:val="24"/>
          <w:szCs w:val="24"/>
        </w:rPr>
      </w:pPr>
      <w:proofErr w:type="spellStart"/>
      <w:r w:rsidRPr="00C04E45">
        <w:rPr>
          <w:sz w:val="24"/>
          <w:szCs w:val="24"/>
        </w:rPr>
        <w:t>Brunet</w:t>
      </w:r>
      <w:proofErr w:type="spellEnd"/>
      <w:r w:rsidRPr="00C04E45">
        <w:rPr>
          <w:sz w:val="24"/>
          <w:szCs w:val="24"/>
        </w:rPr>
        <w:t xml:space="preserve">, </w:t>
      </w:r>
      <w:proofErr w:type="spellStart"/>
      <w:r w:rsidRPr="00C04E45">
        <w:rPr>
          <w:sz w:val="24"/>
          <w:szCs w:val="24"/>
        </w:rPr>
        <w:t>Ignasi</w:t>
      </w:r>
      <w:proofErr w:type="spellEnd"/>
      <w:r w:rsidRPr="00C04E45">
        <w:rPr>
          <w:sz w:val="24"/>
          <w:szCs w:val="24"/>
        </w:rPr>
        <w:t xml:space="preserve"> and Alarcón, Amado (2005) Mercado del trabajo y familia. </w:t>
      </w:r>
      <w:r w:rsidRPr="00C04E45">
        <w:rPr>
          <w:i/>
          <w:sz w:val="24"/>
          <w:szCs w:val="24"/>
        </w:rPr>
        <w:t xml:space="preserve">Revista de </w:t>
      </w:r>
      <w:r w:rsidRPr="00C04E45">
        <w:rPr>
          <w:i/>
          <w:sz w:val="24"/>
          <w:szCs w:val="24"/>
        </w:rPr>
        <w:tab/>
        <w:t>Investigaciones Políticas y Sociológicas</w:t>
      </w:r>
      <w:r w:rsidRPr="00C04E45">
        <w:rPr>
          <w:sz w:val="24"/>
          <w:szCs w:val="24"/>
        </w:rPr>
        <w:t>, 4, 2, 115-129. Universidad de Santiago de Compostela.</w:t>
      </w:r>
    </w:p>
    <w:p w:rsidR="007629D9" w:rsidRPr="00C04E45" w:rsidRDefault="007629D9" w:rsidP="007629D9">
      <w:pPr>
        <w:jc w:val="both"/>
        <w:rPr>
          <w:sz w:val="24"/>
          <w:szCs w:val="24"/>
        </w:rPr>
      </w:pPr>
    </w:p>
    <w:p w:rsidR="00D02133" w:rsidRPr="00C04E45" w:rsidRDefault="00D02133" w:rsidP="00D02133">
      <w:pPr>
        <w:tabs>
          <w:tab w:val="left" w:pos="180"/>
        </w:tabs>
        <w:jc w:val="both"/>
        <w:rPr>
          <w:sz w:val="24"/>
          <w:szCs w:val="24"/>
        </w:rPr>
      </w:pPr>
      <w:proofErr w:type="spellStart"/>
      <w:r w:rsidRPr="00C04E45">
        <w:rPr>
          <w:sz w:val="24"/>
          <w:szCs w:val="24"/>
        </w:rPr>
        <w:t>Burin</w:t>
      </w:r>
      <w:proofErr w:type="spellEnd"/>
      <w:r w:rsidRPr="00C04E45">
        <w:rPr>
          <w:sz w:val="24"/>
          <w:szCs w:val="24"/>
        </w:rPr>
        <w:t xml:space="preserve">, Mabel and </w:t>
      </w:r>
      <w:proofErr w:type="spellStart"/>
      <w:r w:rsidRPr="00C04E45">
        <w:rPr>
          <w:sz w:val="24"/>
          <w:szCs w:val="24"/>
        </w:rPr>
        <w:t>Meler</w:t>
      </w:r>
      <w:proofErr w:type="spellEnd"/>
      <w:r w:rsidRPr="00C04E45">
        <w:rPr>
          <w:sz w:val="24"/>
          <w:szCs w:val="24"/>
        </w:rPr>
        <w:t xml:space="preserve">, Irene (2009) Varones: género y subjetividad masculina. </w:t>
      </w:r>
      <w:r w:rsidRPr="00C04E45">
        <w:rPr>
          <w:sz w:val="24"/>
          <w:szCs w:val="24"/>
        </w:rPr>
        <w:tab/>
      </w:r>
      <w:r w:rsidRPr="00C04E45">
        <w:rPr>
          <w:sz w:val="24"/>
          <w:szCs w:val="24"/>
        </w:rPr>
        <w:tab/>
      </w:r>
      <w:r w:rsidRPr="00C04E45">
        <w:rPr>
          <w:sz w:val="24"/>
          <w:szCs w:val="24"/>
        </w:rPr>
        <w:tab/>
        <w:t xml:space="preserve">Buenos Aires, Argentina: Librería de Mujeres Editoras. </w:t>
      </w:r>
    </w:p>
    <w:p w:rsidR="00D02133" w:rsidRPr="00C04E45" w:rsidRDefault="00D02133" w:rsidP="00D02133">
      <w:pPr>
        <w:tabs>
          <w:tab w:val="left" w:pos="180"/>
        </w:tabs>
        <w:jc w:val="both"/>
        <w:rPr>
          <w:sz w:val="24"/>
          <w:szCs w:val="24"/>
        </w:rPr>
      </w:pPr>
    </w:p>
    <w:p w:rsidR="00D02133" w:rsidRPr="00C04E45" w:rsidRDefault="00D02133" w:rsidP="00D02133">
      <w:pPr>
        <w:jc w:val="both"/>
        <w:rPr>
          <w:sz w:val="24"/>
          <w:szCs w:val="24"/>
        </w:rPr>
      </w:pPr>
    </w:p>
    <w:p w:rsidR="00CA26F3" w:rsidRPr="002C6315" w:rsidRDefault="00CA26F3" w:rsidP="00EB7537">
      <w:pPr>
        <w:rPr>
          <w:sz w:val="24"/>
          <w:szCs w:val="24"/>
        </w:rPr>
      </w:pPr>
      <w:proofErr w:type="spellStart"/>
      <w:r w:rsidRPr="002C6315">
        <w:rPr>
          <w:sz w:val="24"/>
          <w:szCs w:val="24"/>
        </w:rPr>
        <w:t>Canan</w:t>
      </w:r>
      <w:proofErr w:type="spellEnd"/>
      <w:r w:rsidRPr="002C6315">
        <w:rPr>
          <w:sz w:val="24"/>
          <w:szCs w:val="24"/>
        </w:rPr>
        <w:t xml:space="preserve">, </w:t>
      </w:r>
      <w:proofErr w:type="spellStart"/>
      <w:r w:rsidRPr="002C6315">
        <w:rPr>
          <w:sz w:val="24"/>
          <w:szCs w:val="24"/>
        </w:rPr>
        <w:t>Koca</w:t>
      </w:r>
      <w:proofErr w:type="spellEnd"/>
      <w:r w:rsidRPr="002C6315">
        <w:rPr>
          <w:sz w:val="24"/>
          <w:szCs w:val="24"/>
        </w:rPr>
        <w:t xml:space="preserve">; </w:t>
      </w:r>
      <w:proofErr w:type="spellStart"/>
      <w:r w:rsidRPr="002C6315">
        <w:rPr>
          <w:sz w:val="24"/>
          <w:szCs w:val="24"/>
        </w:rPr>
        <w:t>Bengü</w:t>
      </w:r>
      <w:proofErr w:type="spellEnd"/>
      <w:r w:rsidRPr="002C6315">
        <w:rPr>
          <w:sz w:val="24"/>
          <w:szCs w:val="24"/>
        </w:rPr>
        <w:t xml:space="preserve">, </w:t>
      </w:r>
      <w:proofErr w:type="spellStart"/>
      <w:r w:rsidRPr="002C6315">
        <w:rPr>
          <w:sz w:val="24"/>
          <w:szCs w:val="24"/>
        </w:rPr>
        <w:t>Arslan</w:t>
      </w:r>
      <w:proofErr w:type="spellEnd"/>
      <w:r w:rsidRPr="002C6315">
        <w:rPr>
          <w:sz w:val="24"/>
          <w:szCs w:val="24"/>
        </w:rPr>
        <w:t xml:space="preserve"> and F. </w:t>
      </w:r>
      <w:proofErr w:type="spellStart"/>
      <w:r w:rsidRPr="002C6315">
        <w:rPr>
          <w:sz w:val="24"/>
          <w:szCs w:val="24"/>
        </w:rPr>
        <w:t>Hülya</w:t>
      </w:r>
      <w:proofErr w:type="spellEnd"/>
      <w:r w:rsidRPr="002C6315">
        <w:rPr>
          <w:sz w:val="24"/>
          <w:szCs w:val="24"/>
        </w:rPr>
        <w:t xml:space="preserve"> (2011</w:t>
      </w:r>
      <w:proofErr w:type="gramStart"/>
      <w:r w:rsidRPr="002C6315">
        <w:rPr>
          <w:sz w:val="24"/>
          <w:szCs w:val="24"/>
        </w:rPr>
        <w:t>) .</w:t>
      </w:r>
      <w:proofErr w:type="gramEnd"/>
      <w:r w:rsidRPr="002C6315">
        <w:rPr>
          <w:sz w:val="24"/>
          <w:szCs w:val="24"/>
        </w:rPr>
        <w:t xml:space="preserve"> </w:t>
      </w:r>
      <w:proofErr w:type="spellStart"/>
      <w:r w:rsidRPr="002C6315">
        <w:rPr>
          <w:i/>
          <w:sz w:val="24"/>
          <w:szCs w:val="24"/>
        </w:rPr>
        <w:t>Gender</w:t>
      </w:r>
      <w:proofErr w:type="spellEnd"/>
      <w:r w:rsidRPr="002C6315">
        <w:rPr>
          <w:i/>
          <w:sz w:val="24"/>
          <w:szCs w:val="24"/>
        </w:rPr>
        <w:t xml:space="preserve">, </w:t>
      </w:r>
      <w:proofErr w:type="spellStart"/>
      <w:r w:rsidRPr="002C6315">
        <w:rPr>
          <w:i/>
          <w:sz w:val="24"/>
          <w:szCs w:val="24"/>
        </w:rPr>
        <w:t>Work</w:t>
      </w:r>
      <w:proofErr w:type="spellEnd"/>
      <w:r w:rsidRPr="002C6315">
        <w:rPr>
          <w:i/>
          <w:sz w:val="24"/>
          <w:szCs w:val="24"/>
        </w:rPr>
        <w:t xml:space="preserve"> &amp; </w:t>
      </w:r>
      <w:proofErr w:type="spellStart"/>
      <w:r w:rsidRPr="002C6315">
        <w:rPr>
          <w:i/>
          <w:sz w:val="24"/>
          <w:szCs w:val="24"/>
        </w:rPr>
        <w:t>Organization</w:t>
      </w:r>
      <w:proofErr w:type="spellEnd"/>
      <w:r w:rsidRPr="002C6315">
        <w:rPr>
          <w:sz w:val="24"/>
          <w:szCs w:val="24"/>
        </w:rPr>
        <w:t xml:space="preserve">. </w:t>
      </w:r>
      <w:proofErr w:type="spellStart"/>
      <w:r w:rsidRPr="002C6315">
        <w:rPr>
          <w:sz w:val="24"/>
          <w:szCs w:val="24"/>
        </w:rPr>
        <w:t>Vol</w:t>
      </w:r>
      <w:proofErr w:type="spellEnd"/>
      <w:r w:rsidRPr="002C6315">
        <w:rPr>
          <w:sz w:val="24"/>
          <w:szCs w:val="24"/>
        </w:rPr>
        <w:t xml:space="preserve"> </w:t>
      </w:r>
      <w:r w:rsidRPr="002C6315">
        <w:rPr>
          <w:sz w:val="24"/>
          <w:szCs w:val="24"/>
        </w:rPr>
        <w:tab/>
        <w:t>18</w:t>
      </w:r>
      <w:r w:rsidR="00EB7537" w:rsidRPr="002C6315">
        <w:rPr>
          <w:sz w:val="24"/>
          <w:szCs w:val="24"/>
        </w:rPr>
        <w:t>, 6, 592-612</w:t>
      </w:r>
    </w:p>
    <w:p w:rsidR="00D02133" w:rsidRPr="002C6315" w:rsidRDefault="00D02133" w:rsidP="00D02133">
      <w:pPr>
        <w:jc w:val="both"/>
        <w:rPr>
          <w:sz w:val="24"/>
          <w:szCs w:val="24"/>
        </w:rPr>
      </w:pPr>
    </w:p>
    <w:p w:rsidR="00D02133" w:rsidRPr="00C04E45" w:rsidRDefault="00D02133" w:rsidP="00D02133">
      <w:pPr>
        <w:jc w:val="both"/>
        <w:rPr>
          <w:sz w:val="24"/>
          <w:szCs w:val="24"/>
        </w:rPr>
      </w:pPr>
      <w:r w:rsidRPr="00C04E45">
        <w:rPr>
          <w:sz w:val="24"/>
          <w:szCs w:val="24"/>
        </w:rPr>
        <w:t xml:space="preserve">Castaño, Cecilia (1999) Economía y Género. </w:t>
      </w:r>
      <w:r w:rsidRPr="00C04E45">
        <w:rPr>
          <w:i/>
          <w:sz w:val="24"/>
          <w:szCs w:val="24"/>
        </w:rPr>
        <w:t>Política y Sociedad</w:t>
      </w:r>
      <w:r w:rsidRPr="00C04E45">
        <w:rPr>
          <w:sz w:val="24"/>
          <w:szCs w:val="24"/>
        </w:rPr>
        <w:t>, 32, 23-42.</w:t>
      </w:r>
    </w:p>
    <w:p w:rsidR="00D02133" w:rsidRPr="00C04E45" w:rsidRDefault="008B7974" w:rsidP="008B7974">
      <w:pPr>
        <w:tabs>
          <w:tab w:val="left" w:pos="2051"/>
        </w:tabs>
        <w:jc w:val="both"/>
        <w:rPr>
          <w:rStyle w:val="textocontenido1"/>
          <w:rFonts w:ascii="Times New Roman" w:hAnsi="Times New Roman" w:cs="Times New Roman"/>
          <w:sz w:val="24"/>
          <w:szCs w:val="24"/>
        </w:rPr>
      </w:pPr>
      <w:r w:rsidRPr="00C04E45">
        <w:rPr>
          <w:rStyle w:val="textocontenido1"/>
          <w:rFonts w:ascii="Times New Roman" w:hAnsi="Times New Roman" w:cs="Times New Roman"/>
          <w:sz w:val="24"/>
          <w:szCs w:val="24"/>
        </w:rPr>
        <w:tab/>
      </w:r>
    </w:p>
    <w:p w:rsidR="007629D9" w:rsidRPr="00C04E45" w:rsidRDefault="007629D9" w:rsidP="007629D9">
      <w:pPr>
        <w:jc w:val="both"/>
        <w:rPr>
          <w:sz w:val="24"/>
          <w:szCs w:val="24"/>
          <w:lang w:val="en-US"/>
        </w:rPr>
      </w:pPr>
      <w:r w:rsidRPr="00C04E45">
        <w:rPr>
          <w:sz w:val="24"/>
          <w:szCs w:val="24"/>
        </w:rPr>
        <w:t xml:space="preserve">Cerda, Rodrigo (2008) Cambios demográficos y sus impactos en Chile. </w:t>
      </w:r>
      <w:r w:rsidRPr="00C04E45">
        <w:rPr>
          <w:sz w:val="24"/>
          <w:szCs w:val="24"/>
          <w:lang w:val="en-US"/>
        </w:rPr>
        <w:t xml:space="preserve">Santiago, </w:t>
      </w:r>
      <w:r w:rsidRPr="00C04E45">
        <w:rPr>
          <w:sz w:val="24"/>
          <w:szCs w:val="24"/>
          <w:lang w:val="en-US"/>
        </w:rPr>
        <w:tab/>
        <w:t xml:space="preserve">Chile. </w:t>
      </w:r>
      <w:proofErr w:type="spellStart"/>
      <w:r w:rsidRPr="00C04E45">
        <w:rPr>
          <w:i/>
          <w:sz w:val="24"/>
          <w:szCs w:val="24"/>
          <w:lang w:val="en-US"/>
        </w:rPr>
        <w:t>Estudios</w:t>
      </w:r>
      <w:proofErr w:type="spellEnd"/>
      <w:r w:rsidRPr="00C04E45">
        <w:rPr>
          <w:i/>
          <w:sz w:val="24"/>
          <w:szCs w:val="24"/>
          <w:lang w:val="en-US"/>
        </w:rPr>
        <w:t xml:space="preserve"> </w:t>
      </w:r>
      <w:proofErr w:type="spellStart"/>
      <w:r w:rsidRPr="00C04E45">
        <w:rPr>
          <w:i/>
          <w:sz w:val="24"/>
          <w:szCs w:val="24"/>
          <w:lang w:val="en-US"/>
        </w:rPr>
        <w:t>Públicos</w:t>
      </w:r>
      <w:proofErr w:type="spellEnd"/>
      <w:r w:rsidRPr="00C04E45">
        <w:rPr>
          <w:i/>
          <w:sz w:val="24"/>
          <w:szCs w:val="24"/>
          <w:lang w:val="en-US"/>
        </w:rPr>
        <w:t>, 110</w:t>
      </w:r>
      <w:r w:rsidRPr="00C04E45">
        <w:rPr>
          <w:sz w:val="24"/>
          <w:szCs w:val="24"/>
          <w:lang w:val="en-US"/>
        </w:rPr>
        <w:t xml:space="preserve">, available online at </w:t>
      </w:r>
      <w:hyperlink r:id="rId8" w:history="1">
        <w:r w:rsidRPr="00C04E45">
          <w:rPr>
            <w:rStyle w:val="Hipervnculo"/>
            <w:sz w:val="24"/>
            <w:szCs w:val="24"/>
            <w:lang w:val="en-US"/>
          </w:rPr>
          <w:t>www.cepchile.cl</w:t>
        </w:r>
      </w:hyperlink>
      <w:r w:rsidRPr="00C04E45">
        <w:rPr>
          <w:sz w:val="24"/>
          <w:szCs w:val="24"/>
          <w:lang w:val="en-US"/>
        </w:rPr>
        <w:t xml:space="preserve"> Last </w:t>
      </w:r>
      <w:r w:rsidRPr="00C04E45">
        <w:rPr>
          <w:sz w:val="24"/>
          <w:szCs w:val="24"/>
          <w:lang w:val="en-US"/>
        </w:rPr>
        <w:tab/>
        <w:t xml:space="preserve">consulted 18 </w:t>
      </w:r>
      <w:proofErr w:type="spellStart"/>
      <w:proofErr w:type="gramStart"/>
      <w:r w:rsidRPr="00C04E45">
        <w:rPr>
          <w:sz w:val="24"/>
          <w:szCs w:val="24"/>
          <w:lang w:val="en-US"/>
        </w:rPr>
        <w:t>december</w:t>
      </w:r>
      <w:proofErr w:type="spellEnd"/>
      <w:proofErr w:type="gramEnd"/>
      <w:r w:rsidRPr="00C04E45">
        <w:rPr>
          <w:sz w:val="24"/>
          <w:szCs w:val="24"/>
          <w:lang w:val="en-US"/>
        </w:rPr>
        <w:t xml:space="preserve"> 2009.</w:t>
      </w:r>
    </w:p>
    <w:p w:rsidR="007629D9" w:rsidRPr="00C04E45" w:rsidRDefault="007629D9" w:rsidP="007629D9">
      <w:pPr>
        <w:jc w:val="both"/>
        <w:rPr>
          <w:sz w:val="24"/>
          <w:szCs w:val="24"/>
          <w:lang w:val="en-US" w:eastAsia="es-CL"/>
        </w:rPr>
      </w:pPr>
    </w:p>
    <w:p w:rsidR="007629D9" w:rsidRPr="00C04E45" w:rsidRDefault="007629D9" w:rsidP="007629D9">
      <w:pPr>
        <w:jc w:val="both"/>
        <w:rPr>
          <w:sz w:val="24"/>
          <w:szCs w:val="24"/>
          <w:lang w:val="en-US"/>
        </w:rPr>
      </w:pPr>
    </w:p>
    <w:p w:rsidR="007629D9" w:rsidRPr="00C04E45" w:rsidRDefault="007629D9" w:rsidP="007629D9">
      <w:pPr>
        <w:jc w:val="both"/>
        <w:rPr>
          <w:bCs/>
          <w:iCs/>
          <w:color w:val="000000"/>
          <w:sz w:val="24"/>
          <w:szCs w:val="24"/>
          <w:lang w:val="en-US"/>
        </w:rPr>
      </w:pPr>
      <w:r w:rsidRPr="00C04E45">
        <w:rPr>
          <w:sz w:val="24"/>
          <w:szCs w:val="24"/>
          <w:lang w:val="en-AU"/>
        </w:rPr>
        <w:t xml:space="preserve">Compendium of Chilean Mining, </w:t>
      </w:r>
      <w:r w:rsidRPr="00C04E45">
        <w:rPr>
          <w:bCs/>
          <w:iCs/>
          <w:color w:val="000000"/>
          <w:sz w:val="24"/>
          <w:szCs w:val="24"/>
          <w:lang w:val="en-US"/>
        </w:rPr>
        <w:t xml:space="preserve">(2009) available online at </w:t>
      </w:r>
      <w:r w:rsidRPr="00C04E45">
        <w:rPr>
          <w:bCs/>
          <w:iCs/>
          <w:color w:val="000000"/>
          <w:sz w:val="24"/>
          <w:szCs w:val="24"/>
          <w:lang w:val="en-US"/>
        </w:rPr>
        <w:tab/>
      </w:r>
      <w:hyperlink r:id="rId9" w:history="1">
        <w:r w:rsidRPr="00C04E45">
          <w:rPr>
            <w:rStyle w:val="Hipervnculo"/>
            <w:bCs/>
            <w:iCs/>
            <w:sz w:val="24"/>
            <w:szCs w:val="24"/>
            <w:lang w:val="en-US"/>
          </w:rPr>
          <w:t>http://www.mch.cl/pdf_neo/muestras/muestra_compendio_mineria%20_2</w:t>
        </w:r>
      </w:hyperlink>
      <w:r w:rsidRPr="00C04E45">
        <w:rPr>
          <w:bCs/>
          <w:iCs/>
          <w:color w:val="000000"/>
          <w:sz w:val="24"/>
          <w:szCs w:val="24"/>
          <w:lang w:val="en-US"/>
        </w:rPr>
        <w:tab/>
        <w:t>009.pdf</w:t>
      </w:r>
    </w:p>
    <w:p w:rsidR="007629D9" w:rsidRPr="00C04E45" w:rsidRDefault="007629D9" w:rsidP="007629D9">
      <w:pPr>
        <w:jc w:val="both"/>
        <w:rPr>
          <w:sz w:val="24"/>
          <w:szCs w:val="24"/>
          <w:lang w:val="en-US"/>
        </w:rPr>
      </w:pPr>
    </w:p>
    <w:p w:rsidR="00D02133" w:rsidRPr="00C04E45" w:rsidRDefault="00D02133" w:rsidP="00D02133">
      <w:pPr>
        <w:jc w:val="both"/>
        <w:rPr>
          <w:sz w:val="24"/>
          <w:szCs w:val="24"/>
          <w:lang w:val="en-US"/>
        </w:rPr>
      </w:pPr>
    </w:p>
    <w:p w:rsidR="00D02133" w:rsidRPr="00C04E45" w:rsidRDefault="00D02133" w:rsidP="00D02133">
      <w:pPr>
        <w:pStyle w:val="HTMLBody"/>
        <w:jc w:val="both"/>
        <w:rPr>
          <w:rFonts w:ascii="Times New Roman" w:hAnsi="Times New Roman"/>
          <w:sz w:val="24"/>
          <w:szCs w:val="24"/>
        </w:rPr>
      </w:pPr>
      <w:proofErr w:type="spellStart"/>
      <w:r w:rsidRPr="00C04E45">
        <w:rPr>
          <w:rFonts w:ascii="Times New Roman" w:hAnsi="Times New Roman"/>
          <w:sz w:val="24"/>
          <w:szCs w:val="24"/>
        </w:rPr>
        <w:t>Connell</w:t>
      </w:r>
      <w:proofErr w:type="spellEnd"/>
      <w:r w:rsidRPr="00C04E45">
        <w:rPr>
          <w:rFonts w:ascii="Times New Roman" w:hAnsi="Times New Roman"/>
          <w:sz w:val="24"/>
          <w:szCs w:val="24"/>
        </w:rPr>
        <w:t xml:space="preserve">, Robert (2003) Masculinidades. México: PUEG. Universidad Nacional </w:t>
      </w:r>
      <w:r w:rsidRPr="00C04E45">
        <w:rPr>
          <w:rFonts w:ascii="Times New Roman" w:hAnsi="Times New Roman"/>
          <w:sz w:val="24"/>
          <w:szCs w:val="24"/>
        </w:rPr>
        <w:tab/>
        <w:t xml:space="preserve">Autónoma de México. Programa Universitario de Estudios de Género. </w:t>
      </w:r>
    </w:p>
    <w:p w:rsidR="00D02133" w:rsidRPr="00C04E45" w:rsidRDefault="00D02133" w:rsidP="00D02133">
      <w:pPr>
        <w:jc w:val="both"/>
        <w:rPr>
          <w:rStyle w:val="textocontenido1"/>
          <w:rFonts w:ascii="Times New Roman" w:hAnsi="Times New Roman" w:cs="Times New Roman"/>
          <w:sz w:val="24"/>
          <w:szCs w:val="24"/>
        </w:rPr>
      </w:pPr>
    </w:p>
    <w:p w:rsidR="00D0057D" w:rsidRPr="00C04E45" w:rsidRDefault="00D0057D" w:rsidP="00D0057D">
      <w:pPr>
        <w:pStyle w:val="HTMLBody"/>
        <w:jc w:val="both"/>
        <w:rPr>
          <w:rFonts w:ascii="Times New Roman" w:hAnsi="Times New Roman"/>
          <w:sz w:val="24"/>
          <w:szCs w:val="24"/>
        </w:rPr>
      </w:pPr>
      <w:proofErr w:type="spellStart"/>
      <w:r w:rsidRPr="00C04E45">
        <w:rPr>
          <w:rFonts w:ascii="Times New Roman" w:hAnsi="Times New Roman"/>
          <w:sz w:val="24"/>
          <w:szCs w:val="24"/>
        </w:rPr>
        <w:t>Connell</w:t>
      </w:r>
      <w:proofErr w:type="spellEnd"/>
      <w:r w:rsidRPr="00C04E45">
        <w:rPr>
          <w:rFonts w:ascii="Times New Roman" w:hAnsi="Times New Roman"/>
          <w:sz w:val="24"/>
          <w:szCs w:val="24"/>
        </w:rPr>
        <w:t xml:space="preserve">, Robert. (2006) Desarrollo, Globalización y Masculinidades in G. Careaga and </w:t>
      </w:r>
      <w:r w:rsidRPr="00C04E45">
        <w:rPr>
          <w:rFonts w:ascii="Times New Roman" w:hAnsi="Times New Roman"/>
          <w:sz w:val="24"/>
          <w:szCs w:val="24"/>
        </w:rPr>
        <w:tab/>
        <w:t xml:space="preserve">S. Cruz Sierra (Eds.) Debates sobre Masculinidades. Poder, Desarrollo, Políticas  </w:t>
      </w:r>
      <w:r w:rsidRPr="00C04E45">
        <w:rPr>
          <w:rFonts w:ascii="Times New Roman" w:hAnsi="Times New Roman"/>
          <w:sz w:val="24"/>
          <w:szCs w:val="24"/>
        </w:rPr>
        <w:tab/>
        <w:t>Públicas y Ciudadanía. México: Universidad Autónoma de México, 185-210.</w:t>
      </w:r>
    </w:p>
    <w:p w:rsidR="00D02133" w:rsidRPr="00C04E45" w:rsidRDefault="00D02133" w:rsidP="00D02133">
      <w:pPr>
        <w:jc w:val="both"/>
        <w:rPr>
          <w:sz w:val="24"/>
          <w:szCs w:val="24"/>
        </w:rPr>
      </w:pPr>
    </w:p>
    <w:p w:rsidR="007629D9" w:rsidRPr="00C04E45" w:rsidRDefault="007629D9" w:rsidP="007629D9">
      <w:pPr>
        <w:jc w:val="both"/>
        <w:rPr>
          <w:sz w:val="24"/>
          <w:szCs w:val="24"/>
        </w:rPr>
      </w:pPr>
      <w:r w:rsidRPr="00C04E45">
        <w:rPr>
          <w:sz w:val="24"/>
          <w:szCs w:val="24"/>
          <w:lang w:val="es-CL" w:eastAsia="es-CL"/>
        </w:rPr>
        <w:t xml:space="preserve">Contreras, Dante and Plaza, Gonzalo (2004) Participación Femenina en el Mercado </w:t>
      </w:r>
      <w:r w:rsidRPr="00C04E45">
        <w:rPr>
          <w:sz w:val="24"/>
          <w:szCs w:val="24"/>
          <w:lang w:val="es-CL" w:eastAsia="es-CL"/>
        </w:rPr>
        <w:tab/>
        <w:t xml:space="preserve">Laboral   Chileno. ¿Cuánto importan los factores culturales?, Santiago., Chile: </w:t>
      </w:r>
      <w:r w:rsidRPr="00C04E45">
        <w:rPr>
          <w:sz w:val="24"/>
          <w:szCs w:val="24"/>
          <w:lang w:val="es-CL" w:eastAsia="es-CL"/>
        </w:rPr>
        <w:tab/>
      </w:r>
      <w:r w:rsidRPr="00C04E45">
        <w:rPr>
          <w:sz w:val="24"/>
          <w:szCs w:val="24"/>
        </w:rPr>
        <w:t xml:space="preserve">Departamento de economía de la Universidad de Chile, </w:t>
      </w:r>
      <w:proofErr w:type="spellStart"/>
      <w:r w:rsidRPr="00C04E45">
        <w:rPr>
          <w:sz w:val="24"/>
          <w:szCs w:val="24"/>
        </w:rPr>
        <w:t>available</w:t>
      </w:r>
      <w:proofErr w:type="spellEnd"/>
      <w:r w:rsidRPr="00C04E45">
        <w:rPr>
          <w:sz w:val="24"/>
          <w:szCs w:val="24"/>
        </w:rPr>
        <w:t xml:space="preserve"> online at </w:t>
      </w:r>
    </w:p>
    <w:p w:rsidR="007629D9" w:rsidRPr="00C04E45" w:rsidRDefault="00DD6365" w:rsidP="007629D9">
      <w:pPr>
        <w:jc w:val="both"/>
        <w:rPr>
          <w:rStyle w:val="textocontenido1"/>
          <w:rFonts w:ascii="Times New Roman" w:hAnsi="Times New Roman" w:cs="Times New Roman"/>
          <w:sz w:val="24"/>
          <w:szCs w:val="24"/>
          <w:lang w:val="en-US"/>
        </w:rPr>
      </w:pPr>
      <w:hyperlink w:history="1">
        <w:r w:rsidR="007629D9" w:rsidRPr="00FD029C">
          <w:rPr>
            <w:rStyle w:val="Hipervnculo"/>
            <w:sz w:val="24"/>
            <w:szCs w:val="24"/>
            <w:u w:val="none"/>
          </w:rPr>
          <w:tab/>
        </w:r>
        <w:r w:rsidR="007629D9" w:rsidRPr="00484A9E">
          <w:rPr>
            <w:rStyle w:val="Hipervnculo"/>
            <w:i/>
            <w:iCs/>
            <w:sz w:val="24"/>
            <w:szCs w:val="24"/>
            <w:u w:val="none"/>
            <w:lang w:val="en-US"/>
          </w:rPr>
          <w:t>www.estudiosdeltrabajo.cl/.../</w:t>
        </w:r>
        <w:proofErr w:type="spellStart"/>
        <w:r w:rsidR="007629D9" w:rsidRPr="00484A9E">
          <w:rPr>
            <w:rStyle w:val="Hipervnculo"/>
            <w:bCs/>
            <w:i/>
            <w:iCs/>
            <w:sz w:val="24"/>
            <w:szCs w:val="24"/>
            <w:u w:val="none"/>
            <w:lang w:val="en-US"/>
          </w:rPr>
          <w:t>factores</w:t>
        </w:r>
        <w:proofErr w:type="spellEnd"/>
        <w:r w:rsidR="007629D9" w:rsidRPr="00484A9E">
          <w:rPr>
            <w:rStyle w:val="Hipervnculo"/>
            <w:i/>
            <w:iCs/>
            <w:sz w:val="24"/>
            <w:szCs w:val="24"/>
            <w:u w:val="none"/>
            <w:lang w:val="en-US"/>
          </w:rPr>
          <w:t>-</w:t>
        </w:r>
        <w:proofErr w:type="spellStart"/>
        <w:r w:rsidR="007629D9" w:rsidRPr="00484A9E">
          <w:rPr>
            <w:rStyle w:val="Hipervnculo"/>
            <w:bCs/>
            <w:i/>
            <w:iCs/>
            <w:sz w:val="24"/>
            <w:szCs w:val="24"/>
            <w:u w:val="none"/>
            <w:lang w:val="en-US"/>
          </w:rPr>
          <w:t>culturales</w:t>
        </w:r>
        <w:proofErr w:type="spellEnd"/>
        <w:r w:rsidR="007629D9" w:rsidRPr="00484A9E">
          <w:rPr>
            <w:rStyle w:val="Hipervnculo"/>
            <w:i/>
            <w:iCs/>
            <w:sz w:val="24"/>
            <w:szCs w:val="24"/>
            <w:u w:val="none"/>
            <w:lang w:val="en-US"/>
          </w:rPr>
          <w:t>-en-</w:t>
        </w:r>
        <w:proofErr w:type="spellStart"/>
        <w:r w:rsidR="007629D9" w:rsidRPr="00484A9E">
          <w:rPr>
            <w:rStyle w:val="Hipervnculo"/>
            <w:bCs/>
            <w:i/>
            <w:iCs/>
            <w:sz w:val="24"/>
            <w:szCs w:val="24"/>
            <w:u w:val="none"/>
            <w:lang w:val="en-US"/>
          </w:rPr>
          <w:t>participacion</w:t>
        </w:r>
        <w:proofErr w:type="spellEnd"/>
        <w:r w:rsidR="007629D9" w:rsidRPr="00484A9E">
          <w:rPr>
            <w:rStyle w:val="Hipervnculo"/>
            <w:i/>
            <w:iCs/>
            <w:sz w:val="24"/>
            <w:szCs w:val="24"/>
            <w:u w:val="none"/>
            <w:lang w:val="en-US"/>
          </w:rPr>
          <w:t>-</w:t>
        </w:r>
        <w:proofErr w:type="spellStart"/>
        <w:r w:rsidR="007629D9" w:rsidRPr="00484A9E">
          <w:rPr>
            <w:rStyle w:val="Hipervnculo"/>
            <w:bCs/>
            <w:i/>
            <w:iCs/>
            <w:sz w:val="24"/>
            <w:szCs w:val="24"/>
            <w:u w:val="none"/>
            <w:lang w:val="en-US"/>
          </w:rPr>
          <w:t>laboral</w:t>
        </w:r>
        <w:proofErr w:type="spellEnd"/>
        <w:r w:rsidR="007629D9" w:rsidRPr="00484A9E">
          <w:rPr>
            <w:rStyle w:val="Hipervnculo"/>
            <w:i/>
            <w:iCs/>
            <w:sz w:val="24"/>
            <w:szCs w:val="24"/>
            <w:u w:val="none"/>
            <w:lang w:val="en-US"/>
          </w:rPr>
          <w:t>-</w:t>
        </w:r>
        <w:r w:rsidR="007629D9" w:rsidRPr="00484A9E">
          <w:rPr>
            <w:rStyle w:val="Hipervnculo"/>
            <w:i/>
            <w:iCs/>
            <w:sz w:val="24"/>
            <w:szCs w:val="24"/>
            <w:u w:val="none"/>
            <w:lang w:val="en-US"/>
          </w:rPr>
          <w:tab/>
        </w:r>
        <w:r w:rsidR="007629D9" w:rsidRPr="00484A9E">
          <w:rPr>
            <w:rStyle w:val="Hipervnculo"/>
            <w:bCs/>
            <w:i/>
            <w:iCs/>
            <w:sz w:val="24"/>
            <w:szCs w:val="24"/>
            <w:u w:val="none"/>
            <w:lang w:val="en-US"/>
          </w:rPr>
          <w:t>femenina</w:t>
        </w:r>
        <w:r w:rsidR="007629D9" w:rsidRPr="00484A9E">
          <w:rPr>
            <w:rStyle w:val="Hipervnculo"/>
            <w:i/>
            <w:iCs/>
            <w:sz w:val="24"/>
            <w:szCs w:val="24"/>
            <w:u w:val="none"/>
            <w:lang w:val="en-US"/>
          </w:rPr>
          <w:t>-</w:t>
        </w:r>
        <w:r w:rsidR="007629D9" w:rsidRPr="00484A9E">
          <w:rPr>
            <w:rStyle w:val="Hipervnculo"/>
            <w:bCs/>
            <w:i/>
            <w:iCs/>
            <w:sz w:val="24"/>
            <w:szCs w:val="24"/>
            <w:u w:val="none"/>
            <w:lang w:val="en-US"/>
          </w:rPr>
          <w:t>d</w:t>
        </w:r>
        <w:r w:rsidR="007629D9" w:rsidRPr="00484A9E">
          <w:rPr>
            <w:rStyle w:val="Hipervnculo"/>
            <w:i/>
            <w:iCs/>
            <w:sz w:val="24"/>
            <w:szCs w:val="24"/>
            <w:u w:val="none"/>
            <w:lang w:val="en-US"/>
          </w:rPr>
          <w:t>-</w:t>
        </w:r>
        <w:r w:rsidR="007629D9" w:rsidRPr="00484A9E">
          <w:rPr>
            <w:rStyle w:val="Hipervnculo"/>
            <w:bCs/>
            <w:i/>
            <w:iCs/>
            <w:sz w:val="24"/>
            <w:szCs w:val="24"/>
            <w:u w:val="none"/>
            <w:lang w:val="en-US"/>
          </w:rPr>
          <w:t>contreras</w:t>
        </w:r>
        <w:r w:rsidR="007629D9" w:rsidRPr="00484A9E">
          <w:rPr>
            <w:rStyle w:val="Hipervnculo"/>
            <w:i/>
            <w:iCs/>
            <w:sz w:val="24"/>
            <w:szCs w:val="24"/>
            <w:u w:val="none"/>
            <w:lang w:val="en-US"/>
          </w:rPr>
          <w:t>-</w:t>
        </w:r>
        <w:r w:rsidR="007629D9" w:rsidRPr="00484A9E">
          <w:rPr>
            <w:rStyle w:val="Hipervnculo"/>
            <w:bCs/>
            <w:i/>
            <w:iCs/>
            <w:sz w:val="24"/>
            <w:szCs w:val="24"/>
            <w:u w:val="none"/>
            <w:lang w:val="en-US"/>
          </w:rPr>
          <w:t>g</w:t>
        </w:r>
        <w:r w:rsidR="007629D9" w:rsidRPr="00484A9E">
          <w:rPr>
            <w:rStyle w:val="Hipervnculo"/>
            <w:i/>
            <w:iCs/>
            <w:sz w:val="24"/>
            <w:szCs w:val="24"/>
            <w:u w:val="none"/>
            <w:lang w:val="en-US"/>
          </w:rPr>
          <w:t>-</w:t>
        </w:r>
        <w:r w:rsidR="007629D9" w:rsidRPr="00484A9E">
          <w:rPr>
            <w:rStyle w:val="Hipervnculo"/>
            <w:bCs/>
            <w:i/>
            <w:iCs/>
            <w:sz w:val="24"/>
            <w:szCs w:val="24"/>
            <w:u w:val="none"/>
            <w:lang w:val="en-US"/>
          </w:rPr>
          <w:t>plaza</w:t>
        </w:r>
        <w:r w:rsidR="007629D9" w:rsidRPr="00484A9E">
          <w:rPr>
            <w:rStyle w:val="Hipervnculo"/>
            <w:i/>
            <w:iCs/>
            <w:sz w:val="24"/>
            <w:szCs w:val="24"/>
            <w:u w:val="none"/>
            <w:lang w:val="en-US"/>
          </w:rPr>
          <w:t>.pdf</w:t>
        </w:r>
      </w:hyperlink>
      <w:r w:rsidR="007629D9" w:rsidRPr="00484A9E">
        <w:rPr>
          <w:sz w:val="24"/>
          <w:szCs w:val="24"/>
          <w:lang w:val="en-US"/>
        </w:rPr>
        <w:t xml:space="preserve"> </w:t>
      </w:r>
      <w:r w:rsidR="007629D9" w:rsidRPr="00C04E45">
        <w:rPr>
          <w:sz w:val="24"/>
          <w:szCs w:val="24"/>
          <w:lang w:val="en-US"/>
        </w:rPr>
        <w:t xml:space="preserve">Last consulted 15 </w:t>
      </w:r>
      <w:proofErr w:type="spellStart"/>
      <w:proofErr w:type="gramStart"/>
      <w:r w:rsidR="007629D9" w:rsidRPr="00C04E45">
        <w:rPr>
          <w:sz w:val="24"/>
          <w:szCs w:val="24"/>
          <w:lang w:val="en-US"/>
        </w:rPr>
        <w:t>april</w:t>
      </w:r>
      <w:proofErr w:type="spellEnd"/>
      <w:proofErr w:type="gramEnd"/>
      <w:r w:rsidR="007629D9" w:rsidRPr="00C04E45">
        <w:rPr>
          <w:sz w:val="24"/>
          <w:szCs w:val="24"/>
          <w:lang w:val="en-US"/>
        </w:rPr>
        <w:t xml:space="preserve"> 2011.</w:t>
      </w:r>
    </w:p>
    <w:p w:rsidR="007629D9" w:rsidRPr="00C04E45" w:rsidRDefault="007629D9" w:rsidP="007629D9">
      <w:pPr>
        <w:jc w:val="both"/>
        <w:rPr>
          <w:rStyle w:val="textocontenido1"/>
          <w:rFonts w:ascii="Times New Roman" w:hAnsi="Times New Roman" w:cs="Times New Roman"/>
          <w:sz w:val="24"/>
          <w:szCs w:val="24"/>
          <w:lang w:val="en-US"/>
        </w:rPr>
      </w:pPr>
    </w:p>
    <w:p w:rsidR="000F2C6A" w:rsidRPr="00C04E45" w:rsidRDefault="000F2C6A" w:rsidP="00D02133">
      <w:pPr>
        <w:jc w:val="both"/>
        <w:rPr>
          <w:sz w:val="24"/>
          <w:szCs w:val="24"/>
          <w:lang w:val="en-US" w:eastAsia="es-CL"/>
        </w:rPr>
      </w:pPr>
    </w:p>
    <w:p w:rsidR="00246D71" w:rsidRPr="00484A9E" w:rsidRDefault="00246D71" w:rsidP="00246D71">
      <w:pPr>
        <w:jc w:val="both"/>
        <w:rPr>
          <w:sz w:val="24"/>
          <w:szCs w:val="24"/>
        </w:rPr>
      </w:pPr>
      <w:r w:rsidRPr="00C04E45">
        <w:rPr>
          <w:sz w:val="24"/>
          <w:szCs w:val="24"/>
        </w:rPr>
        <w:t xml:space="preserve">Encuesta Casen (2009) Encuesta de Caracterización Socioeconómica Nacional, </w:t>
      </w:r>
      <w:r w:rsidRPr="00C04E45">
        <w:rPr>
          <w:sz w:val="24"/>
          <w:szCs w:val="24"/>
        </w:rPr>
        <w:tab/>
      </w:r>
      <w:proofErr w:type="spellStart"/>
      <w:r w:rsidRPr="00C04E45">
        <w:rPr>
          <w:sz w:val="24"/>
          <w:szCs w:val="24"/>
        </w:rPr>
        <w:t>available</w:t>
      </w:r>
      <w:proofErr w:type="spellEnd"/>
      <w:r w:rsidRPr="00C04E45">
        <w:rPr>
          <w:sz w:val="24"/>
          <w:szCs w:val="24"/>
        </w:rPr>
        <w:t xml:space="preserve"> online at </w:t>
      </w:r>
      <w:r w:rsidRPr="00C04E45">
        <w:rPr>
          <w:sz w:val="24"/>
          <w:szCs w:val="24"/>
        </w:rPr>
        <w:tab/>
      </w:r>
      <w:hyperlink r:id="rId10" w:history="1">
        <w:r w:rsidRPr="00484A9E">
          <w:rPr>
            <w:rStyle w:val="Hipervnculo"/>
            <w:sz w:val="24"/>
            <w:szCs w:val="24"/>
            <w:u w:val="none"/>
          </w:rPr>
          <w:t>http://www.mideplan.gob.cl/casen2009/casen_mujeres_2009.pdf</w:t>
        </w:r>
      </w:hyperlink>
      <w:r w:rsidRPr="00484A9E">
        <w:rPr>
          <w:color w:val="0000FF"/>
          <w:sz w:val="24"/>
          <w:szCs w:val="24"/>
        </w:rPr>
        <w:t xml:space="preserve">. </w:t>
      </w:r>
      <w:proofErr w:type="spellStart"/>
      <w:r w:rsidRPr="00484A9E">
        <w:rPr>
          <w:sz w:val="24"/>
          <w:szCs w:val="24"/>
        </w:rPr>
        <w:t>Last</w:t>
      </w:r>
      <w:proofErr w:type="spellEnd"/>
      <w:r w:rsidRPr="00484A9E">
        <w:rPr>
          <w:sz w:val="24"/>
          <w:szCs w:val="24"/>
        </w:rPr>
        <w:t xml:space="preserve"> </w:t>
      </w:r>
      <w:r w:rsidRPr="00484A9E">
        <w:rPr>
          <w:sz w:val="24"/>
          <w:szCs w:val="24"/>
        </w:rPr>
        <w:tab/>
      </w:r>
      <w:proofErr w:type="spellStart"/>
      <w:r w:rsidRPr="00484A9E">
        <w:rPr>
          <w:sz w:val="24"/>
          <w:szCs w:val="24"/>
        </w:rPr>
        <w:t>consulted</w:t>
      </w:r>
      <w:proofErr w:type="spellEnd"/>
      <w:r w:rsidRPr="00484A9E">
        <w:rPr>
          <w:sz w:val="24"/>
          <w:szCs w:val="24"/>
        </w:rPr>
        <w:t xml:space="preserve"> 11 </w:t>
      </w:r>
      <w:proofErr w:type="spellStart"/>
      <w:r w:rsidRPr="00484A9E">
        <w:rPr>
          <w:sz w:val="24"/>
          <w:szCs w:val="24"/>
        </w:rPr>
        <w:t>april</w:t>
      </w:r>
      <w:proofErr w:type="spellEnd"/>
      <w:r w:rsidRPr="00484A9E">
        <w:rPr>
          <w:sz w:val="24"/>
          <w:szCs w:val="24"/>
        </w:rPr>
        <w:t xml:space="preserve"> 2011.</w:t>
      </w:r>
    </w:p>
    <w:p w:rsidR="00246D71" w:rsidRPr="00C04E45" w:rsidRDefault="00246D71" w:rsidP="00246D71">
      <w:pPr>
        <w:jc w:val="both"/>
        <w:rPr>
          <w:sz w:val="24"/>
          <w:szCs w:val="24"/>
        </w:rPr>
      </w:pPr>
    </w:p>
    <w:p w:rsidR="00246D71" w:rsidRPr="00C04E45" w:rsidRDefault="00246D71" w:rsidP="00246D71">
      <w:pPr>
        <w:jc w:val="both"/>
        <w:rPr>
          <w:sz w:val="24"/>
          <w:szCs w:val="24"/>
        </w:rPr>
      </w:pPr>
      <w:r w:rsidRPr="00C04E45">
        <w:rPr>
          <w:sz w:val="24"/>
          <w:szCs w:val="24"/>
        </w:rPr>
        <w:lastRenderedPageBreak/>
        <w:t xml:space="preserve">Encuesta Casen (2006) Encuesta de Caracterización Socioeconómica Nacional, </w:t>
      </w:r>
      <w:r w:rsidRPr="00C04E45">
        <w:rPr>
          <w:sz w:val="24"/>
          <w:szCs w:val="24"/>
        </w:rPr>
        <w:tab/>
      </w:r>
      <w:proofErr w:type="spellStart"/>
      <w:r w:rsidRPr="00C04E45">
        <w:rPr>
          <w:sz w:val="24"/>
          <w:szCs w:val="24"/>
        </w:rPr>
        <w:t>available</w:t>
      </w:r>
      <w:proofErr w:type="spellEnd"/>
      <w:r w:rsidRPr="00C04E45">
        <w:rPr>
          <w:sz w:val="24"/>
          <w:szCs w:val="24"/>
        </w:rPr>
        <w:t xml:space="preserve"> online at </w:t>
      </w:r>
      <w:hyperlink r:id="rId11" w:history="1">
        <w:r w:rsidRPr="00484A9E">
          <w:rPr>
            <w:rStyle w:val="Hipervnculo"/>
            <w:sz w:val="24"/>
            <w:szCs w:val="24"/>
            <w:u w:val="none"/>
          </w:rPr>
          <w:t>www.mideplan.cl</w:t>
        </w:r>
      </w:hyperlink>
      <w:r w:rsidRPr="00C04E45">
        <w:rPr>
          <w:sz w:val="24"/>
          <w:szCs w:val="24"/>
        </w:rPr>
        <w:t xml:space="preserve"> </w:t>
      </w:r>
      <w:proofErr w:type="spellStart"/>
      <w:r w:rsidRPr="00C04E45">
        <w:rPr>
          <w:sz w:val="24"/>
          <w:szCs w:val="24"/>
        </w:rPr>
        <w:t>Last</w:t>
      </w:r>
      <w:proofErr w:type="spellEnd"/>
      <w:r w:rsidRPr="00C04E45">
        <w:rPr>
          <w:sz w:val="24"/>
          <w:szCs w:val="24"/>
        </w:rPr>
        <w:t xml:space="preserve"> </w:t>
      </w:r>
      <w:proofErr w:type="spellStart"/>
      <w:r w:rsidRPr="00C04E45">
        <w:rPr>
          <w:sz w:val="24"/>
          <w:szCs w:val="24"/>
        </w:rPr>
        <w:t>Consulted</w:t>
      </w:r>
      <w:proofErr w:type="spellEnd"/>
      <w:r w:rsidRPr="00C04E45">
        <w:rPr>
          <w:sz w:val="24"/>
          <w:szCs w:val="24"/>
        </w:rPr>
        <w:t xml:space="preserve"> 11 </w:t>
      </w:r>
      <w:proofErr w:type="spellStart"/>
      <w:r w:rsidRPr="00C04E45">
        <w:rPr>
          <w:sz w:val="24"/>
          <w:szCs w:val="24"/>
        </w:rPr>
        <w:t>april</w:t>
      </w:r>
      <w:proofErr w:type="spellEnd"/>
      <w:r w:rsidRPr="00C04E45">
        <w:rPr>
          <w:sz w:val="24"/>
          <w:szCs w:val="24"/>
        </w:rPr>
        <w:t xml:space="preserve"> 2011.</w:t>
      </w:r>
    </w:p>
    <w:p w:rsidR="00246D71" w:rsidRPr="00C04E45" w:rsidRDefault="00246D71" w:rsidP="00D02133">
      <w:pPr>
        <w:jc w:val="both"/>
        <w:rPr>
          <w:sz w:val="24"/>
          <w:szCs w:val="24"/>
        </w:rPr>
      </w:pPr>
    </w:p>
    <w:p w:rsidR="00D02133" w:rsidRPr="00C04E45" w:rsidRDefault="00D02133" w:rsidP="00D02133">
      <w:pPr>
        <w:jc w:val="both"/>
        <w:rPr>
          <w:sz w:val="24"/>
          <w:szCs w:val="24"/>
          <w:lang w:val="en-US"/>
        </w:rPr>
      </w:pPr>
      <w:r w:rsidRPr="00C04E45">
        <w:rPr>
          <w:sz w:val="24"/>
          <w:szCs w:val="24"/>
          <w:lang w:val="en-US"/>
        </w:rPr>
        <w:t xml:space="preserve">England, </w:t>
      </w:r>
      <w:proofErr w:type="spellStart"/>
      <w:r w:rsidRPr="00C04E45">
        <w:rPr>
          <w:sz w:val="24"/>
          <w:szCs w:val="24"/>
          <w:lang w:val="en-US"/>
        </w:rPr>
        <w:t>Paula</w:t>
      </w:r>
      <w:proofErr w:type="gramStart"/>
      <w:r w:rsidRPr="00C04E45">
        <w:rPr>
          <w:sz w:val="24"/>
          <w:szCs w:val="24"/>
          <w:lang w:val="en-US"/>
        </w:rPr>
        <w:t>;Allison</w:t>
      </w:r>
      <w:proofErr w:type="spellEnd"/>
      <w:proofErr w:type="gramEnd"/>
      <w:r w:rsidRPr="00C04E45">
        <w:rPr>
          <w:sz w:val="24"/>
          <w:szCs w:val="24"/>
          <w:lang w:val="en-US"/>
        </w:rPr>
        <w:t xml:space="preserve">, Paul and </w:t>
      </w:r>
      <w:proofErr w:type="spellStart"/>
      <w:r w:rsidRPr="00C04E45">
        <w:rPr>
          <w:sz w:val="24"/>
          <w:szCs w:val="24"/>
          <w:lang w:val="en-US"/>
        </w:rPr>
        <w:t>Yuxiao</w:t>
      </w:r>
      <w:proofErr w:type="spellEnd"/>
      <w:r w:rsidRPr="00C04E45">
        <w:rPr>
          <w:sz w:val="24"/>
          <w:szCs w:val="24"/>
          <w:lang w:val="en-US"/>
        </w:rPr>
        <w:t xml:space="preserve"> Wu (2007) Does Bad Pay Cause </w:t>
      </w:r>
      <w:r w:rsidRPr="00C04E45">
        <w:rPr>
          <w:sz w:val="24"/>
          <w:szCs w:val="24"/>
          <w:lang w:val="en-US"/>
        </w:rPr>
        <w:tab/>
        <w:t xml:space="preserve">Occupations to Feminize, Does Feminization Reduce Pay, and How Can We </w:t>
      </w:r>
      <w:r w:rsidRPr="00C04E45">
        <w:rPr>
          <w:sz w:val="24"/>
          <w:szCs w:val="24"/>
          <w:lang w:val="en-US"/>
        </w:rPr>
        <w:tab/>
        <w:t xml:space="preserve">Tell with Longitudinal Data? </w:t>
      </w:r>
      <w:r w:rsidRPr="00C04E45">
        <w:rPr>
          <w:i/>
          <w:sz w:val="24"/>
          <w:szCs w:val="24"/>
          <w:lang w:val="en-US"/>
        </w:rPr>
        <w:t>Social Science Research</w:t>
      </w:r>
      <w:r w:rsidRPr="00C04E45">
        <w:rPr>
          <w:sz w:val="24"/>
          <w:szCs w:val="24"/>
          <w:lang w:val="en-US"/>
        </w:rPr>
        <w:t>, 36, 1237-1256.</w:t>
      </w:r>
    </w:p>
    <w:p w:rsidR="00D02133" w:rsidRPr="00C04E45" w:rsidRDefault="00D02133" w:rsidP="00D02133">
      <w:pPr>
        <w:jc w:val="both"/>
        <w:rPr>
          <w:sz w:val="24"/>
          <w:szCs w:val="24"/>
          <w:lang w:val="en-US"/>
        </w:rPr>
      </w:pPr>
    </w:p>
    <w:p w:rsidR="00D02133" w:rsidRPr="00C04E45" w:rsidRDefault="00D02133" w:rsidP="00484A9E">
      <w:pPr>
        <w:ind w:left="709" w:hanging="709"/>
        <w:jc w:val="both"/>
        <w:rPr>
          <w:sz w:val="24"/>
          <w:szCs w:val="24"/>
        </w:rPr>
      </w:pPr>
      <w:r w:rsidRPr="00C04E45">
        <w:rPr>
          <w:sz w:val="24"/>
          <w:szCs w:val="24"/>
          <w:lang w:val="en-US"/>
        </w:rPr>
        <w:t xml:space="preserve">England, Paula (2005) Gender inequality in labor markets: the role of motherhood and segregation. </w:t>
      </w:r>
      <w:r w:rsidRPr="00C04E45">
        <w:rPr>
          <w:i/>
          <w:sz w:val="24"/>
          <w:szCs w:val="24"/>
        </w:rPr>
        <w:t xml:space="preserve">Social </w:t>
      </w:r>
      <w:proofErr w:type="spellStart"/>
      <w:r w:rsidRPr="00C04E45">
        <w:rPr>
          <w:i/>
          <w:sz w:val="24"/>
          <w:szCs w:val="24"/>
        </w:rPr>
        <w:t>Politics</w:t>
      </w:r>
      <w:proofErr w:type="spellEnd"/>
      <w:r w:rsidRPr="00C04E45">
        <w:rPr>
          <w:i/>
          <w:sz w:val="24"/>
          <w:szCs w:val="24"/>
        </w:rPr>
        <w:t xml:space="preserve">: International </w:t>
      </w:r>
      <w:proofErr w:type="spellStart"/>
      <w:r w:rsidRPr="00C04E45">
        <w:rPr>
          <w:i/>
          <w:sz w:val="24"/>
          <w:szCs w:val="24"/>
        </w:rPr>
        <w:t>Studies</w:t>
      </w:r>
      <w:proofErr w:type="spellEnd"/>
      <w:r w:rsidRPr="00C04E45">
        <w:rPr>
          <w:i/>
          <w:sz w:val="24"/>
          <w:szCs w:val="24"/>
        </w:rPr>
        <w:t xml:space="preserve"> in </w:t>
      </w:r>
      <w:proofErr w:type="spellStart"/>
      <w:r w:rsidRPr="00C04E45">
        <w:rPr>
          <w:i/>
          <w:sz w:val="24"/>
          <w:szCs w:val="24"/>
        </w:rPr>
        <w:t>Gender</w:t>
      </w:r>
      <w:proofErr w:type="spellEnd"/>
      <w:r w:rsidRPr="00C04E45">
        <w:rPr>
          <w:i/>
          <w:sz w:val="24"/>
          <w:szCs w:val="24"/>
        </w:rPr>
        <w:t xml:space="preserve">, </w:t>
      </w:r>
      <w:proofErr w:type="spellStart"/>
      <w:r w:rsidRPr="00C04E45">
        <w:rPr>
          <w:i/>
          <w:sz w:val="24"/>
          <w:szCs w:val="24"/>
        </w:rPr>
        <w:t>State</w:t>
      </w:r>
      <w:proofErr w:type="spellEnd"/>
      <w:r w:rsidRPr="00C04E45">
        <w:rPr>
          <w:i/>
          <w:sz w:val="24"/>
          <w:szCs w:val="24"/>
        </w:rPr>
        <w:t xml:space="preserve"> &amp;  </w:t>
      </w:r>
      <w:proofErr w:type="spellStart"/>
      <w:r w:rsidRPr="00C04E45">
        <w:rPr>
          <w:i/>
          <w:sz w:val="24"/>
          <w:szCs w:val="24"/>
        </w:rPr>
        <w:t>Society</w:t>
      </w:r>
      <w:proofErr w:type="spellEnd"/>
      <w:r w:rsidRPr="00C04E45">
        <w:rPr>
          <w:sz w:val="24"/>
          <w:szCs w:val="24"/>
        </w:rPr>
        <w:t xml:space="preserve">, 12, 264-288. </w:t>
      </w:r>
    </w:p>
    <w:p w:rsidR="00D02133" w:rsidRPr="00C04E45" w:rsidRDefault="00D02133" w:rsidP="00D02133">
      <w:pPr>
        <w:jc w:val="both"/>
        <w:rPr>
          <w:sz w:val="24"/>
          <w:szCs w:val="24"/>
        </w:rPr>
      </w:pPr>
    </w:p>
    <w:p w:rsidR="00D02133" w:rsidRPr="00FD029C" w:rsidRDefault="00D02133" w:rsidP="00484A9E">
      <w:pPr>
        <w:ind w:left="709" w:hanging="709"/>
        <w:jc w:val="both"/>
        <w:rPr>
          <w:sz w:val="24"/>
          <w:szCs w:val="24"/>
        </w:rPr>
      </w:pPr>
      <w:r w:rsidRPr="00157D59">
        <w:rPr>
          <w:sz w:val="24"/>
          <w:szCs w:val="24"/>
        </w:rPr>
        <w:t xml:space="preserve">Feliz, Mariano (2006) EL mercado de trabajo en la economía política radical in </w:t>
      </w:r>
      <w:r w:rsidRPr="00157D59">
        <w:rPr>
          <w:sz w:val="24"/>
          <w:szCs w:val="24"/>
        </w:rPr>
        <w:tab/>
      </w:r>
      <w:proofErr w:type="spellStart"/>
      <w:r w:rsidRPr="00157D59">
        <w:rPr>
          <w:sz w:val="24"/>
          <w:szCs w:val="24"/>
        </w:rPr>
        <w:t>Neffa</w:t>
      </w:r>
      <w:proofErr w:type="spellEnd"/>
      <w:r w:rsidRPr="00157D59">
        <w:rPr>
          <w:sz w:val="24"/>
          <w:szCs w:val="24"/>
        </w:rPr>
        <w:t xml:space="preserve">, Julio (2006) Teorías económicas sobre el mercado de trabajo: </w:t>
      </w:r>
      <w:r w:rsidRPr="00157D59">
        <w:rPr>
          <w:sz w:val="24"/>
          <w:szCs w:val="24"/>
        </w:rPr>
        <w:tab/>
        <w:t xml:space="preserve">Marxistas y Keynesianos. </w:t>
      </w:r>
      <w:r w:rsidRPr="00FD029C">
        <w:rPr>
          <w:sz w:val="24"/>
          <w:szCs w:val="24"/>
        </w:rPr>
        <w:t xml:space="preserve">Buenos Aires, Argentina: Fondo de Cultura </w:t>
      </w:r>
      <w:r w:rsidRPr="00FD029C">
        <w:rPr>
          <w:sz w:val="24"/>
          <w:szCs w:val="24"/>
        </w:rPr>
        <w:tab/>
        <w:t>Económica, 75- 101.</w:t>
      </w:r>
    </w:p>
    <w:p w:rsidR="00D02133" w:rsidRPr="00FD029C" w:rsidRDefault="00D02133" w:rsidP="00D02133">
      <w:pPr>
        <w:jc w:val="both"/>
        <w:rPr>
          <w:sz w:val="24"/>
          <w:szCs w:val="24"/>
        </w:rPr>
      </w:pPr>
    </w:p>
    <w:p w:rsidR="00D02133" w:rsidRPr="00C04E45" w:rsidRDefault="00D02133" w:rsidP="00D02133">
      <w:pPr>
        <w:widowControl w:val="0"/>
        <w:jc w:val="both"/>
        <w:rPr>
          <w:sz w:val="24"/>
          <w:szCs w:val="24"/>
          <w:lang w:val="en-US"/>
        </w:rPr>
      </w:pPr>
      <w:r w:rsidRPr="00C04E45">
        <w:rPr>
          <w:sz w:val="24"/>
          <w:szCs w:val="24"/>
          <w:lang w:val="es-CL"/>
        </w:rPr>
        <w:t xml:space="preserve">Foucault, Michel (2002) Vigilar y Castigar, nacimiento de la prisión. </w:t>
      </w:r>
      <w:r w:rsidRPr="00C04E45">
        <w:rPr>
          <w:sz w:val="24"/>
          <w:szCs w:val="24"/>
          <w:lang w:val="en-US"/>
        </w:rPr>
        <w:t xml:space="preserve">Madrid, </w:t>
      </w:r>
      <w:r w:rsidRPr="00C04E45">
        <w:rPr>
          <w:sz w:val="24"/>
          <w:szCs w:val="24"/>
          <w:lang w:val="en-US"/>
        </w:rPr>
        <w:tab/>
      </w:r>
      <w:proofErr w:type="spellStart"/>
      <w:r w:rsidRPr="00C04E45">
        <w:rPr>
          <w:sz w:val="24"/>
          <w:szCs w:val="24"/>
          <w:lang w:val="en-US"/>
        </w:rPr>
        <w:t>España</w:t>
      </w:r>
      <w:proofErr w:type="spellEnd"/>
      <w:r w:rsidRPr="00C04E45">
        <w:rPr>
          <w:sz w:val="24"/>
          <w:szCs w:val="24"/>
          <w:lang w:val="en-US"/>
        </w:rPr>
        <w:t xml:space="preserve">: </w:t>
      </w:r>
      <w:proofErr w:type="spellStart"/>
      <w:r w:rsidRPr="00C04E45">
        <w:rPr>
          <w:i/>
          <w:sz w:val="24"/>
          <w:szCs w:val="24"/>
          <w:lang w:val="en-US"/>
        </w:rPr>
        <w:t>Siglo</w:t>
      </w:r>
      <w:proofErr w:type="spellEnd"/>
      <w:r w:rsidRPr="00C04E45">
        <w:rPr>
          <w:i/>
          <w:sz w:val="24"/>
          <w:szCs w:val="24"/>
          <w:lang w:val="en-US"/>
        </w:rPr>
        <w:t xml:space="preserve"> </w:t>
      </w:r>
      <w:proofErr w:type="spellStart"/>
      <w:r w:rsidRPr="00C04E45">
        <w:rPr>
          <w:i/>
          <w:sz w:val="24"/>
          <w:szCs w:val="24"/>
          <w:lang w:val="en-US"/>
        </w:rPr>
        <w:t>veintiuno</w:t>
      </w:r>
      <w:proofErr w:type="spellEnd"/>
      <w:r w:rsidRPr="00C04E45">
        <w:rPr>
          <w:i/>
          <w:sz w:val="24"/>
          <w:szCs w:val="24"/>
          <w:lang w:val="en-US"/>
        </w:rPr>
        <w:t xml:space="preserve"> </w:t>
      </w:r>
      <w:proofErr w:type="spellStart"/>
      <w:r w:rsidRPr="00C04E45">
        <w:rPr>
          <w:i/>
          <w:sz w:val="24"/>
          <w:szCs w:val="24"/>
          <w:lang w:val="en-US"/>
        </w:rPr>
        <w:t>editores</w:t>
      </w:r>
      <w:proofErr w:type="spellEnd"/>
      <w:r w:rsidRPr="00C04E45">
        <w:rPr>
          <w:i/>
          <w:sz w:val="24"/>
          <w:szCs w:val="24"/>
          <w:lang w:val="en-US"/>
        </w:rPr>
        <w:t>, 27.</w:t>
      </w:r>
    </w:p>
    <w:p w:rsidR="00D02133" w:rsidRPr="00C04E45" w:rsidRDefault="00D02133" w:rsidP="00D02133">
      <w:pPr>
        <w:jc w:val="both"/>
        <w:rPr>
          <w:sz w:val="24"/>
          <w:szCs w:val="24"/>
          <w:lang w:val="en-US"/>
        </w:rPr>
      </w:pPr>
    </w:p>
    <w:p w:rsidR="00D02133" w:rsidRPr="00C04E45" w:rsidRDefault="00D02133" w:rsidP="004223E2">
      <w:pPr>
        <w:ind w:left="709" w:hanging="709"/>
        <w:jc w:val="both"/>
        <w:rPr>
          <w:sz w:val="24"/>
          <w:szCs w:val="24"/>
          <w:lang w:val="en-US"/>
        </w:rPr>
      </w:pPr>
      <w:proofErr w:type="spellStart"/>
      <w:r w:rsidRPr="00C04E45">
        <w:rPr>
          <w:sz w:val="24"/>
          <w:szCs w:val="24"/>
          <w:lang w:val="en-US"/>
        </w:rPr>
        <w:t>Gier</w:t>
      </w:r>
      <w:proofErr w:type="spellEnd"/>
      <w:r w:rsidRPr="00C04E45">
        <w:rPr>
          <w:sz w:val="24"/>
          <w:szCs w:val="24"/>
          <w:lang w:val="en-US"/>
        </w:rPr>
        <w:t xml:space="preserve">, Jaclyn and Mercier, Laurie (2006) Mining women: gender in the development of global industry 1670 to 2005, in </w:t>
      </w:r>
      <w:proofErr w:type="spellStart"/>
      <w:r w:rsidRPr="00C04E45">
        <w:rPr>
          <w:sz w:val="24"/>
          <w:szCs w:val="24"/>
          <w:lang w:val="en-US"/>
        </w:rPr>
        <w:t>Lozeva</w:t>
      </w:r>
      <w:proofErr w:type="spellEnd"/>
      <w:r w:rsidRPr="00C04E45">
        <w:rPr>
          <w:sz w:val="24"/>
          <w:szCs w:val="24"/>
          <w:lang w:val="en-US"/>
        </w:rPr>
        <w:t xml:space="preserve">, Silvia and </w:t>
      </w:r>
      <w:proofErr w:type="spellStart"/>
      <w:r w:rsidRPr="00C04E45">
        <w:rPr>
          <w:sz w:val="24"/>
          <w:szCs w:val="24"/>
          <w:lang w:val="en-US"/>
        </w:rPr>
        <w:t>Marinova</w:t>
      </w:r>
      <w:proofErr w:type="spellEnd"/>
      <w:r w:rsidRPr="00C04E45">
        <w:rPr>
          <w:sz w:val="24"/>
          <w:szCs w:val="24"/>
          <w:lang w:val="en-US"/>
        </w:rPr>
        <w:t xml:space="preserve">, Dora </w:t>
      </w:r>
      <w:r w:rsidRPr="00C04E45">
        <w:rPr>
          <w:sz w:val="24"/>
          <w:szCs w:val="24"/>
          <w:lang w:val="en-US"/>
        </w:rPr>
        <w:tab/>
        <w:t xml:space="preserve">(2010) Negotiating Gender: Experience from Western Australian Mining Industry: </w:t>
      </w:r>
      <w:r w:rsidRPr="00C04E45">
        <w:rPr>
          <w:i/>
          <w:sz w:val="24"/>
          <w:szCs w:val="24"/>
          <w:lang w:val="en-US"/>
        </w:rPr>
        <w:t xml:space="preserve">Journal of Economic and Social Policy: Vol. 13: </w:t>
      </w:r>
      <w:proofErr w:type="spellStart"/>
      <w:r w:rsidRPr="00C04E45">
        <w:rPr>
          <w:i/>
          <w:sz w:val="24"/>
          <w:szCs w:val="24"/>
          <w:lang w:val="en-US"/>
        </w:rPr>
        <w:t>Iss</w:t>
      </w:r>
      <w:proofErr w:type="spellEnd"/>
      <w:r w:rsidRPr="00C04E45">
        <w:rPr>
          <w:i/>
          <w:sz w:val="24"/>
          <w:szCs w:val="24"/>
          <w:lang w:val="en-US"/>
        </w:rPr>
        <w:t xml:space="preserve">. </w:t>
      </w:r>
      <w:proofErr w:type="gramStart"/>
      <w:r w:rsidRPr="00C04E45">
        <w:rPr>
          <w:i/>
          <w:sz w:val="24"/>
          <w:szCs w:val="24"/>
          <w:lang w:val="en-US"/>
        </w:rPr>
        <w:t xml:space="preserve">2, Article </w:t>
      </w:r>
      <w:r w:rsidR="00484A9E">
        <w:rPr>
          <w:i/>
          <w:sz w:val="24"/>
          <w:szCs w:val="24"/>
          <w:lang w:val="en-US"/>
        </w:rPr>
        <w:t xml:space="preserve">   </w:t>
      </w:r>
      <w:r w:rsidRPr="00C04E45">
        <w:rPr>
          <w:sz w:val="24"/>
          <w:szCs w:val="24"/>
          <w:lang w:val="en-US"/>
        </w:rPr>
        <w:t>Available online at http://epubs.scu.edu.au/jesp/vol13/iss2/7.</w:t>
      </w:r>
      <w:proofErr w:type="gramEnd"/>
    </w:p>
    <w:p w:rsidR="00D02133" w:rsidRPr="00C04E45" w:rsidRDefault="00D02133" w:rsidP="00D02133">
      <w:pPr>
        <w:adjustRightInd w:val="0"/>
        <w:jc w:val="both"/>
        <w:rPr>
          <w:sz w:val="24"/>
          <w:szCs w:val="24"/>
          <w:lang w:val="en-US"/>
        </w:rPr>
      </w:pPr>
    </w:p>
    <w:p w:rsidR="00D02133" w:rsidRPr="00C04E45" w:rsidRDefault="00D02133" w:rsidP="004223E2">
      <w:pPr>
        <w:adjustRightInd w:val="0"/>
        <w:ind w:left="709" w:hanging="709"/>
        <w:jc w:val="both"/>
        <w:rPr>
          <w:sz w:val="24"/>
          <w:szCs w:val="24"/>
          <w:lang w:val="es-CL"/>
        </w:rPr>
      </w:pPr>
      <w:proofErr w:type="spellStart"/>
      <w:r w:rsidRPr="00C04E45">
        <w:rPr>
          <w:sz w:val="24"/>
          <w:szCs w:val="24"/>
          <w:lang w:val="es-CL"/>
        </w:rPr>
        <w:t>Godio</w:t>
      </w:r>
      <w:proofErr w:type="spellEnd"/>
      <w:r w:rsidRPr="00C04E45">
        <w:rPr>
          <w:sz w:val="24"/>
          <w:szCs w:val="24"/>
          <w:lang w:val="es-CL"/>
        </w:rPr>
        <w:t xml:space="preserve">, Julio (2003) </w:t>
      </w:r>
      <w:r w:rsidRPr="00C04E45">
        <w:rPr>
          <w:rFonts w:eastAsia="Calibri"/>
          <w:iCs/>
          <w:color w:val="231F20"/>
          <w:sz w:val="24"/>
          <w:szCs w:val="24"/>
          <w:lang w:val="es-CL" w:eastAsia="es-CL"/>
        </w:rPr>
        <w:t xml:space="preserve">Sindicalismo sociopolítico. Bases y estrategias para la unidad y </w:t>
      </w:r>
      <w:r w:rsidR="004223E2">
        <w:rPr>
          <w:rFonts w:eastAsia="Calibri"/>
          <w:iCs/>
          <w:color w:val="231F20"/>
          <w:sz w:val="24"/>
          <w:szCs w:val="24"/>
          <w:lang w:val="es-CL" w:eastAsia="es-CL"/>
        </w:rPr>
        <w:t xml:space="preserve"> </w:t>
      </w:r>
      <w:r w:rsidRPr="00C04E45">
        <w:rPr>
          <w:rFonts w:eastAsia="Calibri"/>
          <w:iCs/>
          <w:color w:val="231F20"/>
          <w:sz w:val="24"/>
          <w:szCs w:val="24"/>
          <w:lang w:val="es-CL" w:eastAsia="es-CL"/>
        </w:rPr>
        <w:t>renovación sindical</w:t>
      </w:r>
      <w:r w:rsidRPr="00C04E45">
        <w:rPr>
          <w:rFonts w:eastAsia="Calibri"/>
          <w:i/>
          <w:iCs/>
          <w:color w:val="231F20"/>
          <w:sz w:val="24"/>
          <w:szCs w:val="24"/>
          <w:lang w:val="es-CL" w:eastAsia="es-CL"/>
        </w:rPr>
        <w:t xml:space="preserve">. </w:t>
      </w:r>
      <w:proofErr w:type="spellStart"/>
      <w:r w:rsidRPr="00C04E45">
        <w:rPr>
          <w:rFonts w:eastAsia="Calibri"/>
          <w:color w:val="231F20"/>
          <w:sz w:val="24"/>
          <w:szCs w:val="24"/>
          <w:lang w:val="es-CL" w:eastAsia="es-CL"/>
        </w:rPr>
        <w:t>Santiago</w:t>
      </w:r>
      <w:proofErr w:type="gramStart"/>
      <w:r w:rsidRPr="00C04E45">
        <w:rPr>
          <w:rFonts w:eastAsia="Calibri"/>
          <w:color w:val="231F20"/>
          <w:sz w:val="24"/>
          <w:szCs w:val="24"/>
          <w:lang w:val="es-CL" w:eastAsia="es-CL"/>
        </w:rPr>
        <w:t>:</w:t>
      </w:r>
      <w:r w:rsidRPr="00C04E45">
        <w:rPr>
          <w:rFonts w:eastAsia="Calibri"/>
          <w:i/>
          <w:color w:val="231F20"/>
          <w:sz w:val="24"/>
          <w:szCs w:val="24"/>
          <w:lang w:val="es-CL" w:eastAsia="es-CL"/>
        </w:rPr>
        <w:t>Oficina</w:t>
      </w:r>
      <w:proofErr w:type="spellEnd"/>
      <w:proofErr w:type="gramEnd"/>
      <w:r w:rsidRPr="00C04E45">
        <w:rPr>
          <w:rFonts w:eastAsia="Calibri"/>
          <w:i/>
          <w:color w:val="231F20"/>
          <w:sz w:val="24"/>
          <w:szCs w:val="24"/>
          <w:lang w:val="es-CL" w:eastAsia="es-CL"/>
        </w:rPr>
        <w:t xml:space="preserve"> Internacional del Trabajo</w:t>
      </w:r>
      <w:r w:rsidRPr="00C04E45">
        <w:rPr>
          <w:rFonts w:eastAsia="Calibri"/>
          <w:color w:val="231F20"/>
          <w:sz w:val="24"/>
          <w:szCs w:val="24"/>
          <w:lang w:val="es-CL" w:eastAsia="es-CL"/>
        </w:rPr>
        <w:t>.</w:t>
      </w:r>
    </w:p>
    <w:p w:rsidR="00484A9E" w:rsidRDefault="00484A9E" w:rsidP="00D02133">
      <w:pPr>
        <w:spacing w:after="200"/>
        <w:jc w:val="both"/>
        <w:rPr>
          <w:sz w:val="24"/>
          <w:szCs w:val="24"/>
          <w:lang w:val="es-CL"/>
        </w:rPr>
      </w:pPr>
    </w:p>
    <w:p w:rsidR="00D02133" w:rsidRPr="00C04E45" w:rsidRDefault="00D02133" w:rsidP="00D02133">
      <w:pPr>
        <w:spacing w:after="200"/>
        <w:jc w:val="both"/>
        <w:rPr>
          <w:sz w:val="24"/>
          <w:szCs w:val="24"/>
          <w:lang w:val="es-CL"/>
        </w:rPr>
      </w:pPr>
      <w:r w:rsidRPr="00C04E45">
        <w:rPr>
          <w:sz w:val="24"/>
          <w:szCs w:val="24"/>
          <w:lang w:val="es-CL"/>
        </w:rPr>
        <w:t xml:space="preserve">Godoy, Lorena (2008) Reflexiones sobre trabajo remunerado e identidades de </w:t>
      </w:r>
      <w:r w:rsidRPr="00C04E45">
        <w:rPr>
          <w:sz w:val="24"/>
          <w:szCs w:val="24"/>
          <w:lang w:val="es-CL"/>
        </w:rPr>
        <w:tab/>
        <w:t xml:space="preserve">género: La experiencia de obreros y obreras en un contexto laboral flexible, </w:t>
      </w:r>
      <w:r w:rsidRPr="00C04E45">
        <w:rPr>
          <w:sz w:val="24"/>
          <w:szCs w:val="24"/>
          <w:lang w:val="es-CL"/>
        </w:rPr>
        <w:tab/>
        <w:t>in Soto, Álvaro (</w:t>
      </w:r>
      <w:proofErr w:type="spellStart"/>
      <w:r w:rsidRPr="00C04E45">
        <w:rPr>
          <w:sz w:val="24"/>
          <w:szCs w:val="24"/>
          <w:lang w:val="es-CL"/>
        </w:rPr>
        <w:t>ed</w:t>
      </w:r>
      <w:proofErr w:type="spellEnd"/>
      <w:r w:rsidRPr="00C04E45">
        <w:rPr>
          <w:sz w:val="24"/>
          <w:szCs w:val="24"/>
          <w:lang w:val="es-CL"/>
        </w:rPr>
        <w:t xml:space="preserve">) Flexibilidad Laboral y subjetividades. Santiago, Chile: </w:t>
      </w:r>
      <w:r w:rsidRPr="00C04E45">
        <w:rPr>
          <w:sz w:val="24"/>
          <w:szCs w:val="24"/>
          <w:lang w:val="es-CL"/>
        </w:rPr>
        <w:tab/>
      </w:r>
      <w:r w:rsidRPr="00C04E45">
        <w:rPr>
          <w:i/>
          <w:sz w:val="24"/>
          <w:szCs w:val="24"/>
          <w:lang w:val="es-CL"/>
        </w:rPr>
        <w:t>LOM</w:t>
      </w:r>
      <w:r w:rsidRPr="00C04E45">
        <w:rPr>
          <w:sz w:val="24"/>
          <w:szCs w:val="24"/>
          <w:lang w:val="es-CL"/>
        </w:rPr>
        <w:t>, 237-275.</w:t>
      </w:r>
    </w:p>
    <w:p w:rsidR="00D02133" w:rsidRPr="00C04E45" w:rsidRDefault="00D02133" w:rsidP="00D02133">
      <w:pPr>
        <w:spacing w:after="200"/>
        <w:jc w:val="both"/>
        <w:rPr>
          <w:i/>
          <w:sz w:val="24"/>
          <w:szCs w:val="24"/>
          <w:lang w:val="es-CL"/>
        </w:rPr>
      </w:pPr>
      <w:r w:rsidRPr="00C04E45">
        <w:rPr>
          <w:sz w:val="24"/>
          <w:szCs w:val="24"/>
        </w:rPr>
        <w:t xml:space="preserve">Guadarrama, Rocío and Torres, José Luis (2007) </w:t>
      </w:r>
      <w:r w:rsidRPr="00C04E45">
        <w:rPr>
          <w:iCs/>
          <w:sz w:val="24"/>
          <w:szCs w:val="24"/>
        </w:rPr>
        <w:t xml:space="preserve">Los significados del trabajo </w:t>
      </w:r>
      <w:r w:rsidRPr="00C04E45">
        <w:rPr>
          <w:iCs/>
          <w:sz w:val="24"/>
          <w:szCs w:val="24"/>
        </w:rPr>
        <w:tab/>
        <w:t>femenino en el mundo global: Estereotipos, transacciones y rupturas.</w:t>
      </w:r>
      <w:r w:rsidRPr="00C04E45">
        <w:rPr>
          <w:sz w:val="24"/>
          <w:szCs w:val="24"/>
        </w:rPr>
        <w:t xml:space="preserve"> </w:t>
      </w:r>
      <w:r w:rsidRPr="00C04E45">
        <w:rPr>
          <w:sz w:val="24"/>
          <w:szCs w:val="24"/>
        </w:rPr>
        <w:tab/>
      </w:r>
      <w:r w:rsidRPr="00C04E45">
        <w:rPr>
          <w:sz w:val="24"/>
          <w:szCs w:val="24"/>
          <w:lang w:val="es-CL"/>
        </w:rPr>
        <w:t xml:space="preserve">España: </w:t>
      </w:r>
      <w:proofErr w:type="spellStart"/>
      <w:r w:rsidRPr="00C04E45">
        <w:rPr>
          <w:i/>
          <w:sz w:val="24"/>
          <w:szCs w:val="24"/>
          <w:lang w:val="es-CL"/>
        </w:rPr>
        <w:t>Anthropos</w:t>
      </w:r>
      <w:proofErr w:type="spellEnd"/>
      <w:r w:rsidRPr="00C04E45">
        <w:rPr>
          <w:i/>
          <w:sz w:val="24"/>
          <w:szCs w:val="24"/>
          <w:lang w:val="es-CL"/>
        </w:rPr>
        <w:t xml:space="preserve"> y Universidad Autónoma Metropolitana.</w:t>
      </w:r>
    </w:p>
    <w:p w:rsidR="00D02133" w:rsidRPr="00484A9E" w:rsidRDefault="00D02133" w:rsidP="00484A9E">
      <w:pPr>
        <w:ind w:left="709" w:hanging="709"/>
        <w:jc w:val="both"/>
        <w:rPr>
          <w:sz w:val="24"/>
          <w:szCs w:val="24"/>
          <w:lang w:val="en-US"/>
        </w:rPr>
      </w:pPr>
      <w:r w:rsidRPr="00C04E45">
        <w:rPr>
          <w:sz w:val="24"/>
          <w:szCs w:val="24"/>
        </w:rPr>
        <w:t xml:space="preserve">INE (2007) </w:t>
      </w:r>
      <w:r w:rsidRPr="00C04E45">
        <w:rPr>
          <w:iCs/>
          <w:sz w:val="24"/>
          <w:szCs w:val="24"/>
        </w:rPr>
        <w:t xml:space="preserve">Informe Mujer y Trabajo. Fuerza del trabajo en la última década. </w:t>
      </w:r>
      <w:proofErr w:type="gramStart"/>
      <w:r w:rsidRPr="00C04E45">
        <w:rPr>
          <w:iCs/>
          <w:sz w:val="24"/>
          <w:szCs w:val="24"/>
          <w:lang w:val="en-US"/>
        </w:rPr>
        <w:t xml:space="preserve">Available online at </w:t>
      </w:r>
      <w:hyperlink r:id="rId12" w:history="1">
        <w:r w:rsidR="00484A9E" w:rsidRPr="00E25C95">
          <w:rPr>
            <w:rStyle w:val="Hipervnculo"/>
            <w:sz w:val="24"/>
            <w:szCs w:val="24"/>
            <w:lang w:val="en-US"/>
          </w:rPr>
          <w:t>http://www.ine.cl/canales/sala_prensa/noticias/2007/marzo/files/mujer.pdf</w:t>
        </w:r>
      </w:hyperlink>
      <w:r w:rsidRPr="00484A9E">
        <w:rPr>
          <w:sz w:val="24"/>
          <w:szCs w:val="24"/>
          <w:lang w:val="en-US"/>
        </w:rPr>
        <w:t>.</w:t>
      </w:r>
      <w:proofErr w:type="gramEnd"/>
      <w:r w:rsidRPr="00484A9E">
        <w:rPr>
          <w:sz w:val="24"/>
          <w:szCs w:val="24"/>
          <w:lang w:val="en-US"/>
        </w:rPr>
        <w:t xml:space="preserve"> Last consulted 15 </w:t>
      </w:r>
      <w:proofErr w:type="spellStart"/>
      <w:proofErr w:type="gramStart"/>
      <w:r w:rsidRPr="00484A9E">
        <w:rPr>
          <w:sz w:val="24"/>
          <w:szCs w:val="24"/>
          <w:lang w:val="en-US"/>
        </w:rPr>
        <w:t>april</w:t>
      </w:r>
      <w:proofErr w:type="spellEnd"/>
      <w:proofErr w:type="gramEnd"/>
      <w:r w:rsidRPr="00484A9E">
        <w:rPr>
          <w:sz w:val="24"/>
          <w:szCs w:val="24"/>
          <w:lang w:val="en-US"/>
        </w:rPr>
        <w:t xml:space="preserve"> 2011.</w:t>
      </w:r>
    </w:p>
    <w:p w:rsidR="00D02133" w:rsidRPr="00C04E45" w:rsidRDefault="00D02133" w:rsidP="00D02133">
      <w:pPr>
        <w:jc w:val="both"/>
        <w:rPr>
          <w:sz w:val="24"/>
          <w:szCs w:val="24"/>
          <w:lang w:val="en-US"/>
        </w:rPr>
      </w:pPr>
    </w:p>
    <w:p w:rsidR="00C17066" w:rsidRPr="00C04E45" w:rsidRDefault="00C17066" w:rsidP="004223E2">
      <w:pPr>
        <w:ind w:left="709" w:hanging="709"/>
        <w:jc w:val="both"/>
        <w:rPr>
          <w:sz w:val="24"/>
          <w:szCs w:val="24"/>
          <w:lang w:val="en-US"/>
        </w:rPr>
      </w:pPr>
      <w:r w:rsidRPr="00157D59">
        <w:rPr>
          <w:sz w:val="24"/>
          <w:szCs w:val="24"/>
          <w:lang w:val="en-US"/>
        </w:rPr>
        <w:t xml:space="preserve">International </w:t>
      </w:r>
      <w:proofErr w:type="spellStart"/>
      <w:r w:rsidRPr="00157D59">
        <w:rPr>
          <w:sz w:val="24"/>
          <w:szCs w:val="24"/>
          <w:lang w:val="en-US"/>
        </w:rPr>
        <w:t>Labour</w:t>
      </w:r>
      <w:proofErr w:type="spellEnd"/>
      <w:r w:rsidRPr="00157D59">
        <w:rPr>
          <w:sz w:val="24"/>
          <w:szCs w:val="24"/>
          <w:lang w:val="en-US"/>
        </w:rPr>
        <w:t xml:space="preserve"> Organization OIT (2011) Base de </w:t>
      </w:r>
      <w:proofErr w:type="spellStart"/>
      <w:r w:rsidRPr="00157D59">
        <w:rPr>
          <w:sz w:val="24"/>
          <w:szCs w:val="24"/>
          <w:lang w:val="en-US"/>
        </w:rPr>
        <w:t>datos</w:t>
      </w:r>
      <w:proofErr w:type="spellEnd"/>
      <w:r w:rsidRPr="00157D59">
        <w:rPr>
          <w:sz w:val="24"/>
          <w:szCs w:val="24"/>
          <w:lang w:val="en-US"/>
        </w:rPr>
        <w:t xml:space="preserve"> </w:t>
      </w:r>
      <w:proofErr w:type="spellStart"/>
      <w:r w:rsidRPr="00157D59">
        <w:rPr>
          <w:sz w:val="24"/>
          <w:szCs w:val="24"/>
          <w:lang w:val="en-US"/>
        </w:rPr>
        <w:t>sobre</w:t>
      </w:r>
      <w:proofErr w:type="spellEnd"/>
      <w:r w:rsidRPr="00157D59">
        <w:rPr>
          <w:sz w:val="24"/>
          <w:szCs w:val="24"/>
          <w:lang w:val="en-US"/>
        </w:rPr>
        <w:t xml:space="preserve"> </w:t>
      </w:r>
      <w:proofErr w:type="spellStart"/>
      <w:r w:rsidRPr="00157D59">
        <w:rPr>
          <w:sz w:val="24"/>
          <w:szCs w:val="24"/>
          <w:lang w:val="en-US"/>
        </w:rPr>
        <w:t>estadísticas</w:t>
      </w:r>
      <w:proofErr w:type="spellEnd"/>
      <w:r w:rsidRPr="00157D59">
        <w:rPr>
          <w:sz w:val="24"/>
          <w:szCs w:val="24"/>
          <w:lang w:val="en-US"/>
        </w:rPr>
        <w:t xml:space="preserve"> </w:t>
      </w:r>
      <w:proofErr w:type="gramStart"/>
      <w:r w:rsidRPr="00157D59">
        <w:rPr>
          <w:sz w:val="24"/>
          <w:szCs w:val="24"/>
          <w:lang w:val="en-US"/>
        </w:rPr>
        <w:t>del</w:t>
      </w:r>
      <w:proofErr w:type="gramEnd"/>
      <w:r w:rsidRPr="00157D59">
        <w:rPr>
          <w:sz w:val="24"/>
          <w:szCs w:val="24"/>
          <w:lang w:val="en-US"/>
        </w:rPr>
        <w:t xml:space="preserve"> </w:t>
      </w:r>
      <w:r w:rsidR="004223E2" w:rsidRPr="00157D59">
        <w:rPr>
          <w:sz w:val="24"/>
          <w:szCs w:val="24"/>
          <w:lang w:val="en-US"/>
        </w:rPr>
        <w:t xml:space="preserve">  </w:t>
      </w:r>
      <w:proofErr w:type="spellStart"/>
      <w:r w:rsidRPr="00157D59">
        <w:rPr>
          <w:sz w:val="24"/>
          <w:szCs w:val="24"/>
          <w:lang w:val="en-US"/>
        </w:rPr>
        <w:t>trabajo</w:t>
      </w:r>
      <w:proofErr w:type="spellEnd"/>
      <w:r w:rsidRPr="00157D59">
        <w:rPr>
          <w:sz w:val="24"/>
          <w:szCs w:val="24"/>
          <w:lang w:val="en-US"/>
        </w:rPr>
        <w:t xml:space="preserve">. </w:t>
      </w:r>
      <w:proofErr w:type="gramStart"/>
      <w:r w:rsidRPr="00C04E45">
        <w:rPr>
          <w:sz w:val="24"/>
          <w:szCs w:val="24"/>
          <w:lang w:val="en-US"/>
        </w:rPr>
        <w:t xml:space="preserve">Available online at   </w:t>
      </w:r>
      <w:r w:rsidRPr="00C04E45">
        <w:rPr>
          <w:sz w:val="24"/>
          <w:szCs w:val="24"/>
          <w:lang w:val="en-US"/>
        </w:rPr>
        <w:tab/>
      </w:r>
      <w:hyperlink r:id="rId13" w:history="1">
        <w:r w:rsidRPr="00C04E45">
          <w:rPr>
            <w:rStyle w:val="Hipervnculo"/>
            <w:sz w:val="24"/>
            <w:szCs w:val="24"/>
            <w:lang w:val="en-US"/>
          </w:rPr>
          <w:t>http://www.ilo.org/global/statistics-and-databases/lang--</w:t>
        </w:r>
        <w:proofErr w:type="spellStart"/>
        <w:r w:rsidRPr="00C04E45">
          <w:rPr>
            <w:rStyle w:val="Hipervnculo"/>
            <w:sz w:val="24"/>
            <w:szCs w:val="24"/>
            <w:lang w:val="en-US"/>
          </w:rPr>
          <w:t>es</w:t>
        </w:r>
        <w:proofErr w:type="spellEnd"/>
        <w:r w:rsidRPr="00C04E45">
          <w:rPr>
            <w:rStyle w:val="Hipervnculo"/>
            <w:sz w:val="24"/>
            <w:szCs w:val="24"/>
            <w:lang w:val="en-US"/>
          </w:rPr>
          <w:t>/index.htm</w:t>
        </w:r>
      </w:hyperlink>
      <w:r w:rsidRPr="00C04E45">
        <w:rPr>
          <w:sz w:val="24"/>
          <w:szCs w:val="24"/>
          <w:u w:val="single"/>
          <w:lang w:val="en-US"/>
        </w:rPr>
        <w:t>.</w:t>
      </w:r>
      <w:proofErr w:type="gramEnd"/>
      <w:r w:rsidRPr="00C04E45">
        <w:rPr>
          <w:sz w:val="24"/>
          <w:szCs w:val="24"/>
          <w:u w:val="single"/>
          <w:lang w:val="en-US"/>
        </w:rPr>
        <w:t xml:space="preserve"> </w:t>
      </w:r>
      <w:r w:rsidRPr="00C04E45">
        <w:rPr>
          <w:sz w:val="24"/>
          <w:szCs w:val="24"/>
          <w:lang w:val="en-US"/>
        </w:rPr>
        <w:tab/>
        <w:t xml:space="preserve">Last consulted 12 </w:t>
      </w:r>
      <w:proofErr w:type="spellStart"/>
      <w:proofErr w:type="gramStart"/>
      <w:r w:rsidRPr="00C04E45">
        <w:rPr>
          <w:sz w:val="24"/>
          <w:szCs w:val="24"/>
          <w:lang w:val="en-US"/>
        </w:rPr>
        <w:t>april</w:t>
      </w:r>
      <w:proofErr w:type="spellEnd"/>
      <w:proofErr w:type="gramEnd"/>
      <w:r w:rsidRPr="00C04E45">
        <w:rPr>
          <w:sz w:val="24"/>
          <w:szCs w:val="24"/>
          <w:lang w:val="en-US"/>
        </w:rPr>
        <w:t xml:space="preserve"> 2011. </w:t>
      </w:r>
    </w:p>
    <w:p w:rsidR="00C17066" w:rsidRPr="00C04E45" w:rsidRDefault="00C17066" w:rsidP="004223E2">
      <w:pPr>
        <w:ind w:left="709" w:hanging="709"/>
        <w:jc w:val="both"/>
        <w:rPr>
          <w:sz w:val="24"/>
          <w:szCs w:val="24"/>
          <w:lang w:val="en-US"/>
        </w:rPr>
      </w:pPr>
    </w:p>
    <w:p w:rsidR="00C17066" w:rsidRPr="002C6315" w:rsidRDefault="00C17066" w:rsidP="004223E2">
      <w:pPr>
        <w:ind w:left="709" w:hanging="709"/>
        <w:jc w:val="both"/>
        <w:rPr>
          <w:sz w:val="24"/>
          <w:szCs w:val="24"/>
          <w:lang w:val="en-US"/>
        </w:rPr>
      </w:pPr>
      <w:proofErr w:type="gramStart"/>
      <w:r w:rsidRPr="00C04E45">
        <w:rPr>
          <w:sz w:val="24"/>
          <w:szCs w:val="24"/>
          <w:lang w:val="en-US"/>
        </w:rPr>
        <w:t xml:space="preserve">International </w:t>
      </w:r>
      <w:proofErr w:type="spellStart"/>
      <w:r w:rsidRPr="00C04E45">
        <w:rPr>
          <w:sz w:val="24"/>
          <w:szCs w:val="24"/>
          <w:lang w:val="en-US"/>
        </w:rPr>
        <w:t>Labour</w:t>
      </w:r>
      <w:proofErr w:type="spellEnd"/>
      <w:r w:rsidRPr="00C04E45">
        <w:rPr>
          <w:sz w:val="24"/>
          <w:szCs w:val="24"/>
          <w:lang w:val="en-US"/>
        </w:rPr>
        <w:t xml:space="preserve"> Organization OIT (2007) </w:t>
      </w:r>
      <w:proofErr w:type="spellStart"/>
      <w:r w:rsidRPr="00C04E45">
        <w:rPr>
          <w:sz w:val="24"/>
          <w:szCs w:val="24"/>
          <w:lang w:val="en-US"/>
        </w:rPr>
        <w:t>Tasa</w:t>
      </w:r>
      <w:proofErr w:type="spellEnd"/>
      <w:r w:rsidRPr="00C04E45">
        <w:rPr>
          <w:sz w:val="24"/>
          <w:szCs w:val="24"/>
          <w:lang w:val="en-US"/>
        </w:rPr>
        <w:t xml:space="preserve"> de </w:t>
      </w:r>
      <w:proofErr w:type="spellStart"/>
      <w:r w:rsidRPr="00C04E45">
        <w:rPr>
          <w:sz w:val="24"/>
          <w:szCs w:val="24"/>
          <w:lang w:val="en-US"/>
        </w:rPr>
        <w:t>participación</w:t>
      </w:r>
      <w:proofErr w:type="spellEnd"/>
      <w:r w:rsidRPr="00C04E45">
        <w:rPr>
          <w:sz w:val="24"/>
          <w:szCs w:val="24"/>
          <w:lang w:val="en-US"/>
        </w:rPr>
        <w:t xml:space="preserve"> de </w:t>
      </w:r>
      <w:proofErr w:type="spellStart"/>
      <w:r w:rsidRPr="00C04E45">
        <w:rPr>
          <w:sz w:val="24"/>
          <w:szCs w:val="24"/>
          <w:lang w:val="en-US"/>
        </w:rPr>
        <w:t>las</w:t>
      </w:r>
      <w:proofErr w:type="spellEnd"/>
      <w:r w:rsidRPr="00C04E45">
        <w:rPr>
          <w:sz w:val="24"/>
          <w:szCs w:val="24"/>
          <w:lang w:val="en-US"/>
        </w:rPr>
        <w:t xml:space="preserve"> </w:t>
      </w:r>
      <w:proofErr w:type="spellStart"/>
      <w:r w:rsidRPr="00C04E45">
        <w:rPr>
          <w:sz w:val="24"/>
          <w:szCs w:val="24"/>
          <w:lang w:val="en-US"/>
        </w:rPr>
        <w:t>mujeres</w:t>
      </w:r>
      <w:proofErr w:type="spellEnd"/>
      <w:r w:rsidRPr="00C04E45">
        <w:rPr>
          <w:sz w:val="24"/>
          <w:szCs w:val="24"/>
          <w:lang w:val="en-US"/>
        </w:rPr>
        <w:t>.</w:t>
      </w:r>
      <w:proofErr w:type="gramEnd"/>
      <w:r w:rsidRPr="00C04E45">
        <w:rPr>
          <w:sz w:val="24"/>
          <w:szCs w:val="24"/>
          <w:lang w:val="en-US"/>
        </w:rPr>
        <w:t xml:space="preserve"> </w:t>
      </w:r>
      <w:proofErr w:type="gramStart"/>
      <w:r w:rsidRPr="00C04E45">
        <w:rPr>
          <w:sz w:val="24"/>
          <w:szCs w:val="24"/>
          <w:lang w:val="en-US"/>
        </w:rPr>
        <w:t xml:space="preserve">Available online at </w:t>
      </w:r>
      <w:r w:rsidRPr="00C04E45">
        <w:rPr>
          <w:sz w:val="24"/>
          <w:szCs w:val="24"/>
          <w:lang w:val="en-US"/>
        </w:rPr>
        <w:tab/>
      </w:r>
      <w:hyperlink r:id="rId14" w:history="1">
        <w:r w:rsidRPr="00C04E45">
          <w:rPr>
            <w:rStyle w:val="Hipervnculo"/>
            <w:sz w:val="24"/>
            <w:szCs w:val="24"/>
            <w:lang w:val="en-US"/>
          </w:rPr>
          <w:t>http://www.oitchile.cl/pdf/chile-mujer08.pdf</w:t>
        </w:r>
      </w:hyperlink>
      <w:r w:rsidRPr="00C04E45">
        <w:rPr>
          <w:sz w:val="24"/>
          <w:szCs w:val="24"/>
          <w:lang w:val="en-US"/>
        </w:rPr>
        <w:t>.</w:t>
      </w:r>
      <w:proofErr w:type="gramEnd"/>
      <w:r w:rsidRPr="00C04E45">
        <w:rPr>
          <w:sz w:val="24"/>
          <w:szCs w:val="24"/>
          <w:lang w:val="en-US"/>
        </w:rPr>
        <w:t xml:space="preserve"> </w:t>
      </w:r>
      <w:r w:rsidRPr="002C6315">
        <w:rPr>
          <w:sz w:val="24"/>
          <w:szCs w:val="24"/>
          <w:lang w:val="en-US"/>
        </w:rPr>
        <w:t xml:space="preserve">Last consulted </w:t>
      </w:r>
      <w:proofErr w:type="gramStart"/>
      <w:r w:rsidRPr="002C6315">
        <w:rPr>
          <w:sz w:val="24"/>
          <w:szCs w:val="24"/>
          <w:lang w:val="en-US"/>
        </w:rPr>
        <w:t xml:space="preserve">15 </w:t>
      </w:r>
      <w:proofErr w:type="spellStart"/>
      <w:r w:rsidRPr="002C6315">
        <w:rPr>
          <w:sz w:val="24"/>
          <w:szCs w:val="24"/>
          <w:lang w:val="en-US"/>
        </w:rPr>
        <w:t>september</w:t>
      </w:r>
      <w:proofErr w:type="spellEnd"/>
      <w:r w:rsidRPr="002C6315">
        <w:rPr>
          <w:sz w:val="24"/>
          <w:szCs w:val="24"/>
          <w:lang w:val="en-US"/>
        </w:rPr>
        <w:t xml:space="preserve"> </w:t>
      </w:r>
      <w:proofErr w:type="gramEnd"/>
      <w:r w:rsidRPr="002C6315">
        <w:rPr>
          <w:sz w:val="24"/>
          <w:szCs w:val="24"/>
          <w:lang w:val="en-US"/>
        </w:rPr>
        <w:tab/>
        <w:t xml:space="preserve">2010. </w:t>
      </w:r>
    </w:p>
    <w:p w:rsidR="00C17066" w:rsidRPr="002C6315" w:rsidRDefault="00C17066" w:rsidP="00C17066">
      <w:pPr>
        <w:jc w:val="both"/>
        <w:rPr>
          <w:sz w:val="24"/>
          <w:szCs w:val="24"/>
          <w:lang w:val="en-US"/>
        </w:rPr>
      </w:pPr>
    </w:p>
    <w:p w:rsidR="00D02133" w:rsidRPr="00C04E45" w:rsidRDefault="00D02133" w:rsidP="004223E2">
      <w:pPr>
        <w:tabs>
          <w:tab w:val="left" w:pos="709"/>
        </w:tabs>
        <w:ind w:left="709" w:right="-1" w:hanging="709"/>
        <w:jc w:val="both"/>
        <w:rPr>
          <w:sz w:val="24"/>
          <w:szCs w:val="24"/>
          <w:lang w:val="en-US"/>
        </w:rPr>
      </w:pPr>
      <w:r w:rsidRPr="00C04E45">
        <w:rPr>
          <w:sz w:val="24"/>
          <w:szCs w:val="24"/>
          <w:lang w:val="en-US"/>
        </w:rPr>
        <w:t xml:space="preserve">Kirkwood, </w:t>
      </w:r>
      <w:proofErr w:type="spellStart"/>
      <w:r w:rsidRPr="00C04E45">
        <w:rPr>
          <w:sz w:val="24"/>
          <w:szCs w:val="24"/>
          <w:lang w:val="en-US"/>
        </w:rPr>
        <w:t>Jodyanne</w:t>
      </w:r>
      <w:proofErr w:type="spellEnd"/>
      <w:r w:rsidRPr="00C04E45">
        <w:rPr>
          <w:sz w:val="24"/>
          <w:szCs w:val="24"/>
          <w:lang w:val="en-US"/>
        </w:rPr>
        <w:t xml:space="preserve"> and </w:t>
      </w:r>
      <w:proofErr w:type="spellStart"/>
      <w:r w:rsidRPr="00C04E45">
        <w:rPr>
          <w:sz w:val="24"/>
          <w:szCs w:val="24"/>
          <w:lang w:val="en-US"/>
        </w:rPr>
        <w:t>Toottell</w:t>
      </w:r>
      <w:proofErr w:type="spellEnd"/>
      <w:r w:rsidRPr="00C04E45">
        <w:rPr>
          <w:sz w:val="24"/>
          <w:szCs w:val="24"/>
          <w:lang w:val="en-US"/>
        </w:rPr>
        <w:t xml:space="preserve">, Beth (2008) Is entrepreneurship the answer to </w:t>
      </w:r>
      <w:r w:rsidRPr="00C04E45">
        <w:rPr>
          <w:sz w:val="24"/>
          <w:szCs w:val="24"/>
          <w:lang w:val="en-US"/>
        </w:rPr>
        <w:tab/>
        <w:t>achieving work-family balance</w:t>
      </w:r>
      <w:proofErr w:type="gramStart"/>
      <w:r w:rsidRPr="00C04E45">
        <w:rPr>
          <w:sz w:val="24"/>
          <w:szCs w:val="24"/>
          <w:lang w:val="en-US"/>
        </w:rPr>
        <w:t>?:</w:t>
      </w:r>
      <w:proofErr w:type="gramEnd"/>
      <w:r w:rsidRPr="00C04E45">
        <w:rPr>
          <w:sz w:val="24"/>
          <w:szCs w:val="24"/>
          <w:lang w:val="en-US"/>
        </w:rPr>
        <w:t xml:space="preserve"> </w:t>
      </w:r>
      <w:r w:rsidRPr="00C04E45">
        <w:rPr>
          <w:i/>
          <w:sz w:val="24"/>
          <w:szCs w:val="24"/>
          <w:lang w:val="en-US"/>
        </w:rPr>
        <w:t>Journal of Management &amp; Organization,14</w:t>
      </w:r>
      <w:r w:rsidRPr="00C04E45">
        <w:rPr>
          <w:sz w:val="24"/>
          <w:szCs w:val="24"/>
          <w:lang w:val="en-US"/>
        </w:rPr>
        <w:t>, 285-302.</w:t>
      </w:r>
    </w:p>
    <w:p w:rsidR="00D02133" w:rsidRPr="00C04E45" w:rsidRDefault="00D02133" w:rsidP="00D02133">
      <w:pPr>
        <w:jc w:val="both"/>
        <w:rPr>
          <w:sz w:val="24"/>
          <w:szCs w:val="24"/>
          <w:lang w:val="en-US"/>
        </w:rPr>
      </w:pPr>
    </w:p>
    <w:p w:rsidR="00D02133" w:rsidRPr="00C04E45" w:rsidRDefault="00D02133" w:rsidP="00D02133">
      <w:pPr>
        <w:jc w:val="both"/>
        <w:rPr>
          <w:sz w:val="24"/>
          <w:szCs w:val="24"/>
          <w:lang w:val="en-US"/>
        </w:rPr>
      </w:pPr>
      <w:proofErr w:type="spellStart"/>
      <w:r w:rsidRPr="00C04E45">
        <w:rPr>
          <w:sz w:val="24"/>
          <w:szCs w:val="24"/>
          <w:lang w:val="es-CL"/>
        </w:rPr>
        <w:t>Klubock</w:t>
      </w:r>
      <w:proofErr w:type="spellEnd"/>
      <w:r w:rsidRPr="00C04E45">
        <w:rPr>
          <w:sz w:val="24"/>
          <w:szCs w:val="24"/>
          <w:lang w:val="es-CL"/>
        </w:rPr>
        <w:t xml:space="preserve">, Thomas (1995) Hombres y mujeres en El </w:t>
      </w:r>
      <w:proofErr w:type="spellStart"/>
      <w:r w:rsidRPr="00C04E45">
        <w:rPr>
          <w:sz w:val="24"/>
          <w:szCs w:val="24"/>
          <w:lang w:val="es-CL"/>
        </w:rPr>
        <w:t>Teni</w:t>
      </w:r>
      <w:proofErr w:type="spellEnd"/>
      <w:r w:rsidRPr="00C04E45">
        <w:rPr>
          <w:sz w:val="24"/>
          <w:szCs w:val="24"/>
        </w:rPr>
        <w:t xml:space="preserve">ente. La construcción de </w:t>
      </w:r>
      <w:r w:rsidRPr="00C04E45">
        <w:rPr>
          <w:sz w:val="24"/>
          <w:szCs w:val="24"/>
        </w:rPr>
        <w:tab/>
        <w:t xml:space="preserve">género y clase en la minería chilena del cobre, 1904-1951, in Godoy, Lorena </w:t>
      </w:r>
      <w:r w:rsidRPr="00C04E45">
        <w:rPr>
          <w:sz w:val="24"/>
          <w:szCs w:val="24"/>
        </w:rPr>
        <w:tab/>
        <w:t>[et al.].  </w:t>
      </w:r>
      <w:r w:rsidRPr="00C04E45">
        <w:rPr>
          <w:rStyle w:val="nfasis"/>
          <w:sz w:val="24"/>
          <w:szCs w:val="24"/>
        </w:rPr>
        <w:t xml:space="preserve">Disciplina y desacato. Construcción de identidad en Chile, siglos XIX </w:t>
      </w:r>
      <w:r w:rsidRPr="00C04E45">
        <w:rPr>
          <w:rStyle w:val="nfasis"/>
          <w:sz w:val="24"/>
          <w:szCs w:val="24"/>
        </w:rPr>
        <w:tab/>
        <w:t>y XX.</w:t>
      </w:r>
      <w:r w:rsidRPr="00C04E45">
        <w:rPr>
          <w:sz w:val="24"/>
          <w:szCs w:val="24"/>
        </w:rPr>
        <w:t xml:space="preserve"> </w:t>
      </w:r>
      <w:r w:rsidRPr="00C04E45">
        <w:rPr>
          <w:sz w:val="24"/>
          <w:szCs w:val="24"/>
          <w:lang w:val="en-US"/>
        </w:rPr>
        <w:t xml:space="preserve">Santiago, Chile: </w:t>
      </w:r>
      <w:proofErr w:type="spellStart"/>
      <w:r w:rsidRPr="00C04E45">
        <w:rPr>
          <w:i/>
          <w:sz w:val="24"/>
          <w:szCs w:val="24"/>
          <w:lang w:val="en-US"/>
        </w:rPr>
        <w:t>Coedición</w:t>
      </w:r>
      <w:proofErr w:type="spellEnd"/>
      <w:r w:rsidRPr="00C04E45">
        <w:rPr>
          <w:i/>
          <w:sz w:val="24"/>
          <w:szCs w:val="24"/>
          <w:lang w:val="en-US"/>
        </w:rPr>
        <w:t xml:space="preserve"> SUR/CEDEM, 1995; 1ª </w:t>
      </w:r>
      <w:proofErr w:type="spellStart"/>
      <w:r w:rsidRPr="00C04E45">
        <w:rPr>
          <w:i/>
          <w:sz w:val="24"/>
          <w:szCs w:val="24"/>
          <w:lang w:val="en-US"/>
        </w:rPr>
        <w:t>edición</w:t>
      </w:r>
      <w:proofErr w:type="spellEnd"/>
      <w:r w:rsidRPr="00C04E45">
        <w:rPr>
          <w:i/>
          <w:sz w:val="24"/>
          <w:szCs w:val="24"/>
          <w:lang w:val="en-US"/>
        </w:rPr>
        <w:t xml:space="preserve">. Available </w:t>
      </w:r>
      <w:r w:rsidRPr="00C04E45">
        <w:rPr>
          <w:i/>
          <w:sz w:val="24"/>
          <w:szCs w:val="24"/>
          <w:lang w:val="en-US"/>
        </w:rPr>
        <w:tab/>
        <w:t xml:space="preserve">online </w:t>
      </w:r>
      <w:proofErr w:type="gramStart"/>
      <w:r w:rsidRPr="00C04E45">
        <w:rPr>
          <w:i/>
          <w:sz w:val="24"/>
          <w:szCs w:val="24"/>
          <w:lang w:val="en-US"/>
        </w:rPr>
        <w:t xml:space="preserve">at </w:t>
      </w:r>
      <w:r w:rsidRPr="00C04E45">
        <w:rPr>
          <w:sz w:val="24"/>
          <w:szCs w:val="24"/>
          <w:lang w:val="en-US"/>
        </w:rPr>
        <w:t xml:space="preserve"> </w:t>
      </w:r>
      <w:proofErr w:type="gramEnd"/>
      <w:r w:rsidR="00DD6365" w:rsidRPr="00484A9E">
        <w:fldChar w:fldCharType="begin"/>
      </w:r>
      <w:r w:rsidR="00F95C54" w:rsidRPr="00484A9E">
        <w:rPr>
          <w:lang w:val="en-US"/>
        </w:rPr>
        <w:instrText>HYPERLINK "http://www.sitiosur.cl/r.php?id=642"</w:instrText>
      </w:r>
      <w:r w:rsidR="00DD6365" w:rsidRPr="00484A9E">
        <w:fldChar w:fldCharType="separate"/>
      </w:r>
      <w:r w:rsidRPr="00484A9E">
        <w:rPr>
          <w:rStyle w:val="Hipervnculo"/>
          <w:sz w:val="24"/>
          <w:szCs w:val="24"/>
          <w:u w:val="none"/>
          <w:lang w:val="en-US"/>
        </w:rPr>
        <w:t>http://www.sitiosur.cl/r.php?id=642</w:t>
      </w:r>
      <w:r w:rsidR="00DD6365" w:rsidRPr="00484A9E">
        <w:fldChar w:fldCharType="end"/>
      </w:r>
      <w:r w:rsidRPr="00C04E45">
        <w:rPr>
          <w:sz w:val="24"/>
          <w:szCs w:val="24"/>
          <w:lang w:val="en-US"/>
        </w:rPr>
        <w:t xml:space="preserve">. Last consulted </w:t>
      </w:r>
      <w:proofErr w:type="gramStart"/>
      <w:r w:rsidRPr="00C04E45">
        <w:rPr>
          <w:sz w:val="24"/>
          <w:szCs w:val="24"/>
          <w:lang w:val="en-US"/>
        </w:rPr>
        <w:t xml:space="preserve">11 </w:t>
      </w:r>
      <w:proofErr w:type="spellStart"/>
      <w:r w:rsidRPr="00C04E45">
        <w:rPr>
          <w:sz w:val="24"/>
          <w:szCs w:val="24"/>
          <w:lang w:val="en-US"/>
        </w:rPr>
        <w:t>april</w:t>
      </w:r>
      <w:proofErr w:type="spellEnd"/>
      <w:r w:rsidRPr="00C04E45">
        <w:rPr>
          <w:sz w:val="24"/>
          <w:szCs w:val="24"/>
          <w:lang w:val="en-US"/>
        </w:rPr>
        <w:t xml:space="preserve"> </w:t>
      </w:r>
      <w:proofErr w:type="gramEnd"/>
      <w:r w:rsidRPr="00C04E45">
        <w:rPr>
          <w:sz w:val="24"/>
          <w:szCs w:val="24"/>
          <w:lang w:val="en-US"/>
        </w:rPr>
        <w:tab/>
        <w:t>2011.</w:t>
      </w:r>
    </w:p>
    <w:p w:rsidR="00642C26" w:rsidRPr="00C04E45" w:rsidRDefault="00642C26" w:rsidP="00642C26">
      <w:pPr>
        <w:jc w:val="both"/>
        <w:rPr>
          <w:sz w:val="24"/>
          <w:szCs w:val="24"/>
          <w:lang w:val="en-US"/>
        </w:rPr>
      </w:pPr>
    </w:p>
    <w:p w:rsidR="00642C26" w:rsidRDefault="00642C26" w:rsidP="00642C26">
      <w:pPr>
        <w:jc w:val="both"/>
        <w:rPr>
          <w:i/>
          <w:sz w:val="24"/>
          <w:szCs w:val="24"/>
          <w:lang w:val="es-CL"/>
        </w:rPr>
      </w:pPr>
      <w:r w:rsidRPr="00C04E45">
        <w:rPr>
          <w:sz w:val="24"/>
          <w:szCs w:val="24"/>
        </w:rPr>
        <w:t>Lamas, Marta (2002) Cuerpo: Diferencia Sexual y Género</w:t>
      </w:r>
      <w:r w:rsidRPr="00C04E45">
        <w:rPr>
          <w:i/>
          <w:sz w:val="24"/>
          <w:szCs w:val="24"/>
        </w:rPr>
        <w:t>.</w:t>
      </w:r>
      <w:r w:rsidRPr="00C04E45">
        <w:rPr>
          <w:sz w:val="24"/>
          <w:szCs w:val="24"/>
        </w:rPr>
        <w:t xml:space="preserve"> </w:t>
      </w:r>
      <w:r w:rsidRPr="00C04E45">
        <w:rPr>
          <w:sz w:val="24"/>
          <w:szCs w:val="24"/>
          <w:lang w:val="es-CL"/>
        </w:rPr>
        <w:t xml:space="preserve">México: </w:t>
      </w:r>
      <w:proofErr w:type="spellStart"/>
      <w:r w:rsidRPr="00C04E45">
        <w:rPr>
          <w:i/>
          <w:sz w:val="24"/>
          <w:szCs w:val="24"/>
          <w:lang w:val="es-CL"/>
        </w:rPr>
        <w:t>Taurus</w:t>
      </w:r>
      <w:proofErr w:type="spellEnd"/>
      <w:r w:rsidRPr="00C04E45">
        <w:rPr>
          <w:i/>
          <w:sz w:val="24"/>
          <w:szCs w:val="24"/>
          <w:lang w:val="es-CL"/>
        </w:rPr>
        <w:t xml:space="preserve"> </w:t>
      </w:r>
      <w:r w:rsidRPr="00C04E45">
        <w:rPr>
          <w:i/>
          <w:sz w:val="24"/>
          <w:szCs w:val="24"/>
          <w:lang w:val="es-CL"/>
        </w:rPr>
        <w:tab/>
        <w:t xml:space="preserve">Pensamiento. </w:t>
      </w:r>
    </w:p>
    <w:p w:rsidR="00484A9E" w:rsidRPr="00C04E45" w:rsidRDefault="00484A9E" w:rsidP="00642C26">
      <w:pPr>
        <w:jc w:val="both"/>
        <w:rPr>
          <w:i/>
          <w:sz w:val="24"/>
          <w:szCs w:val="24"/>
          <w:lang w:val="es-CL"/>
        </w:rPr>
      </w:pPr>
    </w:p>
    <w:p w:rsidR="00642C26" w:rsidRPr="00C04E45" w:rsidRDefault="00642C26" w:rsidP="00642C26">
      <w:pPr>
        <w:rPr>
          <w:sz w:val="24"/>
          <w:szCs w:val="24"/>
          <w:lang w:val="es-CL"/>
        </w:rPr>
      </w:pPr>
      <w:r w:rsidRPr="00C04E45">
        <w:rPr>
          <w:sz w:val="24"/>
          <w:szCs w:val="24"/>
          <w:lang w:val="es-CL"/>
        </w:rPr>
        <w:t xml:space="preserve">León, Magdalena (2000) Poder y empoderamiento de las mujeres. Bogotá, </w:t>
      </w:r>
      <w:r w:rsidRPr="00C04E45">
        <w:rPr>
          <w:sz w:val="24"/>
          <w:szCs w:val="24"/>
          <w:lang w:val="es-CL"/>
        </w:rPr>
        <w:tab/>
        <w:t xml:space="preserve">Colombia: </w:t>
      </w:r>
      <w:r w:rsidRPr="00C04E45">
        <w:rPr>
          <w:i/>
          <w:sz w:val="24"/>
          <w:szCs w:val="24"/>
          <w:lang w:val="es-CL"/>
        </w:rPr>
        <w:t>Tercer Mundo editores.</w:t>
      </w:r>
    </w:p>
    <w:p w:rsidR="00D0057D" w:rsidRPr="00C04E45" w:rsidRDefault="00D0057D" w:rsidP="00D005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color w:val="141413"/>
          <w:sz w:val="24"/>
          <w:szCs w:val="24"/>
        </w:rPr>
      </w:pPr>
    </w:p>
    <w:p w:rsidR="00D0057D" w:rsidRPr="00C04E45" w:rsidRDefault="00D0057D" w:rsidP="00D0057D">
      <w:pPr>
        <w:jc w:val="both"/>
        <w:rPr>
          <w:bCs/>
          <w:sz w:val="24"/>
          <w:szCs w:val="24"/>
        </w:rPr>
      </w:pPr>
      <w:r w:rsidRPr="00C04E45">
        <w:rPr>
          <w:bCs/>
          <w:sz w:val="24"/>
          <w:szCs w:val="24"/>
        </w:rPr>
        <w:t xml:space="preserve">Lamas, Marta (2003)  El género: La construcción cultural de la diferencia sexual. </w:t>
      </w:r>
      <w:r w:rsidRPr="00C04E45">
        <w:rPr>
          <w:bCs/>
          <w:sz w:val="24"/>
          <w:szCs w:val="24"/>
        </w:rPr>
        <w:tab/>
        <w:t xml:space="preserve">D.F, </w:t>
      </w:r>
      <w:r w:rsidRPr="00C04E45">
        <w:rPr>
          <w:bCs/>
          <w:i/>
          <w:sz w:val="24"/>
          <w:szCs w:val="24"/>
        </w:rPr>
        <w:t>México: Programa Universitario de Estudios de Género, UNAM</w:t>
      </w:r>
      <w:r w:rsidRPr="00C04E45">
        <w:rPr>
          <w:bCs/>
          <w:sz w:val="24"/>
          <w:szCs w:val="24"/>
        </w:rPr>
        <w:t xml:space="preserve">. </w:t>
      </w:r>
    </w:p>
    <w:p w:rsidR="00D02133" w:rsidRPr="00C04E45" w:rsidRDefault="00D02133" w:rsidP="00D02133">
      <w:pPr>
        <w:jc w:val="both"/>
        <w:rPr>
          <w:sz w:val="24"/>
          <w:szCs w:val="24"/>
          <w:lang w:val="es-CL"/>
        </w:rPr>
      </w:pPr>
    </w:p>
    <w:p w:rsidR="00D02133" w:rsidRPr="00C04E45" w:rsidRDefault="00D02133" w:rsidP="00D02133">
      <w:pPr>
        <w:jc w:val="both"/>
        <w:rPr>
          <w:i/>
          <w:sz w:val="24"/>
          <w:szCs w:val="24"/>
        </w:rPr>
      </w:pPr>
      <w:r w:rsidRPr="00C04E45">
        <w:rPr>
          <w:sz w:val="24"/>
          <w:szCs w:val="24"/>
        </w:rPr>
        <w:t xml:space="preserve">Lamas, Marta (2005) Cuerpo: Diferencia sexual y género. D. F, México: </w:t>
      </w:r>
      <w:r w:rsidRPr="00C04E45">
        <w:rPr>
          <w:i/>
          <w:sz w:val="24"/>
          <w:szCs w:val="24"/>
        </w:rPr>
        <w:t xml:space="preserve">Santillana </w:t>
      </w:r>
      <w:r w:rsidRPr="00C04E45">
        <w:rPr>
          <w:i/>
          <w:sz w:val="24"/>
          <w:szCs w:val="24"/>
        </w:rPr>
        <w:tab/>
        <w:t>Ediciones Especiales, S.A.</w:t>
      </w:r>
    </w:p>
    <w:p w:rsidR="00D02133" w:rsidRPr="00C04E45" w:rsidRDefault="00D02133" w:rsidP="00D02133">
      <w:pPr>
        <w:jc w:val="both"/>
        <w:rPr>
          <w:sz w:val="24"/>
          <w:szCs w:val="24"/>
        </w:rPr>
      </w:pPr>
    </w:p>
    <w:p w:rsidR="00D02133" w:rsidRPr="00C04E45" w:rsidRDefault="00D02133" w:rsidP="00D02133">
      <w:pPr>
        <w:jc w:val="both"/>
        <w:rPr>
          <w:sz w:val="24"/>
          <w:szCs w:val="24"/>
          <w:lang w:val="en-US"/>
        </w:rPr>
      </w:pPr>
      <w:proofErr w:type="spellStart"/>
      <w:r w:rsidRPr="00C04E45">
        <w:rPr>
          <w:sz w:val="24"/>
          <w:szCs w:val="24"/>
          <w:lang w:val="en-US"/>
        </w:rPr>
        <w:t>Lozeva</w:t>
      </w:r>
      <w:proofErr w:type="spellEnd"/>
      <w:r w:rsidRPr="00C04E45">
        <w:rPr>
          <w:sz w:val="24"/>
          <w:szCs w:val="24"/>
          <w:lang w:val="en-US"/>
        </w:rPr>
        <w:t xml:space="preserve">, Silvia and </w:t>
      </w:r>
      <w:proofErr w:type="spellStart"/>
      <w:r w:rsidRPr="00C04E45">
        <w:rPr>
          <w:sz w:val="24"/>
          <w:szCs w:val="24"/>
          <w:lang w:val="en-US"/>
        </w:rPr>
        <w:t>Marinova</w:t>
      </w:r>
      <w:proofErr w:type="spellEnd"/>
      <w:r w:rsidRPr="00C04E45">
        <w:rPr>
          <w:sz w:val="24"/>
          <w:szCs w:val="24"/>
          <w:lang w:val="en-US"/>
        </w:rPr>
        <w:t xml:space="preserve">, Dora (2010) Negotiating Gender: Experience from </w:t>
      </w:r>
      <w:r w:rsidRPr="00C04E45">
        <w:rPr>
          <w:sz w:val="24"/>
          <w:szCs w:val="24"/>
          <w:lang w:val="en-US"/>
        </w:rPr>
        <w:tab/>
        <w:t xml:space="preserve">Western Australian Mining Industry. </w:t>
      </w:r>
      <w:r w:rsidRPr="00C04E45">
        <w:rPr>
          <w:i/>
          <w:sz w:val="24"/>
          <w:szCs w:val="24"/>
          <w:lang w:val="en-US"/>
        </w:rPr>
        <w:t>Journal of Economic and Social Policy:</w:t>
      </w:r>
      <w:r w:rsidRPr="00C04E45">
        <w:rPr>
          <w:sz w:val="24"/>
          <w:szCs w:val="24"/>
          <w:lang w:val="en-US"/>
        </w:rPr>
        <w:t xml:space="preserve"> </w:t>
      </w:r>
      <w:r w:rsidRPr="00C04E45">
        <w:rPr>
          <w:sz w:val="24"/>
          <w:szCs w:val="24"/>
          <w:lang w:val="en-US"/>
        </w:rPr>
        <w:tab/>
        <w:t xml:space="preserve">Vol. 13: </w:t>
      </w:r>
      <w:proofErr w:type="spellStart"/>
      <w:r w:rsidRPr="00C04E45">
        <w:rPr>
          <w:sz w:val="24"/>
          <w:szCs w:val="24"/>
          <w:lang w:val="en-US"/>
        </w:rPr>
        <w:t>Iss</w:t>
      </w:r>
      <w:proofErr w:type="spellEnd"/>
      <w:r w:rsidRPr="00C04E45">
        <w:rPr>
          <w:sz w:val="24"/>
          <w:szCs w:val="24"/>
          <w:lang w:val="en-US"/>
        </w:rPr>
        <w:t xml:space="preserve">. </w:t>
      </w:r>
      <w:proofErr w:type="gramStart"/>
      <w:r w:rsidRPr="00C04E45">
        <w:rPr>
          <w:sz w:val="24"/>
          <w:szCs w:val="24"/>
          <w:lang w:val="en-US"/>
        </w:rPr>
        <w:t xml:space="preserve">2, Article 7 available online at </w:t>
      </w:r>
      <w:r w:rsidRPr="00C04E45">
        <w:rPr>
          <w:sz w:val="24"/>
          <w:szCs w:val="24"/>
          <w:lang w:val="en-US"/>
        </w:rPr>
        <w:tab/>
      </w:r>
      <w:hyperlink r:id="rId15" w:history="1">
        <w:r w:rsidRPr="00484A9E">
          <w:rPr>
            <w:rStyle w:val="Hipervnculo"/>
            <w:sz w:val="24"/>
            <w:szCs w:val="24"/>
            <w:u w:val="none"/>
            <w:lang w:val="en-US"/>
          </w:rPr>
          <w:t>http://epubs.scu.edu.au/jesp/vol13/iss2/7</w:t>
        </w:r>
      </w:hyperlink>
      <w:r w:rsidRPr="00C04E45">
        <w:rPr>
          <w:sz w:val="24"/>
          <w:szCs w:val="24"/>
          <w:lang w:val="en-US"/>
        </w:rPr>
        <w:t>.</w:t>
      </w:r>
      <w:proofErr w:type="gramEnd"/>
    </w:p>
    <w:p w:rsidR="00D02133" w:rsidRPr="00C04E45" w:rsidRDefault="00D02133" w:rsidP="00D02133">
      <w:pPr>
        <w:jc w:val="both"/>
        <w:rPr>
          <w:sz w:val="24"/>
          <w:szCs w:val="24"/>
          <w:lang w:val="en-US"/>
        </w:rPr>
      </w:pPr>
    </w:p>
    <w:p w:rsidR="00D02133" w:rsidRPr="00C04E45" w:rsidRDefault="00D02133" w:rsidP="00D02133">
      <w:pPr>
        <w:jc w:val="both"/>
        <w:rPr>
          <w:sz w:val="24"/>
          <w:szCs w:val="24"/>
          <w:lang w:val="en-US"/>
        </w:rPr>
      </w:pPr>
      <w:r w:rsidRPr="00C04E45">
        <w:rPr>
          <w:sz w:val="24"/>
          <w:szCs w:val="24"/>
          <w:lang w:val="en-US"/>
        </w:rPr>
        <w:t xml:space="preserve">Mayes, Robyn and </w:t>
      </w:r>
      <w:proofErr w:type="spellStart"/>
      <w:r w:rsidRPr="00C04E45">
        <w:rPr>
          <w:sz w:val="24"/>
          <w:szCs w:val="24"/>
          <w:lang w:val="en-US"/>
        </w:rPr>
        <w:t>Pini</w:t>
      </w:r>
      <w:proofErr w:type="spellEnd"/>
      <w:r w:rsidRPr="00C04E45">
        <w:rPr>
          <w:sz w:val="24"/>
          <w:szCs w:val="24"/>
          <w:lang w:val="en-US"/>
        </w:rPr>
        <w:t xml:space="preserve">, Barbara (2010) </w:t>
      </w:r>
      <w:proofErr w:type="gramStart"/>
      <w:r w:rsidRPr="00C04E45">
        <w:rPr>
          <w:sz w:val="24"/>
          <w:szCs w:val="24"/>
          <w:lang w:val="en-US"/>
        </w:rPr>
        <w:t>The</w:t>
      </w:r>
      <w:proofErr w:type="gramEnd"/>
      <w:r w:rsidRPr="00C04E45">
        <w:rPr>
          <w:sz w:val="24"/>
          <w:szCs w:val="24"/>
          <w:lang w:val="en-US"/>
        </w:rPr>
        <w:t xml:space="preserve"> “</w:t>
      </w:r>
      <w:proofErr w:type="spellStart"/>
      <w:r w:rsidRPr="00C04E45">
        <w:rPr>
          <w:sz w:val="24"/>
          <w:szCs w:val="24"/>
          <w:lang w:val="en-US"/>
        </w:rPr>
        <w:t>femenine</w:t>
      </w:r>
      <w:proofErr w:type="spellEnd"/>
      <w:r w:rsidRPr="00C04E45">
        <w:rPr>
          <w:sz w:val="24"/>
          <w:szCs w:val="24"/>
          <w:lang w:val="en-US"/>
        </w:rPr>
        <w:t xml:space="preserve"> revolution in mining”: a </w:t>
      </w:r>
      <w:r w:rsidRPr="00C04E45">
        <w:rPr>
          <w:sz w:val="24"/>
          <w:szCs w:val="24"/>
          <w:lang w:val="en-US"/>
        </w:rPr>
        <w:tab/>
        <w:t xml:space="preserve">critique. </w:t>
      </w:r>
      <w:r w:rsidRPr="00C04E45">
        <w:rPr>
          <w:i/>
          <w:sz w:val="24"/>
          <w:szCs w:val="24"/>
          <w:lang w:val="en-US"/>
        </w:rPr>
        <w:t>Australian Geographer</w:t>
      </w:r>
      <w:r w:rsidRPr="00C04E45">
        <w:rPr>
          <w:sz w:val="24"/>
          <w:szCs w:val="24"/>
          <w:lang w:val="en-US"/>
        </w:rPr>
        <w:t>, Vol. 41, 2, 233-245.</w:t>
      </w:r>
    </w:p>
    <w:p w:rsidR="00D02133" w:rsidRPr="00C04E45" w:rsidRDefault="00D02133" w:rsidP="00D02133">
      <w:pPr>
        <w:jc w:val="both"/>
        <w:rPr>
          <w:sz w:val="24"/>
          <w:szCs w:val="24"/>
          <w:lang w:val="en-US"/>
        </w:rPr>
      </w:pPr>
    </w:p>
    <w:p w:rsidR="00D02133" w:rsidRPr="00C04E45" w:rsidRDefault="00D02133" w:rsidP="00D02133">
      <w:pPr>
        <w:jc w:val="both"/>
        <w:rPr>
          <w:bCs/>
          <w:i/>
          <w:iCs/>
          <w:color w:val="000000"/>
          <w:sz w:val="24"/>
          <w:szCs w:val="24"/>
          <w:lang w:val="en-US"/>
        </w:rPr>
      </w:pPr>
      <w:proofErr w:type="spellStart"/>
      <w:r w:rsidRPr="00C04E45">
        <w:rPr>
          <w:bCs/>
          <w:iCs/>
          <w:sz w:val="24"/>
          <w:szCs w:val="24"/>
          <w:lang w:val="en-US"/>
        </w:rPr>
        <w:t>Mihychuk</w:t>
      </w:r>
      <w:proofErr w:type="spellEnd"/>
      <w:r w:rsidRPr="00C04E45">
        <w:rPr>
          <w:bCs/>
          <w:iCs/>
          <w:sz w:val="24"/>
          <w:szCs w:val="24"/>
          <w:lang w:val="en-US"/>
        </w:rPr>
        <w:t>,</w:t>
      </w:r>
      <w:r w:rsidRPr="00C04E45">
        <w:rPr>
          <w:rFonts w:eastAsia="Calibri"/>
          <w:sz w:val="24"/>
          <w:szCs w:val="24"/>
          <w:lang w:val="en-US"/>
        </w:rPr>
        <w:t xml:space="preserve"> </w:t>
      </w:r>
      <w:r w:rsidRPr="00C04E45">
        <w:rPr>
          <w:bCs/>
          <w:iCs/>
          <w:sz w:val="24"/>
          <w:szCs w:val="24"/>
          <w:lang w:val="en-US"/>
        </w:rPr>
        <w:t>M</w:t>
      </w:r>
      <w:r w:rsidRPr="00C04E45">
        <w:rPr>
          <w:rStyle w:val="st1"/>
          <w:sz w:val="24"/>
          <w:szCs w:val="24"/>
          <w:lang w:val="en-US"/>
        </w:rPr>
        <w:t>aryAnn</w:t>
      </w:r>
      <w:r w:rsidRPr="00C04E45">
        <w:rPr>
          <w:bCs/>
          <w:iCs/>
          <w:sz w:val="24"/>
          <w:szCs w:val="24"/>
          <w:lang w:val="en-US"/>
        </w:rPr>
        <w:t xml:space="preserve"> (2010) </w:t>
      </w:r>
      <w:r w:rsidRPr="00C04E45">
        <w:rPr>
          <w:rFonts w:eastAsia="Calibri"/>
          <w:bCs/>
          <w:iCs/>
          <w:sz w:val="24"/>
          <w:szCs w:val="24"/>
          <w:lang w:val="en-US"/>
        </w:rPr>
        <w:t xml:space="preserve">Ramp-UP: </w:t>
      </w:r>
      <w:r w:rsidRPr="00C04E45">
        <w:rPr>
          <w:rFonts w:eastAsia="Calibri"/>
          <w:bCs/>
          <w:sz w:val="24"/>
          <w:szCs w:val="24"/>
          <w:lang w:val="en-US"/>
        </w:rPr>
        <w:t xml:space="preserve">A Study on the Status of Women in Canada’s </w:t>
      </w:r>
      <w:r w:rsidRPr="00C04E45">
        <w:rPr>
          <w:rFonts w:eastAsia="Calibri"/>
          <w:bCs/>
          <w:sz w:val="24"/>
          <w:szCs w:val="24"/>
          <w:lang w:val="en-US"/>
        </w:rPr>
        <w:tab/>
        <w:t>Mining and Exploration Sector</w:t>
      </w:r>
      <w:r w:rsidRPr="00C04E45">
        <w:rPr>
          <w:bCs/>
          <w:iCs/>
          <w:sz w:val="24"/>
          <w:szCs w:val="24"/>
          <w:lang w:val="en-US"/>
        </w:rPr>
        <w:t>, President Women in Mining Canada.</w:t>
      </w:r>
      <w:r w:rsidRPr="00C04E45">
        <w:rPr>
          <w:bCs/>
          <w:iCs/>
          <w:color w:val="000000"/>
          <w:sz w:val="24"/>
          <w:szCs w:val="24"/>
          <w:lang w:val="en-US"/>
        </w:rPr>
        <w:t xml:space="preserve"> </w:t>
      </w:r>
      <w:r w:rsidRPr="00C04E45">
        <w:rPr>
          <w:bCs/>
          <w:i/>
          <w:iCs/>
          <w:color w:val="000000"/>
          <w:sz w:val="24"/>
          <w:szCs w:val="24"/>
          <w:lang w:val="en-US"/>
        </w:rPr>
        <w:t xml:space="preserve">Final </w:t>
      </w:r>
      <w:r w:rsidRPr="00C04E45">
        <w:rPr>
          <w:bCs/>
          <w:i/>
          <w:iCs/>
          <w:color w:val="000000"/>
          <w:sz w:val="24"/>
          <w:szCs w:val="24"/>
          <w:lang w:val="en-US"/>
        </w:rPr>
        <w:tab/>
      </w:r>
      <w:proofErr w:type="spellStart"/>
      <w:r w:rsidRPr="00C04E45">
        <w:rPr>
          <w:bCs/>
          <w:i/>
          <w:iCs/>
          <w:color w:val="000000"/>
          <w:sz w:val="24"/>
          <w:szCs w:val="24"/>
          <w:lang w:val="en-US"/>
        </w:rPr>
        <w:t>Report.Mining</w:t>
      </w:r>
      <w:proofErr w:type="spellEnd"/>
      <w:r w:rsidRPr="00C04E45">
        <w:rPr>
          <w:bCs/>
          <w:i/>
          <w:iCs/>
          <w:color w:val="000000"/>
          <w:sz w:val="24"/>
          <w:szCs w:val="24"/>
          <w:lang w:val="en-US"/>
        </w:rPr>
        <w:t xml:space="preserve"> Industry, Human Resources Council.</w:t>
      </w:r>
    </w:p>
    <w:p w:rsidR="0006685D" w:rsidRPr="00C04E45" w:rsidRDefault="0006685D" w:rsidP="00D02133">
      <w:pPr>
        <w:jc w:val="both"/>
        <w:rPr>
          <w:bCs/>
          <w:i/>
          <w:iCs/>
          <w:color w:val="000000"/>
          <w:sz w:val="24"/>
          <w:szCs w:val="24"/>
          <w:lang w:val="en-US"/>
        </w:rPr>
      </w:pPr>
    </w:p>
    <w:p w:rsidR="007629D9" w:rsidRPr="00FD029C" w:rsidRDefault="007629D9" w:rsidP="007629D9">
      <w:pPr>
        <w:jc w:val="both"/>
        <w:rPr>
          <w:sz w:val="24"/>
          <w:szCs w:val="24"/>
          <w:lang w:val="en-US" w:eastAsia="es-CL"/>
        </w:rPr>
      </w:pPr>
      <w:r w:rsidRPr="002C6315">
        <w:rPr>
          <w:sz w:val="24"/>
          <w:szCs w:val="24"/>
          <w:lang w:val="en-US"/>
        </w:rPr>
        <w:t xml:space="preserve">Mining Council </w:t>
      </w:r>
      <w:r w:rsidRPr="002C6315">
        <w:rPr>
          <w:sz w:val="24"/>
          <w:szCs w:val="24"/>
          <w:lang w:val="en-US" w:eastAsia="es-CL"/>
        </w:rPr>
        <w:t>(2008)</w:t>
      </w:r>
      <w:proofErr w:type="gramStart"/>
      <w:r w:rsidRPr="002C6315">
        <w:rPr>
          <w:sz w:val="24"/>
          <w:szCs w:val="24"/>
          <w:lang w:val="en-US" w:eastAsia="es-CL"/>
        </w:rPr>
        <w:t>,</w:t>
      </w:r>
      <w:proofErr w:type="spellStart"/>
      <w:r w:rsidRPr="002C6315">
        <w:rPr>
          <w:sz w:val="24"/>
          <w:szCs w:val="24"/>
          <w:lang w:val="en-US" w:eastAsia="es-CL"/>
        </w:rPr>
        <w:t>Informe</w:t>
      </w:r>
      <w:proofErr w:type="spellEnd"/>
      <w:proofErr w:type="gramEnd"/>
      <w:r w:rsidRPr="002C6315">
        <w:rPr>
          <w:sz w:val="24"/>
          <w:szCs w:val="24"/>
          <w:lang w:val="en-US" w:eastAsia="es-CL"/>
        </w:rPr>
        <w:t xml:space="preserve"> </w:t>
      </w:r>
      <w:proofErr w:type="spellStart"/>
      <w:r w:rsidRPr="002C6315">
        <w:rPr>
          <w:sz w:val="24"/>
          <w:szCs w:val="24"/>
          <w:lang w:val="en-US" w:eastAsia="es-CL"/>
        </w:rPr>
        <w:t>Ambiental</w:t>
      </w:r>
      <w:proofErr w:type="spellEnd"/>
      <w:r w:rsidRPr="002C6315">
        <w:rPr>
          <w:sz w:val="24"/>
          <w:szCs w:val="24"/>
          <w:lang w:val="en-US" w:eastAsia="es-CL"/>
        </w:rPr>
        <w:t xml:space="preserve"> y Social. </w:t>
      </w:r>
      <w:proofErr w:type="spellStart"/>
      <w:r w:rsidRPr="00FD029C">
        <w:rPr>
          <w:sz w:val="24"/>
          <w:szCs w:val="24"/>
          <w:lang w:val="en-US" w:eastAsia="es-CL"/>
        </w:rPr>
        <w:t>Segunda</w:t>
      </w:r>
      <w:proofErr w:type="spellEnd"/>
      <w:r w:rsidRPr="00FD029C">
        <w:rPr>
          <w:sz w:val="24"/>
          <w:szCs w:val="24"/>
          <w:lang w:val="en-US" w:eastAsia="es-CL"/>
        </w:rPr>
        <w:t xml:space="preserve"> </w:t>
      </w:r>
      <w:proofErr w:type="spellStart"/>
      <w:r w:rsidRPr="00FD029C">
        <w:rPr>
          <w:sz w:val="24"/>
          <w:szCs w:val="24"/>
          <w:lang w:val="en-US" w:eastAsia="es-CL"/>
        </w:rPr>
        <w:t>Región</w:t>
      </w:r>
      <w:proofErr w:type="spellEnd"/>
      <w:r w:rsidRPr="00FD029C">
        <w:rPr>
          <w:sz w:val="24"/>
          <w:szCs w:val="24"/>
          <w:lang w:val="en-US" w:eastAsia="es-CL"/>
        </w:rPr>
        <w:t xml:space="preserve"> Antofagasta, </w:t>
      </w:r>
      <w:r w:rsidRPr="00FD029C">
        <w:rPr>
          <w:sz w:val="24"/>
          <w:szCs w:val="24"/>
          <w:lang w:val="en-US" w:eastAsia="es-CL"/>
        </w:rPr>
        <w:tab/>
        <w:t xml:space="preserve">available online at </w:t>
      </w:r>
      <w:r w:rsidRPr="00FD029C">
        <w:rPr>
          <w:sz w:val="24"/>
          <w:szCs w:val="24"/>
          <w:lang w:val="en-US" w:eastAsia="es-CL"/>
        </w:rPr>
        <w:tab/>
      </w:r>
      <w:hyperlink r:id="rId16" w:history="1">
        <w:r w:rsidRPr="00FD029C">
          <w:rPr>
            <w:rStyle w:val="Hipervnculo"/>
            <w:sz w:val="24"/>
            <w:szCs w:val="24"/>
            <w:u w:val="none"/>
            <w:lang w:val="en-US" w:eastAsia="es-CL"/>
          </w:rPr>
          <w:t>http://www.consejominero.cl/home/doc/REPORTECM2008.pdf</w:t>
        </w:r>
      </w:hyperlink>
      <w:r w:rsidRPr="00FD029C">
        <w:rPr>
          <w:color w:val="0000FF"/>
          <w:sz w:val="24"/>
          <w:szCs w:val="24"/>
          <w:lang w:val="en-US" w:eastAsia="es-CL"/>
        </w:rPr>
        <w:t xml:space="preserve"> .</w:t>
      </w:r>
      <w:r w:rsidRPr="00FD029C">
        <w:rPr>
          <w:color w:val="0000FF"/>
          <w:sz w:val="24"/>
          <w:szCs w:val="24"/>
          <w:u w:val="single"/>
          <w:lang w:val="en-US" w:eastAsia="es-CL"/>
        </w:rPr>
        <w:t xml:space="preserve"> </w:t>
      </w:r>
      <w:r w:rsidRPr="00FD029C">
        <w:rPr>
          <w:sz w:val="24"/>
          <w:szCs w:val="24"/>
          <w:lang w:val="en-US" w:eastAsia="es-CL"/>
        </w:rPr>
        <w:t xml:space="preserve">Last </w:t>
      </w:r>
      <w:r w:rsidRPr="00FD029C">
        <w:rPr>
          <w:sz w:val="24"/>
          <w:szCs w:val="24"/>
          <w:lang w:val="en-US" w:eastAsia="es-CL"/>
        </w:rPr>
        <w:tab/>
        <w:t xml:space="preserve">consulted 15 </w:t>
      </w:r>
      <w:proofErr w:type="spellStart"/>
      <w:proofErr w:type="gramStart"/>
      <w:r w:rsidRPr="00FD029C">
        <w:rPr>
          <w:sz w:val="24"/>
          <w:szCs w:val="24"/>
          <w:lang w:val="en-US" w:eastAsia="es-CL"/>
        </w:rPr>
        <w:t>april</w:t>
      </w:r>
      <w:proofErr w:type="spellEnd"/>
      <w:proofErr w:type="gramEnd"/>
      <w:r w:rsidRPr="00FD029C">
        <w:rPr>
          <w:sz w:val="24"/>
          <w:szCs w:val="24"/>
          <w:lang w:val="en-US" w:eastAsia="es-CL"/>
        </w:rPr>
        <w:t xml:space="preserve"> 2011.</w:t>
      </w:r>
    </w:p>
    <w:p w:rsidR="007629D9" w:rsidRPr="00FD029C" w:rsidRDefault="007629D9" w:rsidP="007629D9">
      <w:pPr>
        <w:jc w:val="both"/>
        <w:rPr>
          <w:rStyle w:val="textocontenido1"/>
          <w:rFonts w:ascii="Times New Roman" w:hAnsi="Times New Roman" w:cs="Times New Roman"/>
          <w:sz w:val="24"/>
          <w:szCs w:val="24"/>
          <w:lang w:val="en-US"/>
        </w:rPr>
      </w:pPr>
    </w:p>
    <w:p w:rsidR="007629D9" w:rsidRPr="00C04E45" w:rsidRDefault="007629D9" w:rsidP="00484A9E">
      <w:pPr>
        <w:ind w:left="709" w:hanging="709"/>
        <w:jc w:val="both"/>
        <w:rPr>
          <w:sz w:val="24"/>
          <w:szCs w:val="24"/>
          <w:lang w:val="es-CL" w:eastAsia="es-CL"/>
        </w:rPr>
      </w:pPr>
      <w:r w:rsidRPr="00FD029C">
        <w:rPr>
          <w:sz w:val="24"/>
          <w:szCs w:val="24"/>
          <w:lang w:val="en-US"/>
        </w:rPr>
        <w:t>Mining Council (2009</w:t>
      </w:r>
      <w:proofErr w:type="gramStart"/>
      <w:r w:rsidRPr="00FD029C">
        <w:rPr>
          <w:sz w:val="24"/>
          <w:szCs w:val="24"/>
          <w:lang w:val="en-US"/>
        </w:rPr>
        <w:t xml:space="preserve">)  </w:t>
      </w:r>
      <w:proofErr w:type="spellStart"/>
      <w:r w:rsidRPr="00FD029C">
        <w:rPr>
          <w:iCs/>
          <w:sz w:val="24"/>
          <w:szCs w:val="24"/>
          <w:lang w:val="en-US"/>
        </w:rPr>
        <w:t>Informe</w:t>
      </w:r>
      <w:proofErr w:type="spellEnd"/>
      <w:proofErr w:type="gramEnd"/>
      <w:r w:rsidRPr="00FD029C">
        <w:rPr>
          <w:iCs/>
          <w:sz w:val="24"/>
          <w:szCs w:val="24"/>
          <w:lang w:val="en-US"/>
        </w:rPr>
        <w:t xml:space="preserve"> </w:t>
      </w:r>
      <w:proofErr w:type="spellStart"/>
      <w:r w:rsidRPr="00FD029C">
        <w:rPr>
          <w:iCs/>
          <w:sz w:val="24"/>
          <w:szCs w:val="24"/>
          <w:lang w:val="en-US"/>
        </w:rPr>
        <w:t>Ambiental</w:t>
      </w:r>
      <w:proofErr w:type="spellEnd"/>
      <w:r w:rsidRPr="00FD029C">
        <w:rPr>
          <w:iCs/>
          <w:sz w:val="24"/>
          <w:szCs w:val="24"/>
          <w:lang w:val="en-US"/>
        </w:rPr>
        <w:t xml:space="preserve"> y Social </w:t>
      </w:r>
      <w:proofErr w:type="spellStart"/>
      <w:r w:rsidRPr="00FD029C">
        <w:rPr>
          <w:iCs/>
          <w:sz w:val="24"/>
          <w:szCs w:val="24"/>
          <w:lang w:val="en-US"/>
        </w:rPr>
        <w:t>Segunda</w:t>
      </w:r>
      <w:proofErr w:type="spellEnd"/>
      <w:r w:rsidRPr="00FD029C">
        <w:rPr>
          <w:iCs/>
          <w:sz w:val="24"/>
          <w:szCs w:val="24"/>
          <w:lang w:val="en-US"/>
        </w:rPr>
        <w:t xml:space="preserve"> </w:t>
      </w:r>
      <w:proofErr w:type="spellStart"/>
      <w:r w:rsidRPr="00FD029C">
        <w:rPr>
          <w:iCs/>
          <w:sz w:val="24"/>
          <w:szCs w:val="24"/>
          <w:lang w:val="en-US"/>
        </w:rPr>
        <w:t>Región</w:t>
      </w:r>
      <w:proofErr w:type="spellEnd"/>
      <w:r w:rsidRPr="00FD029C">
        <w:rPr>
          <w:iCs/>
          <w:sz w:val="24"/>
          <w:szCs w:val="24"/>
          <w:lang w:val="en-US"/>
        </w:rPr>
        <w:t xml:space="preserve"> Antofagasta</w:t>
      </w:r>
      <w:r w:rsidRPr="00FD029C">
        <w:rPr>
          <w:sz w:val="24"/>
          <w:szCs w:val="24"/>
          <w:lang w:val="en-US"/>
        </w:rPr>
        <w:t xml:space="preserve">, available online at </w:t>
      </w:r>
      <w:hyperlink r:id="rId17" w:history="1">
        <w:r w:rsidRPr="00FD029C">
          <w:rPr>
            <w:rStyle w:val="Hipervnculo"/>
            <w:sz w:val="24"/>
            <w:szCs w:val="24"/>
            <w:u w:val="none"/>
            <w:lang w:val="en-US" w:eastAsia="es-CL"/>
          </w:rPr>
          <w:t>http://www.consejominero.cl/home/documentos_informe_social_2009.ht</w:t>
        </w:r>
        <w:r w:rsidRPr="00FD029C">
          <w:rPr>
            <w:rStyle w:val="Hipervnculo"/>
            <w:sz w:val="24"/>
            <w:szCs w:val="24"/>
            <w:u w:val="none"/>
            <w:lang w:val="en-US" w:eastAsia="es-CL"/>
          </w:rPr>
          <w:tab/>
          <w:t>ml</w:t>
        </w:r>
      </w:hyperlink>
      <w:r w:rsidRPr="00FD029C">
        <w:rPr>
          <w:color w:val="0000FF"/>
          <w:sz w:val="24"/>
          <w:szCs w:val="24"/>
          <w:lang w:val="en-US" w:eastAsia="es-CL"/>
        </w:rPr>
        <w:t xml:space="preserve">. </w:t>
      </w:r>
      <w:proofErr w:type="spellStart"/>
      <w:r w:rsidRPr="00C04E45">
        <w:rPr>
          <w:sz w:val="24"/>
          <w:szCs w:val="24"/>
          <w:lang w:val="es-CL" w:eastAsia="es-CL"/>
        </w:rPr>
        <w:t>Last</w:t>
      </w:r>
      <w:proofErr w:type="spellEnd"/>
      <w:r w:rsidRPr="00C04E45">
        <w:rPr>
          <w:sz w:val="24"/>
          <w:szCs w:val="24"/>
          <w:lang w:val="es-CL" w:eastAsia="es-CL"/>
        </w:rPr>
        <w:t xml:space="preserve"> </w:t>
      </w:r>
      <w:proofErr w:type="spellStart"/>
      <w:r w:rsidRPr="00C04E45">
        <w:rPr>
          <w:sz w:val="24"/>
          <w:szCs w:val="24"/>
          <w:lang w:val="es-CL" w:eastAsia="es-CL"/>
        </w:rPr>
        <w:t>consulted</w:t>
      </w:r>
      <w:proofErr w:type="spellEnd"/>
      <w:r w:rsidRPr="00C04E45">
        <w:rPr>
          <w:sz w:val="24"/>
          <w:szCs w:val="24"/>
          <w:lang w:val="es-CL" w:eastAsia="es-CL"/>
        </w:rPr>
        <w:t xml:space="preserve"> 11 </w:t>
      </w:r>
      <w:proofErr w:type="spellStart"/>
      <w:r w:rsidRPr="00C04E45">
        <w:rPr>
          <w:sz w:val="24"/>
          <w:szCs w:val="24"/>
          <w:lang w:val="es-CL" w:eastAsia="es-CL"/>
        </w:rPr>
        <w:t>april</w:t>
      </w:r>
      <w:proofErr w:type="spellEnd"/>
      <w:r w:rsidRPr="00C04E45">
        <w:rPr>
          <w:sz w:val="24"/>
          <w:szCs w:val="24"/>
          <w:lang w:val="es-CL" w:eastAsia="es-CL"/>
        </w:rPr>
        <w:t xml:space="preserve"> 2011.</w:t>
      </w:r>
    </w:p>
    <w:p w:rsidR="007629D9" w:rsidRPr="00C04E45" w:rsidRDefault="007629D9" w:rsidP="007629D9">
      <w:pPr>
        <w:jc w:val="both"/>
        <w:rPr>
          <w:sz w:val="24"/>
          <w:szCs w:val="24"/>
        </w:rPr>
      </w:pPr>
    </w:p>
    <w:p w:rsidR="00D02133" w:rsidRPr="00C04E45" w:rsidRDefault="00D02133" w:rsidP="00D02133">
      <w:pPr>
        <w:pStyle w:val="Listaconvietas2"/>
        <w:numPr>
          <w:ilvl w:val="0"/>
          <w:numId w:val="0"/>
        </w:numPr>
        <w:tabs>
          <w:tab w:val="left" w:pos="709"/>
        </w:tabs>
        <w:ind w:right="-1"/>
        <w:jc w:val="both"/>
        <w:rPr>
          <w:lang w:val="es-CL"/>
        </w:rPr>
      </w:pPr>
      <w:r w:rsidRPr="00C04E45">
        <w:t xml:space="preserve">Palacios, Margarita (2006) La subjetividad y los límites del liberalismo en Chile in </w:t>
      </w:r>
      <w:r w:rsidRPr="00C04E45">
        <w:tab/>
        <w:t xml:space="preserve">Valdés, Ximena (Eds.) Puertas Adentro. Femenino y masculino en la familia </w:t>
      </w:r>
      <w:r w:rsidRPr="00C04E45">
        <w:tab/>
        <w:t xml:space="preserve">contemporánea. Santiago, Chile: </w:t>
      </w:r>
      <w:r w:rsidRPr="00C04E45">
        <w:rPr>
          <w:i/>
        </w:rPr>
        <w:t>LOM ediciones</w:t>
      </w:r>
      <w:r w:rsidRPr="00C04E45">
        <w:t>.</w:t>
      </w:r>
    </w:p>
    <w:p w:rsidR="00D02133" w:rsidRPr="00C04E45" w:rsidRDefault="00D02133" w:rsidP="00D02133">
      <w:pPr>
        <w:adjustRightInd w:val="0"/>
        <w:jc w:val="both"/>
        <w:rPr>
          <w:sz w:val="24"/>
          <w:szCs w:val="24"/>
          <w:lang w:val="es-CL"/>
        </w:rPr>
      </w:pPr>
    </w:p>
    <w:p w:rsidR="00D02133" w:rsidRPr="00C04E45" w:rsidRDefault="00D02133" w:rsidP="00D02133">
      <w:pPr>
        <w:adjustRightInd w:val="0"/>
        <w:ind w:left="709" w:hanging="709"/>
        <w:jc w:val="both"/>
        <w:rPr>
          <w:i/>
          <w:iCs/>
          <w:sz w:val="24"/>
          <w:szCs w:val="24"/>
        </w:rPr>
      </w:pPr>
      <w:r w:rsidRPr="00C04E45">
        <w:rPr>
          <w:sz w:val="24"/>
          <w:szCs w:val="24"/>
          <w:lang w:val="en-US"/>
        </w:rPr>
        <w:t xml:space="preserve">Rothstein, Bo (2012) Reproducing Gender Inequality in Sweden: Gender, Work and Organizations. </w:t>
      </w:r>
      <w:proofErr w:type="spellStart"/>
      <w:r w:rsidRPr="002C6315">
        <w:rPr>
          <w:sz w:val="24"/>
          <w:szCs w:val="24"/>
        </w:rPr>
        <w:t>Vol</w:t>
      </w:r>
      <w:proofErr w:type="spellEnd"/>
      <w:r w:rsidRPr="002C6315">
        <w:rPr>
          <w:sz w:val="24"/>
          <w:szCs w:val="24"/>
        </w:rPr>
        <w:t xml:space="preserve"> 19</w:t>
      </w:r>
      <w:r w:rsidR="00C63EE7" w:rsidRPr="002C6315">
        <w:rPr>
          <w:sz w:val="24"/>
          <w:szCs w:val="24"/>
        </w:rPr>
        <w:t>, 3, 324-344.</w:t>
      </w:r>
    </w:p>
    <w:p w:rsidR="00D02133" w:rsidRPr="00C04E45" w:rsidRDefault="00D02133" w:rsidP="00D02133">
      <w:pPr>
        <w:adjustRightInd w:val="0"/>
        <w:jc w:val="both"/>
        <w:rPr>
          <w:i/>
          <w:iCs/>
          <w:sz w:val="24"/>
          <w:szCs w:val="24"/>
        </w:rPr>
      </w:pPr>
    </w:p>
    <w:p w:rsidR="00D02133" w:rsidRPr="00C04E45" w:rsidRDefault="00D02133" w:rsidP="00D02133">
      <w:pPr>
        <w:adjustRightInd w:val="0"/>
        <w:jc w:val="both"/>
        <w:rPr>
          <w:sz w:val="24"/>
          <w:szCs w:val="24"/>
        </w:rPr>
      </w:pPr>
      <w:r w:rsidRPr="00C04E45">
        <w:rPr>
          <w:sz w:val="24"/>
          <w:szCs w:val="24"/>
        </w:rPr>
        <w:t xml:space="preserve">Salinas, Paulina; Reyes, Claudia; Romaní, Gianni and </w:t>
      </w:r>
      <w:proofErr w:type="spellStart"/>
      <w:r w:rsidRPr="00C04E45">
        <w:rPr>
          <w:sz w:val="24"/>
          <w:szCs w:val="24"/>
        </w:rPr>
        <w:t>Ziede</w:t>
      </w:r>
      <w:proofErr w:type="spellEnd"/>
      <w:r w:rsidRPr="00C04E45">
        <w:rPr>
          <w:sz w:val="24"/>
          <w:szCs w:val="24"/>
        </w:rPr>
        <w:t xml:space="preserve">, Marcela (2010) </w:t>
      </w:r>
      <w:r w:rsidRPr="00C04E45">
        <w:rPr>
          <w:sz w:val="24"/>
          <w:szCs w:val="24"/>
        </w:rPr>
        <w:tab/>
      </w:r>
      <w:r w:rsidRPr="00C04E45">
        <w:rPr>
          <w:sz w:val="24"/>
          <w:szCs w:val="24"/>
        </w:rPr>
        <w:tab/>
        <w:t xml:space="preserve">Mercado laboral </w:t>
      </w:r>
      <w:r w:rsidR="00BE2B69" w:rsidRPr="00C04E45">
        <w:rPr>
          <w:sz w:val="24"/>
          <w:szCs w:val="24"/>
        </w:rPr>
        <w:t xml:space="preserve"> </w:t>
      </w:r>
      <w:r w:rsidRPr="00C04E45">
        <w:rPr>
          <w:sz w:val="24"/>
          <w:szCs w:val="24"/>
        </w:rPr>
        <w:t xml:space="preserve">femenino. Un estudio empírico, desde la región minera de </w:t>
      </w:r>
      <w:r w:rsidRPr="00C04E45">
        <w:rPr>
          <w:sz w:val="24"/>
          <w:szCs w:val="24"/>
        </w:rPr>
        <w:tab/>
        <w:t xml:space="preserve">Antofagasta, Chile. </w:t>
      </w:r>
      <w:r w:rsidRPr="00C04E45">
        <w:rPr>
          <w:i/>
          <w:sz w:val="24"/>
          <w:szCs w:val="24"/>
        </w:rPr>
        <w:t>Innovar</w:t>
      </w:r>
      <w:r w:rsidRPr="00C04E45">
        <w:rPr>
          <w:sz w:val="24"/>
          <w:szCs w:val="24"/>
        </w:rPr>
        <w:t xml:space="preserve">, Vol. 20. </w:t>
      </w:r>
      <w:proofErr w:type="spellStart"/>
      <w:proofErr w:type="gramStart"/>
      <w:r w:rsidRPr="00C04E45">
        <w:rPr>
          <w:sz w:val="24"/>
          <w:szCs w:val="24"/>
        </w:rPr>
        <w:t>pp</w:t>
      </w:r>
      <w:proofErr w:type="spellEnd"/>
      <w:proofErr w:type="gramEnd"/>
      <w:r w:rsidRPr="00C04E45">
        <w:rPr>
          <w:sz w:val="24"/>
          <w:szCs w:val="24"/>
        </w:rPr>
        <w:t xml:space="preserve"> 125-140.</w:t>
      </w:r>
    </w:p>
    <w:p w:rsidR="00D02133" w:rsidRPr="00C04E45" w:rsidRDefault="00D02133" w:rsidP="00D02133">
      <w:pPr>
        <w:adjustRightInd w:val="0"/>
        <w:jc w:val="both"/>
        <w:rPr>
          <w:sz w:val="24"/>
          <w:szCs w:val="24"/>
        </w:rPr>
      </w:pPr>
    </w:p>
    <w:p w:rsidR="00D02133" w:rsidRPr="00C04E45" w:rsidRDefault="00D02133" w:rsidP="00484A9E">
      <w:pPr>
        <w:adjustRightInd w:val="0"/>
        <w:ind w:left="709" w:hanging="709"/>
        <w:jc w:val="both"/>
        <w:rPr>
          <w:sz w:val="24"/>
          <w:szCs w:val="24"/>
        </w:rPr>
      </w:pPr>
      <w:r w:rsidRPr="00C04E45">
        <w:rPr>
          <w:color w:val="141413"/>
          <w:sz w:val="24"/>
          <w:szCs w:val="24"/>
          <w:lang w:eastAsia="es-ES_tradnl"/>
        </w:rPr>
        <w:lastRenderedPageBreak/>
        <w:t xml:space="preserve">Servicio Nacional de Geología y minería (2011) Anuario de la minería de Chile. </w:t>
      </w:r>
      <w:proofErr w:type="gramStart"/>
      <w:r w:rsidRPr="00C04E45">
        <w:rPr>
          <w:color w:val="141413"/>
          <w:sz w:val="24"/>
          <w:szCs w:val="24"/>
          <w:lang w:val="en-US" w:eastAsia="es-ES_tradnl"/>
        </w:rPr>
        <w:t xml:space="preserve">Available online at </w:t>
      </w:r>
      <w:hyperlink r:id="rId18" w:history="1">
        <w:r w:rsidRPr="00484A9E">
          <w:rPr>
            <w:rStyle w:val="Hipervnculo"/>
            <w:sz w:val="24"/>
            <w:szCs w:val="24"/>
            <w:u w:val="none"/>
            <w:lang w:val="en-US"/>
          </w:rPr>
          <w:t>http://www.sernageomin.cl/pdf/mineria/estadisticas/anuario/anuario_201</w:t>
        </w:r>
        <w:r w:rsidRPr="00484A9E">
          <w:rPr>
            <w:rStyle w:val="Hipervnculo"/>
            <w:sz w:val="24"/>
            <w:szCs w:val="24"/>
            <w:u w:val="none"/>
            <w:lang w:val="en-US"/>
          </w:rPr>
          <w:tab/>
          <w:t>1.pdf</w:t>
        </w:r>
      </w:hyperlink>
      <w:r w:rsidRPr="00484A9E">
        <w:rPr>
          <w:sz w:val="24"/>
          <w:szCs w:val="24"/>
          <w:lang w:val="en-US"/>
        </w:rPr>
        <w:t xml:space="preserve"> .</w:t>
      </w:r>
      <w:proofErr w:type="gramEnd"/>
      <w:r w:rsidRPr="00C04E45">
        <w:rPr>
          <w:sz w:val="24"/>
          <w:szCs w:val="24"/>
          <w:lang w:val="en-US"/>
        </w:rPr>
        <w:t xml:space="preserve"> </w:t>
      </w:r>
      <w:proofErr w:type="spellStart"/>
      <w:r w:rsidRPr="00C04E45">
        <w:rPr>
          <w:sz w:val="24"/>
          <w:szCs w:val="24"/>
        </w:rPr>
        <w:t>Last</w:t>
      </w:r>
      <w:proofErr w:type="spellEnd"/>
      <w:r w:rsidRPr="00C04E45">
        <w:rPr>
          <w:sz w:val="24"/>
          <w:szCs w:val="24"/>
        </w:rPr>
        <w:t xml:space="preserve"> </w:t>
      </w:r>
      <w:proofErr w:type="spellStart"/>
      <w:r w:rsidRPr="00C04E45">
        <w:rPr>
          <w:sz w:val="24"/>
          <w:szCs w:val="24"/>
        </w:rPr>
        <w:t>consulted</w:t>
      </w:r>
      <w:proofErr w:type="spellEnd"/>
      <w:r w:rsidRPr="00C04E45">
        <w:rPr>
          <w:sz w:val="24"/>
          <w:szCs w:val="24"/>
        </w:rPr>
        <w:t xml:space="preserve"> 21 </w:t>
      </w:r>
      <w:proofErr w:type="spellStart"/>
      <w:r w:rsidRPr="00C04E45">
        <w:rPr>
          <w:sz w:val="24"/>
          <w:szCs w:val="24"/>
        </w:rPr>
        <w:t>may</w:t>
      </w:r>
      <w:proofErr w:type="spellEnd"/>
      <w:r w:rsidRPr="00C04E45">
        <w:rPr>
          <w:sz w:val="24"/>
          <w:szCs w:val="24"/>
        </w:rPr>
        <w:t xml:space="preserve"> 2012.</w:t>
      </w:r>
    </w:p>
    <w:p w:rsidR="00D02133" w:rsidRPr="00C04E45" w:rsidRDefault="00D02133" w:rsidP="00D02133">
      <w:pPr>
        <w:adjustRightInd w:val="0"/>
        <w:jc w:val="both"/>
        <w:rPr>
          <w:sz w:val="24"/>
          <w:szCs w:val="24"/>
        </w:rPr>
      </w:pPr>
    </w:p>
    <w:p w:rsidR="00D02133" w:rsidRPr="00C04E45" w:rsidRDefault="00D02133" w:rsidP="00D02133">
      <w:pPr>
        <w:adjustRightInd w:val="0"/>
        <w:jc w:val="both"/>
        <w:rPr>
          <w:sz w:val="24"/>
          <w:szCs w:val="24"/>
          <w:lang w:val="en-US"/>
        </w:rPr>
      </w:pPr>
      <w:r w:rsidRPr="00C04E45">
        <w:rPr>
          <w:sz w:val="24"/>
          <w:szCs w:val="24"/>
        </w:rPr>
        <w:t xml:space="preserve">Servicio Nacional de la Mujer (2011) Plan de Igualdad de Oportunidades entre </w:t>
      </w:r>
      <w:r w:rsidRPr="00C04E45">
        <w:rPr>
          <w:sz w:val="24"/>
          <w:szCs w:val="24"/>
        </w:rPr>
        <w:tab/>
      </w:r>
      <w:r w:rsidRPr="00C04E45">
        <w:rPr>
          <w:sz w:val="24"/>
          <w:szCs w:val="24"/>
        </w:rPr>
        <w:tab/>
        <w:t xml:space="preserve">Hombres y Mujeres 2011-2020. </w:t>
      </w:r>
      <w:proofErr w:type="gramStart"/>
      <w:r w:rsidRPr="00C04E45">
        <w:rPr>
          <w:sz w:val="24"/>
          <w:szCs w:val="24"/>
          <w:lang w:val="en-US"/>
        </w:rPr>
        <w:t xml:space="preserve">Available online at </w:t>
      </w:r>
      <w:hyperlink r:id="rId19" w:history="1">
        <w:r w:rsidRPr="00C04E45">
          <w:rPr>
            <w:rStyle w:val="Hipervnculo"/>
            <w:sz w:val="24"/>
            <w:szCs w:val="24"/>
            <w:lang w:val="en-US"/>
          </w:rPr>
          <w:t>http://www.sernam.cl</w:t>
        </w:r>
      </w:hyperlink>
      <w:r w:rsidRPr="00C04E45">
        <w:rPr>
          <w:sz w:val="24"/>
          <w:szCs w:val="24"/>
          <w:lang w:val="en-US"/>
        </w:rPr>
        <w:t>.</w:t>
      </w:r>
      <w:proofErr w:type="gramEnd"/>
      <w:r w:rsidRPr="00C04E45">
        <w:rPr>
          <w:sz w:val="24"/>
          <w:szCs w:val="24"/>
          <w:lang w:val="en-US"/>
        </w:rPr>
        <w:t xml:space="preserve"> </w:t>
      </w:r>
      <w:r w:rsidRPr="00C04E45">
        <w:rPr>
          <w:sz w:val="24"/>
          <w:szCs w:val="24"/>
          <w:lang w:val="en-US"/>
        </w:rPr>
        <w:tab/>
        <w:t xml:space="preserve">Last consulted 23 </w:t>
      </w:r>
      <w:proofErr w:type="spellStart"/>
      <w:proofErr w:type="gramStart"/>
      <w:r w:rsidRPr="00C04E45">
        <w:rPr>
          <w:sz w:val="24"/>
          <w:szCs w:val="24"/>
          <w:lang w:val="en-US"/>
        </w:rPr>
        <w:t>april</w:t>
      </w:r>
      <w:proofErr w:type="spellEnd"/>
      <w:proofErr w:type="gramEnd"/>
      <w:r w:rsidRPr="00C04E45">
        <w:rPr>
          <w:sz w:val="24"/>
          <w:szCs w:val="24"/>
          <w:lang w:val="en-US"/>
        </w:rPr>
        <w:t xml:space="preserve"> 2012.</w:t>
      </w:r>
    </w:p>
    <w:p w:rsidR="00D02133" w:rsidRPr="00C04E45" w:rsidRDefault="00D02133" w:rsidP="00D02133">
      <w:pPr>
        <w:jc w:val="both"/>
        <w:rPr>
          <w:sz w:val="24"/>
          <w:szCs w:val="24"/>
          <w:lang w:val="en-US"/>
        </w:rPr>
      </w:pPr>
    </w:p>
    <w:p w:rsidR="00D02133" w:rsidRPr="002C6315" w:rsidRDefault="00D02133" w:rsidP="007B6738">
      <w:pPr>
        <w:tabs>
          <w:tab w:val="left" w:pos="0"/>
          <w:tab w:val="left" w:pos="709"/>
        </w:tabs>
        <w:ind w:left="709" w:right="-1" w:hanging="709"/>
        <w:rPr>
          <w:sz w:val="24"/>
          <w:szCs w:val="24"/>
          <w:lang w:val="en-US"/>
        </w:rPr>
      </w:pPr>
      <w:proofErr w:type="spellStart"/>
      <w:r w:rsidRPr="00C04E45">
        <w:rPr>
          <w:sz w:val="24"/>
          <w:szCs w:val="24"/>
          <w:lang w:val="en-US"/>
        </w:rPr>
        <w:t>Shabbir</w:t>
      </w:r>
      <w:proofErr w:type="spellEnd"/>
      <w:r w:rsidRPr="00C04E45">
        <w:rPr>
          <w:sz w:val="24"/>
          <w:szCs w:val="24"/>
          <w:lang w:val="en-US"/>
        </w:rPr>
        <w:t xml:space="preserve">, </w:t>
      </w:r>
      <w:proofErr w:type="spellStart"/>
      <w:r w:rsidRPr="00C04E45">
        <w:rPr>
          <w:sz w:val="24"/>
          <w:szCs w:val="24"/>
          <w:lang w:val="en-US"/>
        </w:rPr>
        <w:t>Amama</w:t>
      </w:r>
      <w:proofErr w:type="spellEnd"/>
      <w:r w:rsidRPr="00C04E45">
        <w:rPr>
          <w:sz w:val="24"/>
          <w:szCs w:val="24"/>
          <w:lang w:val="en-US"/>
        </w:rPr>
        <w:t xml:space="preserve"> y </w:t>
      </w:r>
      <w:proofErr w:type="spellStart"/>
      <w:r w:rsidRPr="00C04E45">
        <w:rPr>
          <w:sz w:val="24"/>
          <w:szCs w:val="24"/>
          <w:lang w:val="en-US"/>
        </w:rPr>
        <w:t>DiGregorio</w:t>
      </w:r>
      <w:proofErr w:type="spellEnd"/>
      <w:r w:rsidRPr="00C04E45">
        <w:rPr>
          <w:sz w:val="24"/>
          <w:szCs w:val="24"/>
          <w:lang w:val="en-US"/>
        </w:rPr>
        <w:t xml:space="preserve">, </w:t>
      </w:r>
      <w:proofErr w:type="spellStart"/>
      <w:r w:rsidRPr="00C04E45">
        <w:rPr>
          <w:sz w:val="24"/>
          <w:szCs w:val="24"/>
          <w:lang w:val="en-US"/>
        </w:rPr>
        <w:t>Silvana</w:t>
      </w:r>
      <w:proofErr w:type="spellEnd"/>
      <w:r w:rsidRPr="00C04E45">
        <w:rPr>
          <w:sz w:val="24"/>
          <w:szCs w:val="24"/>
          <w:lang w:val="en-US"/>
        </w:rPr>
        <w:t xml:space="preserve"> (1996) </w:t>
      </w:r>
      <w:proofErr w:type="gramStart"/>
      <w:r w:rsidRPr="00C04E45">
        <w:rPr>
          <w:sz w:val="24"/>
          <w:szCs w:val="24"/>
          <w:lang w:val="en-US"/>
        </w:rPr>
        <w:t>An</w:t>
      </w:r>
      <w:proofErr w:type="gramEnd"/>
      <w:r w:rsidRPr="00C04E45">
        <w:rPr>
          <w:sz w:val="24"/>
          <w:szCs w:val="24"/>
          <w:lang w:val="en-US"/>
        </w:rPr>
        <w:t xml:space="preserve"> examination of the relationship between women´s personal goals and structural factors influencing their decision to start a business: the case of Pakistan.</w:t>
      </w:r>
      <w:r w:rsidRPr="00C04E45">
        <w:rPr>
          <w:i/>
          <w:sz w:val="24"/>
          <w:szCs w:val="24"/>
          <w:lang w:val="en-US"/>
        </w:rPr>
        <w:t xml:space="preserve"> </w:t>
      </w:r>
      <w:proofErr w:type="gramStart"/>
      <w:r w:rsidRPr="002C6315">
        <w:rPr>
          <w:i/>
          <w:sz w:val="24"/>
          <w:szCs w:val="24"/>
          <w:lang w:val="en-US"/>
        </w:rPr>
        <w:t>Journal of Business Venturing</w:t>
      </w:r>
      <w:r w:rsidRPr="002C6315">
        <w:rPr>
          <w:sz w:val="24"/>
          <w:szCs w:val="24"/>
          <w:lang w:val="en-US"/>
        </w:rPr>
        <w:t xml:space="preserve"> 11, 507-529.</w:t>
      </w:r>
      <w:proofErr w:type="gramEnd"/>
      <w:r w:rsidRPr="002C6315">
        <w:rPr>
          <w:sz w:val="24"/>
          <w:szCs w:val="24"/>
          <w:lang w:val="en-US"/>
        </w:rPr>
        <w:t xml:space="preserve"> </w:t>
      </w:r>
    </w:p>
    <w:p w:rsidR="00D02133" w:rsidRPr="002C6315" w:rsidRDefault="00D02133" w:rsidP="007B6738">
      <w:pPr>
        <w:ind w:left="709" w:hanging="709"/>
        <w:jc w:val="both"/>
        <w:rPr>
          <w:sz w:val="24"/>
          <w:szCs w:val="24"/>
          <w:lang w:val="en-US"/>
        </w:rPr>
      </w:pPr>
    </w:p>
    <w:p w:rsidR="00D02133" w:rsidRPr="00C04E45" w:rsidRDefault="00D02133" w:rsidP="00D02133">
      <w:pPr>
        <w:pStyle w:val="Listaconvietas2"/>
        <w:numPr>
          <w:ilvl w:val="0"/>
          <w:numId w:val="0"/>
        </w:numPr>
        <w:ind w:right="-1"/>
        <w:jc w:val="both"/>
        <w:rPr>
          <w:lang w:val="en-US"/>
        </w:rPr>
      </w:pPr>
      <w:r w:rsidRPr="00FD029C">
        <w:rPr>
          <w:lang w:val="en-US"/>
        </w:rPr>
        <w:t xml:space="preserve">Strauss, Anselm and Corbin, Juliet (2002) Bases de la </w:t>
      </w:r>
      <w:proofErr w:type="spellStart"/>
      <w:r w:rsidRPr="00FD029C">
        <w:rPr>
          <w:lang w:val="en-US"/>
        </w:rPr>
        <w:t>Investigación</w:t>
      </w:r>
      <w:proofErr w:type="spellEnd"/>
      <w:r w:rsidRPr="00FD029C">
        <w:rPr>
          <w:lang w:val="en-US"/>
        </w:rPr>
        <w:t xml:space="preserve"> </w:t>
      </w:r>
      <w:proofErr w:type="spellStart"/>
      <w:r w:rsidRPr="00FD029C">
        <w:rPr>
          <w:lang w:val="en-US"/>
        </w:rPr>
        <w:t>Cualitativa</w:t>
      </w:r>
      <w:proofErr w:type="spellEnd"/>
      <w:r w:rsidRPr="00FD029C">
        <w:rPr>
          <w:lang w:val="en-US"/>
        </w:rPr>
        <w:t xml:space="preserve">. </w:t>
      </w:r>
      <w:r w:rsidRPr="00FD029C">
        <w:rPr>
          <w:lang w:val="en-US"/>
        </w:rPr>
        <w:tab/>
      </w:r>
      <w:r w:rsidRPr="00C04E45">
        <w:t>Técnicas y procedimientos para desarrollar la teoría fundamentada</w:t>
      </w:r>
      <w:r w:rsidRPr="00C04E45">
        <w:rPr>
          <w:i/>
        </w:rPr>
        <w:t>.</w:t>
      </w:r>
      <w:r w:rsidRPr="00C04E45">
        <w:t xml:space="preserve"> Medellín, </w:t>
      </w:r>
      <w:r w:rsidRPr="00C04E45">
        <w:tab/>
        <w:t xml:space="preserve">Colombia: </w:t>
      </w:r>
      <w:r w:rsidRPr="00C04E45">
        <w:rPr>
          <w:i/>
        </w:rPr>
        <w:t xml:space="preserve">Editorial Universidad de Antioquia. </w:t>
      </w:r>
      <w:proofErr w:type="spellStart"/>
      <w:r w:rsidRPr="00C04E45">
        <w:rPr>
          <w:i/>
          <w:lang w:val="en-US"/>
        </w:rPr>
        <w:t>Colección</w:t>
      </w:r>
      <w:proofErr w:type="spellEnd"/>
      <w:r w:rsidRPr="00C04E45">
        <w:rPr>
          <w:i/>
          <w:lang w:val="en-US"/>
        </w:rPr>
        <w:t xml:space="preserve"> </w:t>
      </w:r>
      <w:proofErr w:type="spellStart"/>
      <w:r w:rsidRPr="00C04E45">
        <w:rPr>
          <w:i/>
          <w:lang w:val="en-US"/>
        </w:rPr>
        <w:t>Contus</w:t>
      </w:r>
      <w:proofErr w:type="spellEnd"/>
      <w:r w:rsidRPr="00C04E45">
        <w:rPr>
          <w:lang w:val="en-US"/>
        </w:rPr>
        <w:t>.</w:t>
      </w:r>
    </w:p>
    <w:p w:rsidR="000F2C6A" w:rsidRPr="00C04E45" w:rsidRDefault="000F2C6A" w:rsidP="000F2C6A">
      <w:pPr>
        <w:widowControl w:val="0"/>
        <w:jc w:val="both"/>
        <w:rPr>
          <w:sz w:val="24"/>
          <w:szCs w:val="24"/>
          <w:lang w:val="en-US"/>
        </w:rPr>
      </w:pPr>
    </w:p>
    <w:p w:rsidR="000F2C6A" w:rsidRPr="00C04E45" w:rsidRDefault="000F2C6A" w:rsidP="000F2C6A">
      <w:pPr>
        <w:widowControl w:val="0"/>
        <w:jc w:val="both"/>
        <w:rPr>
          <w:b/>
          <w:sz w:val="24"/>
          <w:szCs w:val="24"/>
          <w:lang w:val="en-US"/>
        </w:rPr>
      </w:pPr>
      <w:proofErr w:type="spellStart"/>
      <w:r w:rsidRPr="00C04E45">
        <w:rPr>
          <w:sz w:val="24"/>
          <w:szCs w:val="24"/>
          <w:lang w:val="en-US"/>
        </w:rPr>
        <w:t>Tallichet</w:t>
      </w:r>
      <w:proofErr w:type="spellEnd"/>
      <w:r w:rsidRPr="00C04E45">
        <w:rPr>
          <w:sz w:val="24"/>
          <w:szCs w:val="24"/>
          <w:lang w:val="en-US"/>
        </w:rPr>
        <w:t>, Suzanne (1995</w:t>
      </w:r>
      <w:proofErr w:type="gramStart"/>
      <w:r w:rsidRPr="00C04E45">
        <w:rPr>
          <w:sz w:val="24"/>
          <w:szCs w:val="24"/>
          <w:lang w:val="en-US"/>
        </w:rPr>
        <w:t>)  Gendered</w:t>
      </w:r>
      <w:proofErr w:type="gramEnd"/>
      <w:r w:rsidRPr="00C04E45">
        <w:rPr>
          <w:sz w:val="24"/>
          <w:szCs w:val="24"/>
          <w:lang w:val="en-US"/>
        </w:rPr>
        <w:t xml:space="preserve"> relations in the mines and the division of labor </w:t>
      </w:r>
      <w:r w:rsidRPr="00C04E45">
        <w:rPr>
          <w:sz w:val="24"/>
          <w:szCs w:val="24"/>
          <w:lang w:val="en-US"/>
        </w:rPr>
        <w:tab/>
        <w:t>underground</w:t>
      </w:r>
      <w:r w:rsidRPr="00C04E45">
        <w:rPr>
          <w:i/>
          <w:sz w:val="24"/>
          <w:szCs w:val="24"/>
          <w:lang w:val="en-US"/>
        </w:rPr>
        <w:t>. Gender &amp; Society</w:t>
      </w:r>
      <w:proofErr w:type="gramStart"/>
      <w:r w:rsidRPr="00C04E45">
        <w:rPr>
          <w:sz w:val="24"/>
          <w:szCs w:val="24"/>
          <w:lang w:val="en-US"/>
        </w:rPr>
        <w:t>,  9</w:t>
      </w:r>
      <w:r w:rsidR="004206CE" w:rsidRPr="00C04E45">
        <w:rPr>
          <w:sz w:val="24"/>
          <w:szCs w:val="24"/>
          <w:lang w:val="en-US"/>
        </w:rPr>
        <w:t>,</w:t>
      </w:r>
      <w:r w:rsidRPr="00C04E45">
        <w:rPr>
          <w:sz w:val="24"/>
          <w:szCs w:val="24"/>
          <w:lang w:val="en-US"/>
        </w:rPr>
        <w:t>697</w:t>
      </w:r>
      <w:proofErr w:type="gramEnd"/>
      <w:r w:rsidRPr="00C04E45">
        <w:rPr>
          <w:sz w:val="24"/>
          <w:szCs w:val="24"/>
          <w:lang w:val="en-US"/>
        </w:rPr>
        <w:t xml:space="preserve">-711.  </w:t>
      </w:r>
    </w:p>
    <w:p w:rsidR="00D02133" w:rsidRPr="00C04E45" w:rsidRDefault="00D02133" w:rsidP="00D02133">
      <w:pPr>
        <w:jc w:val="both"/>
        <w:rPr>
          <w:sz w:val="24"/>
          <w:szCs w:val="24"/>
          <w:lang w:val="en-US"/>
        </w:rPr>
      </w:pPr>
    </w:p>
    <w:p w:rsidR="00D02133" w:rsidRPr="00C04E45" w:rsidRDefault="00D02133" w:rsidP="00D02133">
      <w:pPr>
        <w:jc w:val="both"/>
        <w:rPr>
          <w:sz w:val="24"/>
          <w:szCs w:val="24"/>
          <w:lang w:val="en-US"/>
        </w:rPr>
      </w:pPr>
      <w:proofErr w:type="spellStart"/>
      <w:proofErr w:type="gramStart"/>
      <w:r w:rsidRPr="00C04E45">
        <w:rPr>
          <w:sz w:val="24"/>
          <w:szCs w:val="24"/>
          <w:lang w:val="en-US"/>
        </w:rPr>
        <w:t>Tallichet</w:t>
      </w:r>
      <w:proofErr w:type="spellEnd"/>
      <w:r w:rsidRPr="00C04E45">
        <w:rPr>
          <w:sz w:val="24"/>
          <w:szCs w:val="24"/>
          <w:lang w:val="en-US"/>
        </w:rPr>
        <w:t xml:space="preserve">, Suzanne (2000) Barriers to women´s Advancement in underground Coal </w:t>
      </w:r>
      <w:r w:rsidRPr="00C04E45">
        <w:rPr>
          <w:sz w:val="24"/>
          <w:szCs w:val="24"/>
          <w:lang w:val="en-US"/>
        </w:rPr>
        <w:tab/>
        <w:t>Mining.</w:t>
      </w:r>
      <w:proofErr w:type="gramEnd"/>
      <w:r w:rsidRPr="00C04E45">
        <w:rPr>
          <w:sz w:val="24"/>
          <w:szCs w:val="24"/>
          <w:lang w:val="en-US"/>
        </w:rPr>
        <w:t xml:space="preserve"> </w:t>
      </w:r>
      <w:r w:rsidRPr="00C04E45">
        <w:rPr>
          <w:i/>
          <w:sz w:val="24"/>
          <w:szCs w:val="24"/>
          <w:lang w:val="en-US"/>
        </w:rPr>
        <w:t xml:space="preserve">Rural </w:t>
      </w:r>
      <w:proofErr w:type="gramStart"/>
      <w:r w:rsidRPr="00C04E45">
        <w:rPr>
          <w:i/>
          <w:sz w:val="24"/>
          <w:szCs w:val="24"/>
          <w:lang w:val="en-US"/>
        </w:rPr>
        <w:t>Sociology</w:t>
      </w:r>
      <w:r w:rsidRPr="00C04E45">
        <w:rPr>
          <w:sz w:val="24"/>
          <w:szCs w:val="24"/>
          <w:lang w:val="en-US"/>
        </w:rPr>
        <w:t xml:space="preserve">  65</w:t>
      </w:r>
      <w:proofErr w:type="gramEnd"/>
      <w:r w:rsidRPr="00C04E45">
        <w:rPr>
          <w:sz w:val="24"/>
          <w:szCs w:val="24"/>
          <w:lang w:val="en-US"/>
        </w:rPr>
        <w:t>, 234-252.</w:t>
      </w:r>
    </w:p>
    <w:p w:rsidR="00D02133" w:rsidRPr="00C04E45" w:rsidRDefault="00D02133" w:rsidP="00D02133">
      <w:pPr>
        <w:jc w:val="both"/>
        <w:rPr>
          <w:rStyle w:val="textocontenido1"/>
          <w:rFonts w:ascii="Times New Roman" w:hAnsi="Times New Roman" w:cs="Times New Roman"/>
          <w:sz w:val="24"/>
          <w:szCs w:val="24"/>
          <w:lang w:val="en-US"/>
        </w:rPr>
      </w:pPr>
    </w:p>
    <w:p w:rsidR="00D02133" w:rsidRPr="002C6315" w:rsidRDefault="00D02133" w:rsidP="004223E2">
      <w:pPr>
        <w:ind w:left="567" w:right="-1" w:hanging="567"/>
        <w:jc w:val="both"/>
        <w:rPr>
          <w:sz w:val="24"/>
          <w:szCs w:val="24"/>
          <w:lang w:val="en-US" w:eastAsia="es-CO"/>
        </w:rPr>
      </w:pPr>
      <w:proofErr w:type="gramStart"/>
      <w:r w:rsidRPr="00C04E45">
        <w:rPr>
          <w:sz w:val="24"/>
          <w:szCs w:val="24"/>
          <w:lang w:val="en-US" w:eastAsia="es-CO"/>
        </w:rPr>
        <w:t xml:space="preserve">Thompson, Piers; Jones-Evans, Dylan and </w:t>
      </w:r>
      <w:proofErr w:type="spellStart"/>
      <w:r w:rsidRPr="00C04E45">
        <w:rPr>
          <w:sz w:val="24"/>
          <w:szCs w:val="24"/>
          <w:lang w:val="en-US" w:eastAsia="es-CO"/>
        </w:rPr>
        <w:t>Kwon</w:t>
      </w:r>
      <w:r w:rsidR="007B6738">
        <w:rPr>
          <w:sz w:val="24"/>
          <w:szCs w:val="24"/>
          <w:lang w:val="en-US" w:eastAsia="es-CO"/>
        </w:rPr>
        <w:t>g</w:t>
      </w:r>
      <w:proofErr w:type="spellEnd"/>
      <w:r w:rsidR="007B6738">
        <w:rPr>
          <w:sz w:val="24"/>
          <w:szCs w:val="24"/>
          <w:lang w:val="en-US" w:eastAsia="es-CO"/>
        </w:rPr>
        <w:t>, Caleb (2009) Women and Home-</w:t>
      </w:r>
      <w:r w:rsidRPr="00C04E45">
        <w:rPr>
          <w:sz w:val="24"/>
          <w:szCs w:val="24"/>
          <w:lang w:val="en-US" w:eastAsia="es-CO"/>
        </w:rPr>
        <w:t>based Entrepreneurship: Evidence from United Kingdom</w:t>
      </w:r>
      <w:r w:rsidRPr="00C04E45">
        <w:rPr>
          <w:i/>
          <w:sz w:val="24"/>
          <w:szCs w:val="24"/>
          <w:lang w:val="en-US" w:eastAsia="es-CO"/>
        </w:rPr>
        <w:t>.</w:t>
      </w:r>
      <w:proofErr w:type="gramEnd"/>
      <w:r w:rsidRPr="00C04E45">
        <w:rPr>
          <w:i/>
          <w:sz w:val="24"/>
          <w:szCs w:val="24"/>
          <w:lang w:val="en-US" w:eastAsia="es-CO"/>
        </w:rPr>
        <w:t xml:space="preserve"> </w:t>
      </w:r>
      <w:r w:rsidRPr="002C6315">
        <w:rPr>
          <w:i/>
          <w:sz w:val="24"/>
          <w:szCs w:val="24"/>
          <w:lang w:val="en-US" w:eastAsia="es-CO"/>
        </w:rPr>
        <w:t xml:space="preserve">International </w:t>
      </w:r>
      <w:r w:rsidRPr="002C6315">
        <w:rPr>
          <w:i/>
          <w:sz w:val="24"/>
          <w:szCs w:val="24"/>
          <w:lang w:val="en-US" w:eastAsia="es-CO"/>
        </w:rPr>
        <w:tab/>
        <w:t>Small Business Journal</w:t>
      </w:r>
      <w:r w:rsidRPr="002C6315">
        <w:rPr>
          <w:sz w:val="24"/>
          <w:szCs w:val="24"/>
          <w:lang w:val="en-US" w:eastAsia="es-CO"/>
        </w:rPr>
        <w:t xml:space="preserve">, </w:t>
      </w:r>
      <w:r w:rsidR="004206CE" w:rsidRPr="002C6315">
        <w:rPr>
          <w:sz w:val="24"/>
          <w:szCs w:val="24"/>
          <w:lang w:val="en-US" w:eastAsia="es-CO"/>
        </w:rPr>
        <w:t>27,</w:t>
      </w:r>
      <w:r w:rsidRPr="002C6315">
        <w:rPr>
          <w:sz w:val="24"/>
          <w:szCs w:val="24"/>
          <w:lang w:val="en-US" w:eastAsia="es-CO"/>
        </w:rPr>
        <w:t xml:space="preserve"> 227-239.</w:t>
      </w:r>
    </w:p>
    <w:p w:rsidR="00D02133" w:rsidRPr="002C6315" w:rsidRDefault="00D02133" w:rsidP="00D02133">
      <w:pPr>
        <w:jc w:val="both"/>
        <w:rPr>
          <w:sz w:val="24"/>
          <w:szCs w:val="24"/>
          <w:lang w:val="en-US"/>
        </w:rPr>
      </w:pPr>
    </w:p>
    <w:p w:rsidR="006C1799" w:rsidRPr="00FD029C" w:rsidRDefault="007B6738" w:rsidP="007B6738">
      <w:pPr>
        <w:ind w:left="709" w:hanging="709"/>
        <w:rPr>
          <w:sz w:val="24"/>
          <w:szCs w:val="24"/>
        </w:rPr>
      </w:pPr>
      <w:proofErr w:type="gramStart"/>
      <w:r>
        <w:rPr>
          <w:bCs/>
          <w:sz w:val="24"/>
          <w:szCs w:val="24"/>
          <w:lang w:val="en-AU"/>
        </w:rPr>
        <w:t>UNELAC (2008).</w:t>
      </w:r>
      <w:proofErr w:type="gramEnd"/>
      <w:r>
        <w:rPr>
          <w:bCs/>
          <w:sz w:val="24"/>
          <w:szCs w:val="24"/>
          <w:lang w:val="en-AU"/>
        </w:rPr>
        <w:t xml:space="preserve"> </w:t>
      </w:r>
      <w:r w:rsidR="006C1799" w:rsidRPr="00C04E45">
        <w:rPr>
          <w:bCs/>
          <w:sz w:val="24"/>
          <w:szCs w:val="24"/>
          <w:lang w:val="en-AU"/>
        </w:rPr>
        <w:t xml:space="preserve">United Nations Economic Commission for Latin America and the </w:t>
      </w:r>
      <w:proofErr w:type="gramStart"/>
      <w:r w:rsidR="006C1799" w:rsidRPr="00C04E45">
        <w:rPr>
          <w:bCs/>
          <w:sz w:val="24"/>
          <w:szCs w:val="24"/>
          <w:lang w:val="en-AU"/>
        </w:rPr>
        <w:t>Caribbean</w:t>
      </w:r>
      <w:r w:rsidR="006C1799" w:rsidRPr="00C04E45">
        <w:rPr>
          <w:sz w:val="24"/>
          <w:szCs w:val="24"/>
          <w:lang w:val="en-AU"/>
        </w:rPr>
        <w:t xml:space="preserve"> </w:t>
      </w:r>
      <w:r>
        <w:rPr>
          <w:sz w:val="24"/>
          <w:szCs w:val="24"/>
          <w:lang w:val="en-AU"/>
        </w:rPr>
        <w:t>.</w:t>
      </w:r>
      <w:proofErr w:type="gramEnd"/>
      <w:r>
        <w:rPr>
          <w:sz w:val="24"/>
          <w:szCs w:val="24"/>
          <w:lang w:val="en-AU"/>
        </w:rPr>
        <w:t xml:space="preserve"> </w:t>
      </w:r>
      <w:proofErr w:type="gramStart"/>
      <w:r w:rsidR="006C1799" w:rsidRPr="00C04E45">
        <w:rPr>
          <w:sz w:val="24"/>
          <w:szCs w:val="24"/>
          <w:lang w:val="en-US"/>
        </w:rPr>
        <w:t>Available online at</w:t>
      </w:r>
      <w:r>
        <w:rPr>
          <w:sz w:val="24"/>
          <w:szCs w:val="24"/>
          <w:lang w:val="en-AU"/>
        </w:rPr>
        <w:t xml:space="preserve"> </w:t>
      </w:r>
      <w:r w:rsidR="006C1799" w:rsidRPr="007B6738">
        <w:rPr>
          <w:sz w:val="24"/>
          <w:szCs w:val="24"/>
          <w:lang w:val="en-US"/>
        </w:rPr>
        <w:t xml:space="preserve">http://www.eclac.org/publicaciones/search.asp?tipDoc=14&amp;desDoc=Informes </w:t>
      </w:r>
      <w:proofErr w:type="spellStart"/>
      <w:r w:rsidR="006C1799" w:rsidRPr="007B6738">
        <w:rPr>
          <w:sz w:val="24"/>
          <w:szCs w:val="24"/>
          <w:lang w:val="en-US"/>
        </w:rPr>
        <w:t>anuales</w:t>
      </w:r>
      <w:proofErr w:type="spellEnd"/>
      <w:r>
        <w:rPr>
          <w:sz w:val="24"/>
          <w:szCs w:val="24"/>
          <w:lang w:val="en-US"/>
        </w:rPr>
        <w:t>.</w:t>
      </w:r>
      <w:proofErr w:type="gramEnd"/>
      <w:r>
        <w:rPr>
          <w:sz w:val="24"/>
          <w:szCs w:val="24"/>
          <w:lang w:val="en-US"/>
        </w:rPr>
        <w:t xml:space="preserve"> </w:t>
      </w:r>
      <w:proofErr w:type="spellStart"/>
      <w:r w:rsidRPr="00FD029C">
        <w:rPr>
          <w:sz w:val="24"/>
          <w:szCs w:val="24"/>
        </w:rPr>
        <w:t>Last</w:t>
      </w:r>
      <w:proofErr w:type="spellEnd"/>
      <w:r w:rsidRPr="00FD029C">
        <w:rPr>
          <w:sz w:val="24"/>
          <w:szCs w:val="24"/>
        </w:rPr>
        <w:t xml:space="preserve"> </w:t>
      </w:r>
      <w:proofErr w:type="spellStart"/>
      <w:r w:rsidRPr="00FD029C">
        <w:rPr>
          <w:sz w:val="24"/>
          <w:szCs w:val="24"/>
        </w:rPr>
        <w:t>consulted</w:t>
      </w:r>
      <w:proofErr w:type="spellEnd"/>
      <w:r w:rsidRPr="00FD029C">
        <w:rPr>
          <w:sz w:val="24"/>
          <w:szCs w:val="24"/>
        </w:rPr>
        <w:t xml:space="preserve"> 5 june 2012.</w:t>
      </w:r>
    </w:p>
    <w:p w:rsidR="004223E2" w:rsidRPr="00FD029C" w:rsidRDefault="004223E2" w:rsidP="007B6738">
      <w:pPr>
        <w:ind w:left="709" w:hanging="709"/>
        <w:rPr>
          <w:sz w:val="24"/>
          <w:szCs w:val="24"/>
        </w:rPr>
      </w:pPr>
    </w:p>
    <w:p w:rsidR="00D02133" w:rsidRPr="00C04E45" w:rsidRDefault="00D02133" w:rsidP="007B6738">
      <w:pPr>
        <w:pStyle w:val="Listaconvietas2"/>
        <w:numPr>
          <w:ilvl w:val="0"/>
          <w:numId w:val="0"/>
        </w:numPr>
        <w:ind w:left="709" w:right="-1" w:hanging="709"/>
        <w:jc w:val="both"/>
      </w:pPr>
      <w:r w:rsidRPr="00C04E45">
        <w:t xml:space="preserve">Uribe- Echeverría, Verónica (2008) Inequidad de Género en el Mercado Laboral: El rol de la división sexual del trabajo. Santiago, Chile: </w:t>
      </w:r>
      <w:r w:rsidRPr="00C04E45">
        <w:rPr>
          <w:i/>
        </w:rPr>
        <w:t>Editado por la División de Estudios Dirección del Trabajo, Cuaderno de Investigación Nª35.</w:t>
      </w:r>
      <w:r w:rsidRPr="00C04E45">
        <w:t xml:space="preserve"> </w:t>
      </w:r>
    </w:p>
    <w:p w:rsidR="00D02133" w:rsidRPr="00C04E45" w:rsidRDefault="00D02133" w:rsidP="007B67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709" w:hanging="709"/>
        <w:jc w:val="both"/>
        <w:rPr>
          <w:color w:val="141413"/>
          <w:sz w:val="24"/>
          <w:szCs w:val="24"/>
        </w:rPr>
      </w:pPr>
    </w:p>
    <w:p w:rsidR="00D02133" w:rsidRPr="00C04E45" w:rsidRDefault="00D02133" w:rsidP="007B6738">
      <w:pPr>
        <w:ind w:left="709" w:hanging="709"/>
        <w:jc w:val="both"/>
        <w:rPr>
          <w:sz w:val="24"/>
          <w:szCs w:val="24"/>
          <w:lang w:val="es-CL"/>
        </w:rPr>
      </w:pPr>
      <w:r w:rsidRPr="00C04E45">
        <w:rPr>
          <w:sz w:val="24"/>
          <w:szCs w:val="24"/>
          <w:lang w:val="es-CL"/>
        </w:rPr>
        <w:t>Valenzuela,  María Elena  (2005) ¿Nuevo sendero para las mujeres? Microempresa y género en América Latina en el umbral del siglo XXI</w:t>
      </w:r>
      <w:r w:rsidRPr="00C04E45">
        <w:rPr>
          <w:i/>
          <w:sz w:val="24"/>
          <w:szCs w:val="24"/>
          <w:lang w:val="es-CL"/>
        </w:rPr>
        <w:t xml:space="preserve">. </w:t>
      </w:r>
      <w:r w:rsidRPr="00C04E45">
        <w:rPr>
          <w:sz w:val="24"/>
          <w:szCs w:val="24"/>
          <w:lang w:val="es-CL"/>
        </w:rPr>
        <w:t xml:space="preserve">Santiago, Chile: </w:t>
      </w:r>
      <w:r w:rsidRPr="00C04E45">
        <w:rPr>
          <w:i/>
          <w:sz w:val="24"/>
          <w:szCs w:val="24"/>
          <w:lang w:val="es-CL"/>
        </w:rPr>
        <w:t>LOM.</w:t>
      </w:r>
    </w:p>
    <w:p w:rsidR="00D02133" w:rsidRPr="00C04E45" w:rsidRDefault="00D02133" w:rsidP="007B6738">
      <w:pPr>
        <w:ind w:left="709" w:hanging="709"/>
        <w:jc w:val="both"/>
        <w:rPr>
          <w:rStyle w:val="textocontenido1"/>
          <w:rFonts w:ascii="Times New Roman" w:hAnsi="Times New Roman" w:cs="Times New Roman"/>
          <w:sz w:val="24"/>
          <w:szCs w:val="24"/>
        </w:rPr>
      </w:pPr>
    </w:p>
    <w:p w:rsidR="00D02133" w:rsidRPr="00C04E45" w:rsidRDefault="00D02133" w:rsidP="007B6738">
      <w:pPr>
        <w:tabs>
          <w:tab w:val="left" w:pos="0"/>
          <w:tab w:val="left" w:pos="284"/>
          <w:tab w:val="left" w:pos="426"/>
        </w:tabs>
        <w:ind w:left="709" w:right="-1" w:hanging="709"/>
        <w:jc w:val="both"/>
        <w:rPr>
          <w:sz w:val="24"/>
          <w:szCs w:val="24"/>
        </w:rPr>
      </w:pPr>
      <w:r w:rsidRPr="00C04E45">
        <w:rPr>
          <w:sz w:val="24"/>
          <w:szCs w:val="24"/>
        </w:rPr>
        <w:t xml:space="preserve">Valenzuela, María Elena; Di </w:t>
      </w:r>
      <w:proofErr w:type="spellStart"/>
      <w:r w:rsidRPr="00C04E45">
        <w:rPr>
          <w:sz w:val="24"/>
          <w:szCs w:val="24"/>
        </w:rPr>
        <w:t>Meglio</w:t>
      </w:r>
      <w:proofErr w:type="spellEnd"/>
      <w:r w:rsidRPr="00C04E45">
        <w:rPr>
          <w:sz w:val="24"/>
          <w:szCs w:val="24"/>
        </w:rPr>
        <w:t xml:space="preserve">, Roberto and </w:t>
      </w:r>
      <w:proofErr w:type="spellStart"/>
      <w:r w:rsidR="007B6738">
        <w:rPr>
          <w:sz w:val="24"/>
          <w:szCs w:val="24"/>
        </w:rPr>
        <w:t>Reinecke</w:t>
      </w:r>
      <w:proofErr w:type="spellEnd"/>
      <w:r w:rsidR="007B6738">
        <w:rPr>
          <w:sz w:val="24"/>
          <w:szCs w:val="24"/>
        </w:rPr>
        <w:t>, Gerhard (2006) De la c</w:t>
      </w:r>
      <w:r w:rsidRPr="00C04E45">
        <w:rPr>
          <w:sz w:val="24"/>
          <w:szCs w:val="24"/>
        </w:rPr>
        <w:t xml:space="preserve">asa a la formalidad Experiencias de la Ley de Microempresas Familiares en </w:t>
      </w:r>
      <w:r w:rsidRPr="00C04E45">
        <w:rPr>
          <w:sz w:val="24"/>
          <w:szCs w:val="24"/>
        </w:rPr>
        <w:tab/>
      </w:r>
      <w:r w:rsidR="007B6738">
        <w:rPr>
          <w:sz w:val="24"/>
          <w:szCs w:val="24"/>
        </w:rPr>
        <w:t xml:space="preserve"> </w:t>
      </w:r>
      <w:r w:rsidRPr="00C04E45">
        <w:rPr>
          <w:sz w:val="24"/>
          <w:szCs w:val="24"/>
        </w:rPr>
        <w:t>Chile</w:t>
      </w:r>
      <w:r w:rsidRPr="00C04E45">
        <w:rPr>
          <w:i/>
          <w:sz w:val="24"/>
          <w:szCs w:val="24"/>
        </w:rPr>
        <w:t>.</w:t>
      </w:r>
      <w:r w:rsidRPr="00C04E45">
        <w:rPr>
          <w:sz w:val="24"/>
          <w:szCs w:val="24"/>
        </w:rPr>
        <w:t xml:space="preserve"> Santiago, Chile:</w:t>
      </w:r>
      <w:r w:rsidRPr="00C04E45">
        <w:rPr>
          <w:i/>
          <w:sz w:val="24"/>
          <w:szCs w:val="24"/>
        </w:rPr>
        <w:t xml:space="preserve"> OIT.</w:t>
      </w:r>
    </w:p>
    <w:p w:rsidR="00D0057D" w:rsidRPr="00C04E45" w:rsidRDefault="00D0057D" w:rsidP="007B6738">
      <w:pPr>
        <w:tabs>
          <w:tab w:val="left" w:pos="0"/>
        </w:tabs>
        <w:ind w:left="709" w:hanging="709"/>
        <w:jc w:val="both"/>
        <w:rPr>
          <w:sz w:val="24"/>
          <w:szCs w:val="24"/>
          <w:lang w:val="pt-BR"/>
        </w:rPr>
      </w:pPr>
    </w:p>
    <w:p w:rsidR="00D0057D" w:rsidRPr="00C04E45" w:rsidRDefault="00D0057D" w:rsidP="007B6738">
      <w:pPr>
        <w:tabs>
          <w:tab w:val="left" w:pos="0"/>
        </w:tabs>
        <w:ind w:left="709" w:hanging="709"/>
        <w:jc w:val="both"/>
        <w:rPr>
          <w:sz w:val="24"/>
          <w:szCs w:val="24"/>
        </w:rPr>
      </w:pPr>
      <w:r w:rsidRPr="00C04E45">
        <w:rPr>
          <w:sz w:val="24"/>
          <w:szCs w:val="24"/>
          <w:lang w:val="pt-BR"/>
        </w:rPr>
        <w:t xml:space="preserve">Vergara, </w:t>
      </w:r>
      <w:proofErr w:type="spellStart"/>
      <w:r w:rsidRPr="00C04E45">
        <w:rPr>
          <w:sz w:val="24"/>
          <w:szCs w:val="24"/>
          <w:lang w:val="es-CL"/>
        </w:rPr>
        <w:t>Ângela</w:t>
      </w:r>
      <w:proofErr w:type="spellEnd"/>
      <w:r w:rsidRPr="00C04E45">
        <w:rPr>
          <w:sz w:val="24"/>
          <w:szCs w:val="24"/>
          <w:lang w:val="pt-BR"/>
        </w:rPr>
        <w:t xml:space="preserve"> (2004) </w:t>
      </w:r>
      <w:r w:rsidRPr="00C04E45">
        <w:rPr>
          <w:sz w:val="24"/>
          <w:szCs w:val="24"/>
        </w:rPr>
        <w:t xml:space="preserve">Conflicto y Modernización en </w:t>
      </w:r>
      <w:proofErr w:type="gramStart"/>
      <w:r w:rsidRPr="00C04E45">
        <w:rPr>
          <w:sz w:val="24"/>
          <w:szCs w:val="24"/>
        </w:rPr>
        <w:t>la</w:t>
      </w:r>
      <w:proofErr w:type="gramEnd"/>
      <w:r w:rsidRPr="00C04E45">
        <w:rPr>
          <w:sz w:val="24"/>
          <w:szCs w:val="24"/>
        </w:rPr>
        <w:t xml:space="preserve"> Gran Minería del Cobre (1950-1970). Santiago, Chile: </w:t>
      </w:r>
      <w:r w:rsidRPr="00C04E45">
        <w:rPr>
          <w:i/>
          <w:sz w:val="24"/>
          <w:szCs w:val="24"/>
        </w:rPr>
        <w:t>Revista de Historia del Instituto de Historia de la Pontificia Universidad Católica de Chile,</w:t>
      </w:r>
      <w:r w:rsidRPr="00C04E45">
        <w:rPr>
          <w:sz w:val="24"/>
          <w:szCs w:val="24"/>
        </w:rPr>
        <w:t xml:space="preserve">  Nº37, pp. </w:t>
      </w:r>
      <w:r w:rsidRPr="00C04E45">
        <w:rPr>
          <w:rFonts w:eastAsia="Arial Unicode MS"/>
          <w:sz w:val="24"/>
          <w:szCs w:val="24"/>
          <w:lang w:val="es-CL"/>
        </w:rPr>
        <w:t>419-436.</w:t>
      </w:r>
      <w:r w:rsidRPr="00C04E45">
        <w:rPr>
          <w:sz w:val="24"/>
          <w:szCs w:val="24"/>
        </w:rPr>
        <w:t xml:space="preserve"> </w:t>
      </w:r>
    </w:p>
    <w:p w:rsidR="00D02133" w:rsidRPr="00C04E45" w:rsidRDefault="00D02133" w:rsidP="007B6738">
      <w:pPr>
        <w:tabs>
          <w:tab w:val="left" w:pos="0"/>
          <w:tab w:val="left" w:pos="284"/>
          <w:tab w:val="left" w:pos="426"/>
        </w:tabs>
        <w:ind w:left="709" w:right="-1" w:hanging="709"/>
        <w:jc w:val="both"/>
        <w:rPr>
          <w:sz w:val="24"/>
          <w:szCs w:val="24"/>
        </w:rPr>
      </w:pPr>
    </w:p>
    <w:p w:rsidR="00D02133" w:rsidRPr="00C04E45" w:rsidRDefault="00D02133" w:rsidP="007B6738">
      <w:pPr>
        <w:tabs>
          <w:tab w:val="left" w:pos="180"/>
        </w:tabs>
        <w:ind w:left="709" w:hanging="709"/>
        <w:jc w:val="both"/>
        <w:rPr>
          <w:sz w:val="24"/>
          <w:szCs w:val="24"/>
          <w:lang w:val="es-CL"/>
        </w:rPr>
      </w:pPr>
      <w:r w:rsidRPr="00C04E45">
        <w:rPr>
          <w:sz w:val="24"/>
          <w:szCs w:val="24"/>
          <w:lang w:val="es-CL"/>
        </w:rPr>
        <w:t xml:space="preserve">Vergara, Ángela (2007) Ciudades privadas. La vida de los trabajadores del cobre. </w:t>
      </w:r>
      <w:r w:rsidRPr="00C04E45">
        <w:rPr>
          <w:i/>
          <w:sz w:val="24"/>
          <w:szCs w:val="24"/>
          <w:lang w:val="es-CL"/>
        </w:rPr>
        <w:t>Revista de Historia del Instituto de Historia</w:t>
      </w:r>
      <w:r w:rsidR="007B6738">
        <w:rPr>
          <w:i/>
          <w:sz w:val="24"/>
          <w:szCs w:val="24"/>
          <w:lang w:val="es-CL"/>
        </w:rPr>
        <w:t xml:space="preserve"> de la Pontificia Universidad </w:t>
      </w:r>
      <w:r w:rsidRPr="00C04E45">
        <w:rPr>
          <w:i/>
          <w:sz w:val="24"/>
          <w:szCs w:val="24"/>
          <w:lang w:val="es-CL"/>
        </w:rPr>
        <w:t xml:space="preserve">Católica de </w:t>
      </w:r>
      <w:r w:rsidRPr="00C04E45">
        <w:rPr>
          <w:i/>
          <w:sz w:val="24"/>
          <w:szCs w:val="24"/>
          <w:lang w:val="es-CL"/>
        </w:rPr>
        <w:tab/>
        <w:t>Chile</w:t>
      </w:r>
      <w:r w:rsidRPr="00C04E45">
        <w:rPr>
          <w:sz w:val="24"/>
          <w:szCs w:val="24"/>
          <w:lang w:val="es-CL"/>
        </w:rPr>
        <w:t>, Nº 37, pp.419-436.</w:t>
      </w:r>
    </w:p>
    <w:p w:rsidR="00D02133" w:rsidRPr="00C04E45" w:rsidRDefault="00D02133" w:rsidP="00D02133">
      <w:pPr>
        <w:tabs>
          <w:tab w:val="left" w:pos="180"/>
        </w:tabs>
        <w:jc w:val="both"/>
        <w:rPr>
          <w:sz w:val="24"/>
          <w:szCs w:val="24"/>
          <w:lang w:val="es-CL"/>
        </w:rPr>
      </w:pPr>
    </w:p>
    <w:p w:rsidR="00D02133" w:rsidRPr="00C04E45" w:rsidRDefault="00D02133" w:rsidP="00C04E45">
      <w:pPr>
        <w:rPr>
          <w:sz w:val="24"/>
          <w:szCs w:val="24"/>
          <w:lang w:val="es-CL"/>
        </w:rPr>
      </w:pPr>
      <w:r w:rsidRPr="00C04E45">
        <w:rPr>
          <w:sz w:val="24"/>
          <w:szCs w:val="24"/>
          <w:shd w:val="clear" w:color="auto" w:fill="FFFFFF"/>
        </w:rPr>
        <w:lastRenderedPageBreak/>
        <w:t xml:space="preserve">WAGNER, Pablo (2011) Mujer y Minería: El Desafío de Abrir Nuevos Espacios. </w:t>
      </w:r>
      <w:r w:rsidRPr="00C04E45">
        <w:rPr>
          <w:sz w:val="24"/>
          <w:szCs w:val="24"/>
          <w:shd w:val="clear" w:color="auto" w:fill="FFFFFF"/>
        </w:rPr>
        <w:tab/>
      </w:r>
      <w:r w:rsidRPr="00C04E45">
        <w:rPr>
          <w:sz w:val="24"/>
          <w:szCs w:val="24"/>
        </w:rPr>
        <w:t xml:space="preserve">Seminario “Mujer y Minería: el desafío de abrir nuevos espacios”, </w:t>
      </w:r>
      <w:proofErr w:type="spellStart"/>
      <w:r w:rsidRPr="00C04E45">
        <w:rPr>
          <w:sz w:val="24"/>
          <w:szCs w:val="24"/>
        </w:rPr>
        <w:t>available</w:t>
      </w:r>
      <w:proofErr w:type="spellEnd"/>
      <w:r w:rsidRPr="00C04E45">
        <w:rPr>
          <w:sz w:val="24"/>
          <w:szCs w:val="24"/>
        </w:rPr>
        <w:t xml:space="preserve"> </w:t>
      </w:r>
      <w:r w:rsidRPr="00C04E45">
        <w:rPr>
          <w:sz w:val="24"/>
          <w:szCs w:val="24"/>
        </w:rPr>
        <w:tab/>
        <w:t xml:space="preserve">online </w:t>
      </w:r>
      <w:r w:rsidRPr="007B6738">
        <w:rPr>
          <w:sz w:val="24"/>
          <w:szCs w:val="24"/>
        </w:rPr>
        <w:t xml:space="preserve">at </w:t>
      </w:r>
      <w:hyperlink r:id="rId20" w:history="1">
        <w:r w:rsidRPr="007B6738">
          <w:rPr>
            <w:rStyle w:val="Hipervnculo"/>
            <w:sz w:val="24"/>
            <w:szCs w:val="24"/>
            <w:u w:val="none"/>
            <w:shd w:val="clear" w:color="auto" w:fill="FFFFFF"/>
          </w:rPr>
          <w:t>http://www.comunidadmujer.cl/2011/05/seminario-mujer-y-</w:t>
        </w:r>
        <w:r w:rsidRPr="007B6738">
          <w:rPr>
            <w:rStyle w:val="Hipervnculo"/>
            <w:sz w:val="24"/>
            <w:szCs w:val="24"/>
            <w:u w:val="none"/>
            <w:shd w:val="clear" w:color="auto" w:fill="FFFFFF"/>
          </w:rPr>
          <w:tab/>
        </w:r>
        <w:proofErr w:type="spellStart"/>
        <w:r w:rsidRPr="007B6738">
          <w:rPr>
            <w:rStyle w:val="Hipervnculo"/>
            <w:sz w:val="24"/>
            <w:szCs w:val="24"/>
            <w:u w:val="none"/>
            <w:shd w:val="clear" w:color="auto" w:fill="FFFFFF"/>
          </w:rPr>
          <w:t>mineria</w:t>
        </w:r>
        <w:proofErr w:type="spellEnd"/>
        <w:r w:rsidRPr="007B6738">
          <w:rPr>
            <w:rStyle w:val="Hipervnculo"/>
            <w:sz w:val="24"/>
            <w:szCs w:val="24"/>
            <w:u w:val="none"/>
            <w:shd w:val="clear" w:color="auto" w:fill="FFFFFF"/>
          </w:rPr>
          <w:t>-el-</w:t>
        </w:r>
        <w:proofErr w:type="spellStart"/>
        <w:r w:rsidRPr="007B6738">
          <w:rPr>
            <w:rStyle w:val="Hipervnculo"/>
            <w:sz w:val="24"/>
            <w:szCs w:val="24"/>
            <w:u w:val="none"/>
            <w:shd w:val="clear" w:color="auto" w:fill="FFFFFF"/>
          </w:rPr>
          <w:t>desafio</w:t>
        </w:r>
        <w:proofErr w:type="spellEnd"/>
        <w:r w:rsidRPr="007B6738">
          <w:rPr>
            <w:rStyle w:val="Hipervnculo"/>
            <w:sz w:val="24"/>
            <w:szCs w:val="24"/>
            <w:u w:val="none"/>
            <w:shd w:val="clear" w:color="auto" w:fill="FFFFFF"/>
          </w:rPr>
          <w:t>-de-abrir-nuevos-espacios/</w:t>
        </w:r>
      </w:hyperlink>
      <w:r w:rsidRPr="00C04E45">
        <w:rPr>
          <w:sz w:val="24"/>
          <w:szCs w:val="24"/>
          <w:shd w:val="clear" w:color="auto" w:fill="FFFFFF"/>
        </w:rPr>
        <w:t xml:space="preserve"> </w:t>
      </w:r>
      <w:proofErr w:type="spellStart"/>
      <w:r w:rsidRPr="00C04E45">
        <w:rPr>
          <w:sz w:val="24"/>
          <w:szCs w:val="24"/>
          <w:shd w:val="clear" w:color="auto" w:fill="FFFFFF"/>
        </w:rPr>
        <w:t>Last</w:t>
      </w:r>
      <w:proofErr w:type="spellEnd"/>
      <w:r w:rsidRPr="00C04E45">
        <w:rPr>
          <w:sz w:val="24"/>
          <w:szCs w:val="24"/>
          <w:shd w:val="clear" w:color="auto" w:fill="FFFFFF"/>
        </w:rPr>
        <w:t xml:space="preserve"> </w:t>
      </w:r>
      <w:proofErr w:type="spellStart"/>
      <w:r w:rsidRPr="00C04E45">
        <w:rPr>
          <w:sz w:val="24"/>
          <w:szCs w:val="24"/>
          <w:shd w:val="clear" w:color="auto" w:fill="FFFFFF"/>
        </w:rPr>
        <w:t>consulted</w:t>
      </w:r>
      <w:proofErr w:type="spellEnd"/>
      <w:r w:rsidRPr="00C04E45">
        <w:rPr>
          <w:sz w:val="24"/>
          <w:szCs w:val="24"/>
          <w:shd w:val="clear" w:color="auto" w:fill="FFFFFF"/>
        </w:rPr>
        <w:t xml:space="preserve"> </w:t>
      </w:r>
      <w:r w:rsidRPr="00C04E45">
        <w:rPr>
          <w:sz w:val="24"/>
          <w:szCs w:val="24"/>
        </w:rPr>
        <w:t>5 june 2012.</w:t>
      </w:r>
    </w:p>
    <w:p w:rsidR="00D02133" w:rsidRPr="00C04E45" w:rsidRDefault="00D02133" w:rsidP="00D02133">
      <w:pPr>
        <w:tabs>
          <w:tab w:val="left" w:pos="0"/>
        </w:tabs>
        <w:spacing w:line="360" w:lineRule="auto"/>
        <w:jc w:val="both"/>
        <w:rPr>
          <w:sz w:val="24"/>
          <w:szCs w:val="24"/>
        </w:rPr>
      </w:pPr>
    </w:p>
    <w:p w:rsidR="00D02133" w:rsidRPr="00C04E45" w:rsidRDefault="00D02133" w:rsidP="00D02133">
      <w:pPr>
        <w:rPr>
          <w:sz w:val="24"/>
          <w:szCs w:val="24"/>
        </w:rPr>
      </w:pPr>
    </w:p>
    <w:p w:rsidR="00D02133" w:rsidRPr="00C04E45" w:rsidRDefault="00D02133" w:rsidP="00D02133">
      <w:pPr>
        <w:rPr>
          <w:sz w:val="24"/>
          <w:szCs w:val="24"/>
        </w:rPr>
      </w:pPr>
    </w:p>
    <w:p w:rsidR="00D02133" w:rsidRPr="00C04E45" w:rsidRDefault="00D02133" w:rsidP="00D02133">
      <w:pPr>
        <w:rPr>
          <w:sz w:val="24"/>
          <w:szCs w:val="24"/>
        </w:rPr>
      </w:pPr>
    </w:p>
    <w:p w:rsidR="00D02133" w:rsidRPr="00C04E45" w:rsidRDefault="00D02133" w:rsidP="00D02133">
      <w:pPr>
        <w:rPr>
          <w:sz w:val="24"/>
          <w:szCs w:val="24"/>
        </w:rPr>
      </w:pPr>
    </w:p>
    <w:p w:rsidR="00D02133" w:rsidRPr="00C04E45" w:rsidRDefault="00D02133" w:rsidP="00D02133">
      <w:pPr>
        <w:rPr>
          <w:sz w:val="24"/>
          <w:szCs w:val="24"/>
        </w:rPr>
      </w:pPr>
    </w:p>
    <w:p w:rsidR="00DD1D92" w:rsidRPr="002C6315" w:rsidRDefault="00DD1D92" w:rsidP="00DD1D92">
      <w:pPr>
        <w:autoSpaceDE/>
        <w:spacing w:line="360" w:lineRule="auto"/>
        <w:jc w:val="both"/>
        <w:rPr>
          <w:sz w:val="24"/>
          <w:szCs w:val="24"/>
        </w:rPr>
      </w:pPr>
    </w:p>
    <w:sectPr w:rsidR="00DD1D92" w:rsidRPr="002C6315" w:rsidSect="00222AD0">
      <w:headerReference w:type="default" r:id="rId21"/>
      <w:pgSz w:w="11907" w:h="16840"/>
      <w:pgMar w:top="1418" w:right="1418" w:bottom="1418" w:left="1418" w:header="709" w:footer="709" w:gutter="0"/>
      <w:paperSrc w:first="1" w:other="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680" w:rsidRDefault="00920680" w:rsidP="00DD1D92">
      <w:r>
        <w:separator/>
      </w:r>
    </w:p>
  </w:endnote>
  <w:endnote w:type="continuationSeparator" w:id="0">
    <w:p w:rsidR="00920680" w:rsidRDefault="00920680" w:rsidP="00DD1D92">
      <w:r>
        <w:continuationSeparator/>
      </w:r>
    </w:p>
  </w:endnote>
  <w:endnote w:id="1">
    <w:p w:rsidR="00E60D6B" w:rsidRPr="00617AEA" w:rsidRDefault="00E60D6B" w:rsidP="00E60D6B">
      <w:pPr>
        <w:pStyle w:val="NormalWeb"/>
        <w:spacing w:after="0" w:afterAutospacing="0"/>
        <w:jc w:val="both"/>
        <w:rPr>
          <w:sz w:val="16"/>
          <w:szCs w:val="16"/>
          <w:lang w:val="en-AU"/>
        </w:rPr>
      </w:pPr>
      <w:r>
        <w:rPr>
          <w:rStyle w:val="Refdenotaalfinal"/>
        </w:rPr>
        <w:endnoteRef/>
      </w:r>
      <w:r w:rsidRPr="00E60D6B">
        <w:rPr>
          <w:lang w:val="en-US"/>
        </w:rPr>
        <w:t xml:space="preserve"> </w:t>
      </w:r>
      <w:r>
        <w:rPr>
          <w:sz w:val="16"/>
          <w:szCs w:val="16"/>
          <w:lang w:val="en-AU"/>
        </w:rPr>
        <w:t>Good labour practices program with equality of gender and a seal of conciliation</w:t>
      </w:r>
      <w:r w:rsidRPr="00617AEA">
        <w:rPr>
          <w:bCs/>
          <w:sz w:val="16"/>
          <w:szCs w:val="16"/>
          <w:lang w:val="en-AU"/>
        </w:rPr>
        <w:t>, “</w:t>
      </w:r>
      <w:proofErr w:type="spellStart"/>
      <w:r w:rsidRPr="00617AEA">
        <w:rPr>
          <w:bCs/>
          <w:sz w:val="16"/>
          <w:szCs w:val="16"/>
          <w:lang w:val="en-AU"/>
        </w:rPr>
        <w:t>bpl-sello</w:t>
      </w:r>
      <w:proofErr w:type="spellEnd"/>
      <w:r w:rsidRPr="00617AEA">
        <w:rPr>
          <w:bCs/>
          <w:sz w:val="16"/>
          <w:szCs w:val="16"/>
          <w:lang w:val="en-AU"/>
        </w:rPr>
        <w:t xml:space="preserve"> </w:t>
      </w:r>
      <w:proofErr w:type="spellStart"/>
      <w:r w:rsidRPr="00617AEA">
        <w:rPr>
          <w:bCs/>
          <w:sz w:val="16"/>
          <w:szCs w:val="16"/>
          <w:lang w:val="en-AU"/>
        </w:rPr>
        <w:t>iguala</w:t>
      </w:r>
      <w:proofErr w:type="spellEnd"/>
      <w:r w:rsidRPr="00617AEA">
        <w:rPr>
          <w:bCs/>
          <w:sz w:val="16"/>
          <w:szCs w:val="16"/>
          <w:lang w:val="en-AU"/>
        </w:rPr>
        <w:t>”.</w:t>
      </w:r>
      <w:r w:rsidRPr="00617AEA">
        <w:rPr>
          <w:sz w:val="16"/>
          <w:szCs w:val="16"/>
          <w:lang w:val="en-AU"/>
        </w:rPr>
        <w:t xml:space="preserve"> </w:t>
      </w:r>
      <w:r>
        <w:rPr>
          <w:sz w:val="16"/>
          <w:szCs w:val="16"/>
          <w:lang w:val="en-AU"/>
        </w:rPr>
        <w:t>Work is done with a group of large companies, both public and private, to create reference models of practices of gender equality in employment, through the voluntary implementation of actions, plans or programs of Good Labour Practices with Gender Equality</w:t>
      </w:r>
      <w:r w:rsidRPr="00617AEA">
        <w:rPr>
          <w:sz w:val="16"/>
          <w:szCs w:val="16"/>
          <w:lang w:val="en-AU"/>
        </w:rPr>
        <w:t>.</w:t>
      </w:r>
    </w:p>
    <w:p w:rsidR="00E60D6B" w:rsidRPr="00E60D6B" w:rsidRDefault="00E60D6B">
      <w:pPr>
        <w:pStyle w:val="Textonotaalfinal"/>
        <w:rPr>
          <w:lang w:val="en-AU"/>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xton Bk BT">
    <w:altName w:val="Bookman Old Style"/>
    <w:charset w:val="00"/>
    <w:family w:val="roman"/>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680" w:rsidRDefault="00920680" w:rsidP="00DD1D92">
      <w:r>
        <w:separator/>
      </w:r>
    </w:p>
  </w:footnote>
  <w:footnote w:type="continuationSeparator" w:id="0">
    <w:p w:rsidR="00920680" w:rsidRDefault="00920680" w:rsidP="00DD1D92">
      <w:r>
        <w:continuationSeparator/>
      </w:r>
    </w:p>
  </w:footnote>
  <w:footnote w:id="1">
    <w:p w:rsidR="00B22A0E" w:rsidRPr="00E542B5" w:rsidRDefault="00B22A0E" w:rsidP="00DD1D92">
      <w:pPr>
        <w:pStyle w:val="Textonotapie"/>
        <w:rPr>
          <w:rFonts w:ascii="Times New Roman" w:hAnsi="Times New Roman"/>
          <w:sz w:val="18"/>
          <w:szCs w:val="18"/>
          <w:lang w:val="en-AU"/>
        </w:rPr>
      </w:pPr>
      <w:r w:rsidRPr="00E542B5">
        <w:rPr>
          <w:rStyle w:val="Refdenotaalpie"/>
          <w:rFonts w:ascii="Times New Roman" w:hAnsi="Times New Roman"/>
          <w:sz w:val="18"/>
          <w:szCs w:val="18"/>
          <w:lang w:val="en-AU"/>
        </w:rPr>
        <w:footnoteRef/>
      </w:r>
      <w:r w:rsidRPr="00E542B5">
        <w:rPr>
          <w:rFonts w:ascii="Times New Roman" w:hAnsi="Times New Roman"/>
          <w:sz w:val="18"/>
          <w:szCs w:val="18"/>
          <w:lang w:val="en-AU"/>
        </w:rPr>
        <w:t xml:space="preserve"> This article is part of </w:t>
      </w:r>
      <w:proofErr w:type="spellStart"/>
      <w:r w:rsidRPr="00E542B5">
        <w:rPr>
          <w:rFonts w:ascii="Times New Roman" w:hAnsi="Times New Roman"/>
          <w:sz w:val="18"/>
          <w:szCs w:val="18"/>
          <w:lang w:val="en-AU"/>
        </w:rPr>
        <w:t>Fondecyt</w:t>
      </w:r>
      <w:proofErr w:type="spellEnd"/>
      <w:r w:rsidRPr="00E542B5">
        <w:rPr>
          <w:rFonts w:ascii="Times New Roman" w:hAnsi="Times New Roman"/>
          <w:sz w:val="18"/>
          <w:szCs w:val="18"/>
          <w:lang w:val="en-AU"/>
        </w:rPr>
        <w:t xml:space="preserve"> (National Fund for Scientific and Technological Development) project 1120026, Mining culture and masculinity. </w:t>
      </w:r>
      <w:proofErr w:type="gramStart"/>
      <w:r w:rsidRPr="00E542B5">
        <w:rPr>
          <w:rFonts w:ascii="Times New Roman" w:hAnsi="Times New Roman"/>
          <w:sz w:val="18"/>
          <w:szCs w:val="18"/>
          <w:lang w:val="en-AU"/>
        </w:rPr>
        <w:t>The sub representation of women in Chilean mining, an obstacle to sustainable development.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A0E" w:rsidRDefault="00DD6365">
    <w:pPr>
      <w:pStyle w:val="Encabezado"/>
      <w:jc w:val="right"/>
    </w:pPr>
    <w:fldSimple w:instr=" PAGE   \* MERGEFORMAT ">
      <w:r w:rsidR="00036ECE">
        <w:rPr>
          <w:noProof/>
        </w:rPr>
        <w:t>23</w:t>
      </w:r>
    </w:fldSimple>
  </w:p>
  <w:p w:rsidR="00B22A0E" w:rsidRDefault="00B22A0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CAA0B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38D24342"/>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308043A"/>
    <w:multiLevelType w:val="hybridMultilevel"/>
    <w:tmpl w:val="15D27B4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B5C6B27"/>
    <w:multiLevelType w:val="hybridMultilevel"/>
    <w:tmpl w:val="2078160A"/>
    <w:lvl w:ilvl="0" w:tplc="E89AE8FC">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Bookman Old Style"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Bookman Old Style"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Bookman Old Style"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0F5A23F5"/>
    <w:multiLevelType w:val="hybridMultilevel"/>
    <w:tmpl w:val="0DA494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19B7606"/>
    <w:multiLevelType w:val="hybridMultilevel"/>
    <w:tmpl w:val="383A8516"/>
    <w:lvl w:ilvl="0" w:tplc="340A0001">
      <w:start w:val="1"/>
      <w:numFmt w:val="bullet"/>
      <w:lvlText w:val=""/>
      <w:lvlJc w:val="left"/>
      <w:pPr>
        <w:ind w:left="754" w:hanging="360"/>
      </w:pPr>
      <w:rPr>
        <w:rFonts w:ascii="Symbol" w:hAnsi="Symbol" w:hint="default"/>
      </w:rPr>
    </w:lvl>
    <w:lvl w:ilvl="1" w:tplc="340A0003" w:tentative="1">
      <w:start w:val="1"/>
      <w:numFmt w:val="bullet"/>
      <w:lvlText w:val="o"/>
      <w:lvlJc w:val="left"/>
      <w:pPr>
        <w:ind w:left="1474" w:hanging="360"/>
      </w:pPr>
      <w:rPr>
        <w:rFonts w:ascii="Courier New" w:hAnsi="Courier New" w:cs="Courier New" w:hint="default"/>
      </w:rPr>
    </w:lvl>
    <w:lvl w:ilvl="2" w:tplc="340A0005" w:tentative="1">
      <w:start w:val="1"/>
      <w:numFmt w:val="bullet"/>
      <w:lvlText w:val=""/>
      <w:lvlJc w:val="left"/>
      <w:pPr>
        <w:ind w:left="2194" w:hanging="360"/>
      </w:pPr>
      <w:rPr>
        <w:rFonts w:ascii="Wingdings" w:hAnsi="Wingdings" w:hint="default"/>
      </w:rPr>
    </w:lvl>
    <w:lvl w:ilvl="3" w:tplc="340A0001" w:tentative="1">
      <w:start w:val="1"/>
      <w:numFmt w:val="bullet"/>
      <w:lvlText w:val=""/>
      <w:lvlJc w:val="left"/>
      <w:pPr>
        <w:ind w:left="2914" w:hanging="360"/>
      </w:pPr>
      <w:rPr>
        <w:rFonts w:ascii="Symbol" w:hAnsi="Symbol" w:hint="default"/>
      </w:rPr>
    </w:lvl>
    <w:lvl w:ilvl="4" w:tplc="340A0003" w:tentative="1">
      <w:start w:val="1"/>
      <w:numFmt w:val="bullet"/>
      <w:lvlText w:val="o"/>
      <w:lvlJc w:val="left"/>
      <w:pPr>
        <w:ind w:left="3634" w:hanging="360"/>
      </w:pPr>
      <w:rPr>
        <w:rFonts w:ascii="Courier New" w:hAnsi="Courier New" w:cs="Courier New" w:hint="default"/>
      </w:rPr>
    </w:lvl>
    <w:lvl w:ilvl="5" w:tplc="340A0005" w:tentative="1">
      <w:start w:val="1"/>
      <w:numFmt w:val="bullet"/>
      <w:lvlText w:val=""/>
      <w:lvlJc w:val="left"/>
      <w:pPr>
        <w:ind w:left="4354" w:hanging="360"/>
      </w:pPr>
      <w:rPr>
        <w:rFonts w:ascii="Wingdings" w:hAnsi="Wingdings" w:hint="default"/>
      </w:rPr>
    </w:lvl>
    <w:lvl w:ilvl="6" w:tplc="340A0001" w:tentative="1">
      <w:start w:val="1"/>
      <w:numFmt w:val="bullet"/>
      <w:lvlText w:val=""/>
      <w:lvlJc w:val="left"/>
      <w:pPr>
        <w:ind w:left="5074" w:hanging="360"/>
      </w:pPr>
      <w:rPr>
        <w:rFonts w:ascii="Symbol" w:hAnsi="Symbol" w:hint="default"/>
      </w:rPr>
    </w:lvl>
    <w:lvl w:ilvl="7" w:tplc="340A0003" w:tentative="1">
      <w:start w:val="1"/>
      <w:numFmt w:val="bullet"/>
      <w:lvlText w:val="o"/>
      <w:lvlJc w:val="left"/>
      <w:pPr>
        <w:ind w:left="5794" w:hanging="360"/>
      </w:pPr>
      <w:rPr>
        <w:rFonts w:ascii="Courier New" w:hAnsi="Courier New" w:cs="Courier New" w:hint="default"/>
      </w:rPr>
    </w:lvl>
    <w:lvl w:ilvl="8" w:tplc="340A0005" w:tentative="1">
      <w:start w:val="1"/>
      <w:numFmt w:val="bullet"/>
      <w:lvlText w:val=""/>
      <w:lvlJc w:val="left"/>
      <w:pPr>
        <w:ind w:left="6514" w:hanging="360"/>
      </w:pPr>
      <w:rPr>
        <w:rFonts w:ascii="Wingdings" w:hAnsi="Wingdings" w:hint="default"/>
      </w:rPr>
    </w:lvl>
  </w:abstractNum>
  <w:abstractNum w:abstractNumId="6">
    <w:nsid w:val="330D374A"/>
    <w:multiLevelType w:val="hybridMultilevel"/>
    <w:tmpl w:val="AA400E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3395070E"/>
    <w:multiLevelType w:val="hybridMultilevel"/>
    <w:tmpl w:val="3DC62052"/>
    <w:lvl w:ilvl="0" w:tplc="D1540AD8">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Bookman Old Style"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Bookman Old Style"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Bookman Old Style"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44923DF"/>
    <w:multiLevelType w:val="hybridMultilevel"/>
    <w:tmpl w:val="789EA486"/>
    <w:lvl w:ilvl="0" w:tplc="E7ECE04A">
      <w:numFmt w:val="bullet"/>
      <w:lvlText w:val="-"/>
      <w:lvlJc w:val="left"/>
      <w:pPr>
        <w:ind w:left="720" w:hanging="360"/>
      </w:pPr>
      <w:rPr>
        <w:rFonts w:ascii="Bookman Old Style" w:eastAsia="Times New Roman" w:hAnsi="Bookman Old Style" w:cs="Times New Roman" w:hint="default"/>
      </w:rPr>
    </w:lvl>
    <w:lvl w:ilvl="1" w:tplc="340A0003" w:tentative="1">
      <w:start w:val="1"/>
      <w:numFmt w:val="bullet"/>
      <w:lvlText w:val="o"/>
      <w:lvlJc w:val="left"/>
      <w:pPr>
        <w:ind w:left="1440" w:hanging="360"/>
      </w:pPr>
      <w:rPr>
        <w:rFonts w:ascii="Courier New" w:hAnsi="Courier New" w:cs="Bookman Old Style"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Bookman Old Style"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Bookman Old Style"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38792D37"/>
    <w:multiLevelType w:val="hybridMultilevel"/>
    <w:tmpl w:val="BDD2B5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8CC3C59"/>
    <w:multiLevelType w:val="hybridMultilevel"/>
    <w:tmpl w:val="34CA8F9A"/>
    <w:lvl w:ilvl="0" w:tplc="26283ADA">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1">
    <w:nsid w:val="3C9F4E5C"/>
    <w:multiLevelType w:val="multilevel"/>
    <w:tmpl w:val="1452E01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3CE44992"/>
    <w:multiLevelType w:val="hybridMultilevel"/>
    <w:tmpl w:val="30687642"/>
    <w:lvl w:ilvl="0" w:tplc="91A051D0">
      <w:numFmt w:val="bullet"/>
      <w:lvlText w:val="-"/>
      <w:lvlJc w:val="left"/>
      <w:pPr>
        <w:ind w:left="720" w:hanging="360"/>
      </w:pPr>
      <w:rPr>
        <w:rFonts w:ascii="Cambria" w:eastAsia="Times New Roman" w:hAnsi="Cambria"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4FFA5F8F"/>
    <w:multiLevelType w:val="hybridMultilevel"/>
    <w:tmpl w:val="2C46FC4E"/>
    <w:lvl w:ilvl="0" w:tplc="C81C6214">
      <w:numFmt w:val="bullet"/>
      <w:lvlText w:val="-"/>
      <w:lvlJc w:val="left"/>
      <w:pPr>
        <w:ind w:left="1080" w:hanging="360"/>
      </w:pPr>
      <w:rPr>
        <w:rFonts w:ascii="Times New Roman" w:eastAsia="Times New Roman" w:hAnsi="Times New Roman" w:cs="Times New Roman" w:hint="default"/>
        <w:b w:val="0"/>
      </w:rPr>
    </w:lvl>
    <w:lvl w:ilvl="1" w:tplc="340A0003" w:tentative="1">
      <w:start w:val="1"/>
      <w:numFmt w:val="bullet"/>
      <w:lvlText w:val="o"/>
      <w:lvlJc w:val="left"/>
      <w:pPr>
        <w:ind w:left="1800" w:hanging="360"/>
      </w:pPr>
      <w:rPr>
        <w:rFonts w:ascii="Courier New" w:hAnsi="Courier New" w:cs="Bookman Old Style"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Bookman Old Style"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Bookman Old Style" w:hint="default"/>
      </w:rPr>
    </w:lvl>
    <w:lvl w:ilvl="8" w:tplc="340A0005" w:tentative="1">
      <w:start w:val="1"/>
      <w:numFmt w:val="bullet"/>
      <w:lvlText w:val=""/>
      <w:lvlJc w:val="left"/>
      <w:pPr>
        <w:ind w:left="6840" w:hanging="360"/>
      </w:pPr>
      <w:rPr>
        <w:rFonts w:ascii="Wingdings" w:hAnsi="Wingdings" w:hint="default"/>
      </w:rPr>
    </w:lvl>
  </w:abstractNum>
  <w:abstractNum w:abstractNumId="14">
    <w:nsid w:val="5A6B7A04"/>
    <w:multiLevelType w:val="multilevel"/>
    <w:tmpl w:val="9E302F04"/>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C79644C"/>
    <w:multiLevelType w:val="hybridMultilevel"/>
    <w:tmpl w:val="AE6A955A"/>
    <w:lvl w:ilvl="0" w:tplc="D65E6FDC">
      <w:start w:val="1"/>
      <w:numFmt w:val="bullet"/>
      <w:lvlText w:val="-"/>
      <w:lvlJc w:val="left"/>
      <w:pPr>
        <w:ind w:left="394" w:hanging="360"/>
      </w:pPr>
      <w:rPr>
        <w:rFonts w:ascii="Times New Roman" w:eastAsia="Times New Roman" w:hAnsi="Times New Roman" w:cs="Times New Roman" w:hint="default"/>
      </w:rPr>
    </w:lvl>
    <w:lvl w:ilvl="1" w:tplc="340A0003" w:tentative="1">
      <w:start w:val="1"/>
      <w:numFmt w:val="bullet"/>
      <w:lvlText w:val="o"/>
      <w:lvlJc w:val="left"/>
      <w:pPr>
        <w:ind w:left="1114" w:hanging="360"/>
      </w:pPr>
      <w:rPr>
        <w:rFonts w:ascii="Courier New" w:hAnsi="Courier New" w:cs="Courier New" w:hint="default"/>
      </w:rPr>
    </w:lvl>
    <w:lvl w:ilvl="2" w:tplc="340A0005" w:tentative="1">
      <w:start w:val="1"/>
      <w:numFmt w:val="bullet"/>
      <w:lvlText w:val=""/>
      <w:lvlJc w:val="left"/>
      <w:pPr>
        <w:ind w:left="1834" w:hanging="360"/>
      </w:pPr>
      <w:rPr>
        <w:rFonts w:ascii="Wingdings" w:hAnsi="Wingdings" w:hint="default"/>
      </w:rPr>
    </w:lvl>
    <w:lvl w:ilvl="3" w:tplc="340A0001" w:tentative="1">
      <w:start w:val="1"/>
      <w:numFmt w:val="bullet"/>
      <w:lvlText w:val=""/>
      <w:lvlJc w:val="left"/>
      <w:pPr>
        <w:ind w:left="2554" w:hanging="360"/>
      </w:pPr>
      <w:rPr>
        <w:rFonts w:ascii="Symbol" w:hAnsi="Symbol" w:hint="default"/>
      </w:rPr>
    </w:lvl>
    <w:lvl w:ilvl="4" w:tplc="340A0003" w:tentative="1">
      <w:start w:val="1"/>
      <w:numFmt w:val="bullet"/>
      <w:lvlText w:val="o"/>
      <w:lvlJc w:val="left"/>
      <w:pPr>
        <w:ind w:left="3274" w:hanging="360"/>
      </w:pPr>
      <w:rPr>
        <w:rFonts w:ascii="Courier New" w:hAnsi="Courier New" w:cs="Courier New" w:hint="default"/>
      </w:rPr>
    </w:lvl>
    <w:lvl w:ilvl="5" w:tplc="340A0005" w:tentative="1">
      <w:start w:val="1"/>
      <w:numFmt w:val="bullet"/>
      <w:lvlText w:val=""/>
      <w:lvlJc w:val="left"/>
      <w:pPr>
        <w:ind w:left="3994" w:hanging="360"/>
      </w:pPr>
      <w:rPr>
        <w:rFonts w:ascii="Wingdings" w:hAnsi="Wingdings" w:hint="default"/>
      </w:rPr>
    </w:lvl>
    <w:lvl w:ilvl="6" w:tplc="340A0001" w:tentative="1">
      <w:start w:val="1"/>
      <w:numFmt w:val="bullet"/>
      <w:lvlText w:val=""/>
      <w:lvlJc w:val="left"/>
      <w:pPr>
        <w:ind w:left="4714" w:hanging="360"/>
      </w:pPr>
      <w:rPr>
        <w:rFonts w:ascii="Symbol" w:hAnsi="Symbol" w:hint="default"/>
      </w:rPr>
    </w:lvl>
    <w:lvl w:ilvl="7" w:tplc="340A0003" w:tentative="1">
      <w:start w:val="1"/>
      <w:numFmt w:val="bullet"/>
      <w:lvlText w:val="o"/>
      <w:lvlJc w:val="left"/>
      <w:pPr>
        <w:ind w:left="5434" w:hanging="360"/>
      </w:pPr>
      <w:rPr>
        <w:rFonts w:ascii="Courier New" w:hAnsi="Courier New" w:cs="Courier New" w:hint="default"/>
      </w:rPr>
    </w:lvl>
    <w:lvl w:ilvl="8" w:tplc="340A0005" w:tentative="1">
      <w:start w:val="1"/>
      <w:numFmt w:val="bullet"/>
      <w:lvlText w:val=""/>
      <w:lvlJc w:val="left"/>
      <w:pPr>
        <w:ind w:left="6154" w:hanging="360"/>
      </w:pPr>
      <w:rPr>
        <w:rFonts w:ascii="Wingdings" w:hAnsi="Wingdings" w:hint="default"/>
      </w:rPr>
    </w:lvl>
  </w:abstractNum>
  <w:abstractNum w:abstractNumId="16">
    <w:nsid w:val="600737A5"/>
    <w:multiLevelType w:val="hybridMultilevel"/>
    <w:tmpl w:val="9DAAEDD8"/>
    <w:lvl w:ilvl="0" w:tplc="857A108E">
      <w:numFmt w:val="bullet"/>
      <w:lvlText w:val="-"/>
      <w:lvlJc w:val="left"/>
      <w:pPr>
        <w:ind w:left="1080" w:hanging="360"/>
      </w:pPr>
      <w:rPr>
        <w:rFonts w:ascii="Times New Roman" w:eastAsia="Times New Roman" w:hAnsi="Times New Roman" w:cs="Times New Roman" w:hint="default"/>
      </w:rPr>
    </w:lvl>
    <w:lvl w:ilvl="1" w:tplc="340A0003" w:tentative="1">
      <w:start w:val="1"/>
      <w:numFmt w:val="bullet"/>
      <w:lvlText w:val="o"/>
      <w:lvlJc w:val="left"/>
      <w:pPr>
        <w:ind w:left="1800" w:hanging="360"/>
      </w:pPr>
      <w:rPr>
        <w:rFonts w:ascii="Courier New" w:hAnsi="Courier New" w:cs="Bookman Old Style"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Bookman Old Style"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Bookman Old Style" w:hint="default"/>
      </w:rPr>
    </w:lvl>
    <w:lvl w:ilvl="8" w:tplc="340A0005" w:tentative="1">
      <w:start w:val="1"/>
      <w:numFmt w:val="bullet"/>
      <w:lvlText w:val=""/>
      <w:lvlJc w:val="left"/>
      <w:pPr>
        <w:ind w:left="6840" w:hanging="360"/>
      </w:pPr>
      <w:rPr>
        <w:rFonts w:ascii="Wingdings" w:hAnsi="Wingdings" w:hint="default"/>
      </w:rPr>
    </w:lvl>
  </w:abstractNum>
  <w:abstractNum w:abstractNumId="17">
    <w:nsid w:val="60392D50"/>
    <w:multiLevelType w:val="hybridMultilevel"/>
    <w:tmpl w:val="15083D20"/>
    <w:lvl w:ilvl="0" w:tplc="91A051D0">
      <w:numFmt w:val="bullet"/>
      <w:lvlText w:val="-"/>
      <w:lvlJc w:val="left"/>
      <w:pPr>
        <w:ind w:left="720" w:hanging="360"/>
      </w:pPr>
      <w:rPr>
        <w:rFonts w:ascii="Cambria" w:eastAsia="Times New Roman" w:hAnsi="Cambria" w:hint="default"/>
      </w:rPr>
    </w:lvl>
    <w:lvl w:ilvl="1" w:tplc="340A0003" w:tentative="1">
      <w:start w:val="1"/>
      <w:numFmt w:val="bullet"/>
      <w:lvlText w:val="o"/>
      <w:lvlJc w:val="left"/>
      <w:pPr>
        <w:ind w:left="1440" w:hanging="360"/>
      </w:pPr>
      <w:rPr>
        <w:rFonts w:ascii="Courier New" w:hAnsi="Courier New" w:cs="Bookman Old Style"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Bookman Old Style"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Bookman Old Style"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6F7E063C"/>
    <w:multiLevelType w:val="hybridMultilevel"/>
    <w:tmpl w:val="B13867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70025667"/>
    <w:multiLevelType w:val="hybridMultilevel"/>
    <w:tmpl w:val="6D805022"/>
    <w:lvl w:ilvl="0" w:tplc="C340FE90">
      <w:numFmt w:val="bullet"/>
      <w:lvlText w:val="-"/>
      <w:lvlJc w:val="left"/>
      <w:pPr>
        <w:ind w:left="720" w:hanging="360"/>
      </w:pPr>
      <w:rPr>
        <w:rFonts w:ascii="Times New Roman" w:eastAsia="Times New Roman" w:hAnsi="Times New Roman" w:cs="Times New Roman" w:hint="default"/>
      </w:rPr>
    </w:lvl>
    <w:lvl w:ilvl="1" w:tplc="340A0003" w:tentative="1">
      <w:start w:val="1"/>
      <w:numFmt w:val="bullet"/>
      <w:lvlText w:val="o"/>
      <w:lvlJc w:val="left"/>
      <w:pPr>
        <w:ind w:left="1440" w:hanging="360"/>
      </w:pPr>
      <w:rPr>
        <w:rFonts w:ascii="Courier New" w:hAnsi="Courier New" w:cs="Bookman Old Style"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Bookman Old Style"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Bookman Old Style"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7DA56AF5"/>
    <w:multiLevelType w:val="hybridMultilevel"/>
    <w:tmpl w:val="46A80F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14"/>
  </w:num>
  <w:num w:numId="3">
    <w:abstractNumId w:val="3"/>
  </w:num>
  <w:num w:numId="4">
    <w:abstractNumId w:val="13"/>
  </w:num>
  <w:num w:numId="5">
    <w:abstractNumId w:val="19"/>
  </w:num>
  <w:num w:numId="6">
    <w:abstractNumId w:val="16"/>
  </w:num>
  <w:num w:numId="7">
    <w:abstractNumId w:val="10"/>
  </w:num>
  <w:num w:numId="8">
    <w:abstractNumId w:val="12"/>
  </w:num>
  <w:num w:numId="9">
    <w:abstractNumId w:val="17"/>
  </w:num>
  <w:num w:numId="10">
    <w:abstractNumId w:val="8"/>
  </w:num>
  <w:num w:numId="11">
    <w:abstractNumId w:val="2"/>
  </w:num>
  <w:num w:numId="12">
    <w:abstractNumId w:val="7"/>
  </w:num>
  <w:num w:numId="13">
    <w:abstractNumId w:val="20"/>
  </w:num>
  <w:num w:numId="14">
    <w:abstractNumId w:val="11"/>
  </w:num>
  <w:num w:numId="15">
    <w:abstractNumId w:val="0"/>
  </w:num>
  <w:num w:numId="16">
    <w:abstractNumId w:val="9"/>
  </w:num>
  <w:num w:numId="17">
    <w:abstractNumId w:val="18"/>
  </w:num>
  <w:num w:numId="18">
    <w:abstractNumId w:val="15"/>
  </w:num>
  <w:num w:numId="19">
    <w:abstractNumId w:val="5"/>
  </w:num>
  <w:num w:numId="20">
    <w:abstractNumId w:val="6"/>
  </w:num>
  <w:num w:numId="21">
    <w:abstractNumId w:val="4"/>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rsids>
    <w:rsidRoot w:val="001A594F"/>
    <w:rsid w:val="00036ECE"/>
    <w:rsid w:val="00046464"/>
    <w:rsid w:val="0005361E"/>
    <w:rsid w:val="00060BB3"/>
    <w:rsid w:val="0006685D"/>
    <w:rsid w:val="000B7D7D"/>
    <w:rsid w:val="000C74DA"/>
    <w:rsid w:val="000F2C6A"/>
    <w:rsid w:val="000F6CE6"/>
    <w:rsid w:val="0010719A"/>
    <w:rsid w:val="00113623"/>
    <w:rsid w:val="00157D59"/>
    <w:rsid w:val="00170591"/>
    <w:rsid w:val="001A1998"/>
    <w:rsid w:val="001A594F"/>
    <w:rsid w:val="001C0B25"/>
    <w:rsid w:val="001E108E"/>
    <w:rsid w:val="00207CA8"/>
    <w:rsid w:val="00215684"/>
    <w:rsid w:val="00221C82"/>
    <w:rsid w:val="00222AD0"/>
    <w:rsid w:val="0022422D"/>
    <w:rsid w:val="00225060"/>
    <w:rsid w:val="002273C6"/>
    <w:rsid w:val="002356F7"/>
    <w:rsid w:val="00246CF1"/>
    <w:rsid w:val="00246D71"/>
    <w:rsid w:val="0025131F"/>
    <w:rsid w:val="00251A9D"/>
    <w:rsid w:val="00263B48"/>
    <w:rsid w:val="002669BD"/>
    <w:rsid w:val="00266D43"/>
    <w:rsid w:val="00285D2C"/>
    <w:rsid w:val="00293093"/>
    <w:rsid w:val="002930EA"/>
    <w:rsid w:val="002A3C7D"/>
    <w:rsid w:val="002B0174"/>
    <w:rsid w:val="002B6F4A"/>
    <w:rsid w:val="002C6315"/>
    <w:rsid w:val="002E63DE"/>
    <w:rsid w:val="002F19ED"/>
    <w:rsid w:val="00305B6C"/>
    <w:rsid w:val="00326A3A"/>
    <w:rsid w:val="003724D5"/>
    <w:rsid w:val="004206CE"/>
    <w:rsid w:val="00421BFE"/>
    <w:rsid w:val="004223E2"/>
    <w:rsid w:val="00454596"/>
    <w:rsid w:val="00484A9E"/>
    <w:rsid w:val="004911AF"/>
    <w:rsid w:val="004F3E6D"/>
    <w:rsid w:val="0055277B"/>
    <w:rsid w:val="0055295E"/>
    <w:rsid w:val="005564AF"/>
    <w:rsid w:val="005F6F6B"/>
    <w:rsid w:val="006013B4"/>
    <w:rsid w:val="00603AAC"/>
    <w:rsid w:val="00617AEA"/>
    <w:rsid w:val="00642C26"/>
    <w:rsid w:val="00651D18"/>
    <w:rsid w:val="006C1799"/>
    <w:rsid w:val="006F42F4"/>
    <w:rsid w:val="00716EE6"/>
    <w:rsid w:val="00722834"/>
    <w:rsid w:val="007629D9"/>
    <w:rsid w:val="00764A85"/>
    <w:rsid w:val="00770691"/>
    <w:rsid w:val="00794A7D"/>
    <w:rsid w:val="007A44A3"/>
    <w:rsid w:val="007B58B7"/>
    <w:rsid w:val="007B6738"/>
    <w:rsid w:val="007C77AB"/>
    <w:rsid w:val="007F4F4E"/>
    <w:rsid w:val="007F5988"/>
    <w:rsid w:val="00803938"/>
    <w:rsid w:val="0081406D"/>
    <w:rsid w:val="008416A2"/>
    <w:rsid w:val="008662F2"/>
    <w:rsid w:val="00875F6A"/>
    <w:rsid w:val="008B7974"/>
    <w:rsid w:val="00920680"/>
    <w:rsid w:val="0094022E"/>
    <w:rsid w:val="009420AA"/>
    <w:rsid w:val="009422F2"/>
    <w:rsid w:val="00955B31"/>
    <w:rsid w:val="009669BB"/>
    <w:rsid w:val="00967A7F"/>
    <w:rsid w:val="00971A21"/>
    <w:rsid w:val="00975140"/>
    <w:rsid w:val="00985047"/>
    <w:rsid w:val="009B4DE6"/>
    <w:rsid w:val="009B536C"/>
    <w:rsid w:val="00A12050"/>
    <w:rsid w:val="00A25A53"/>
    <w:rsid w:val="00A26A26"/>
    <w:rsid w:val="00A319FA"/>
    <w:rsid w:val="00A47A09"/>
    <w:rsid w:val="00A80AC5"/>
    <w:rsid w:val="00AE286C"/>
    <w:rsid w:val="00AF7CBF"/>
    <w:rsid w:val="00B22A0E"/>
    <w:rsid w:val="00B66597"/>
    <w:rsid w:val="00B741BA"/>
    <w:rsid w:val="00B804A5"/>
    <w:rsid w:val="00B808C3"/>
    <w:rsid w:val="00B9196F"/>
    <w:rsid w:val="00BA040C"/>
    <w:rsid w:val="00BB3090"/>
    <w:rsid w:val="00BE2B69"/>
    <w:rsid w:val="00BE341E"/>
    <w:rsid w:val="00BE527E"/>
    <w:rsid w:val="00BF01A0"/>
    <w:rsid w:val="00BF2934"/>
    <w:rsid w:val="00C04E45"/>
    <w:rsid w:val="00C11B20"/>
    <w:rsid w:val="00C17066"/>
    <w:rsid w:val="00C31B88"/>
    <w:rsid w:val="00C63EE7"/>
    <w:rsid w:val="00CA26F3"/>
    <w:rsid w:val="00CC463E"/>
    <w:rsid w:val="00D0057D"/>
    <w:rsid w:val="00D02133"/>
    <w:rsid w:val="00D44C61"/>
    <w:rsid w:val="00D930E8"/>
    <w:rsid w:val="00D93C0D"/>
    <w:rsid w:val="00DA176D"/>
    <w:rsid w:val="00DA76A6"/>
    <w:rsid w:val="00DC4E38"/>
    <w:rsid w:val="00DC7996"/>
    <w:rsid w:val="00DD1C3F"/>
    <w:rsid w:val="00DD1D92"/>
    <w:rsid w:val="00DD2215"/>
    <w:rsid w:val="00DD6365"/>
    <w:rsid w:val="00E13C75"/>
    <w:rsid w:val="00E2453C"/>
    <w:rsid w:val="00E542B5"/>
    <w:rsid w:val="00E60D6B"/>
    <w:rsid w:val="00E757A7"/>
    <w:rsid w:val="00E84643"/>
    <w:rsid w:val="00E916FD"/>
    <w:rsid w:val="00EB71F0"/>
    <w:rsid w:val="00EB7537"/>
    <w:rsid w:val="00EC010A"/>
    <w:rsid w:val="00ED221F"/>
    <w:rsid w:val="00EF1276"/>
    <w:rsid w:val="00F11AB0"/>
    <w:rsid w:val="00F63226"/>
    <w:rsid w:val="00F72BF1"/>
    <w:rsid w:val="00F95C54"/>
    <w:rsid w:val="00FA7560"/>
    <w:rsid w:val="00FD029C"/>
    <w:rsid w:val="00FD3B00"/>
    <w:rsid w:val="00FD4290"/>
    <w:rsid w:val="00FD7F6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C20"/>
    <w:pPr>
      <w:autoSpaceDE w:val="0"/>
      <w:autoSpaceDN w:val="0"/>
    </w:pPr>
    <w:rPr>
      <w:rFonts w:ascii="Times New Roman" w:eastAsia="Times New Roman" w:hAnsi="Times New Roman"/>
      <w:lang w:val="es-ES"/>
    </w:rPr>
  </w:style>
  <w:style w:type="paragraph" w:styleId="Ttulo1">
    <w:name w:val="heading 1"/>
    <w:basedOn w:val="Normal"/>
    <w:next w:val="Normal"/>
    <w:link w:val="Ttulo1Car"/>
    <w:qFormat/>
    <w:rsid w:val="00BC4C20"/>
    <w:pPr>
      <w:keepNext/>
      <w:jc w:val="both"/>
      <w:outlineLvl w:val="0"/>
    </w:pPr>
    <w:rPr>
      <w:b/>
      <w:bCs/>
      <w:sz w:val="24"/>
      <w:szCs w:val="24"/>
    </w:rPr>
  </w:style>
  <w:style w:type="paragraph" w:styleId="Ttulo2">
    <w:name w:val="heading 2"/>
    <w:basedOn w:val="Normal"/>
    <w:next w:val="Normal"/>
    <w:link w:val="Ttulo2Car"/>
    <w:unhideWhenUsed/>
    <w:qFormat/>
    <w:rsid w:val="00BC4C20"/>
    <w:pPr>
      <w:keepNext/>
      <w:keepLines/>
      <w:spacing w:before="200"/>
      <w:outlineLvl w:val="1"/>
    </w:pPr>
    <w:rPr>
      <w:rFonts w:ascii="Cambria" w:hAnsi="Cambria"/>
      <w:b/>
      <w:bCs/>
      <w:color w:val="4F81BD"/>
      <w:sz w:val="26"/>
      <w:szCs w:val="26"/>
    </w:rPr>
  </w:style>
  <w:style w:type="paragraph" w:styleId="Ttulo6">
    <w:name w:val="heading 6"/>
    <w:basedOn w:val="Normal"/>
    <w:next w:val="Normal"/>
    <w:link w:val="Ttulo6Car"/>
    <w:uiPriority w:val="9"/>
    <w:semiHidden/>
    <w:unhideWhenUsed/>
    <w:qFormat/>
    <w:rsid w:val="00BC4C20"/>
    <w:pPr>
      <w:autoSpaceDE/>
      <w:autoSpaceDN/>
      <w:spacing w:before="240" w:after="60"/>
      <w:outlineLvl w:val="5"/>
    </w:pPr>
    <w:rPr>
      <w:rFonts w:ascii="Calibri" w:hAnsi="Calibri"/>
      <w:b/>
      <w:bCs/>
      <w:sz w:val="22"/>
      <w:szCs w:val="22"/>
    </w:rPr>
  </w:style>
  <w:style w:type="paragraph" w:styleId="Ttulo7">
    <w:name w:val="heading 7"/>
    <w:basedOn w:val="Normal"/>
    <w:next w:val="Normal"/>
    <w:link w:val="Ttulo7Car"/>
    <w:qFormat/>
    <w:rsid w:val="00BC4C20"/>
    <w:pPr>
      <w:autoSpaceDE/>
      <w:autoSpaceDN/>
      <w:spacing w:before="240" w:after="60"/>
      <w:outlineLvl w:val="6"/>
    </w:pPr>
    <w:rPr>
      <w:sz w:val="24"/>
      <w:szCs w:val="24"/>
    </w:rPr>
  </w:style>
  <w:style w:type="paragraph" w:styleId="Ttulo9">
    <w:name w:val="heading 9"/>
    <w:basedOn w:val="Normal"/>
    <w:next w:val="Normal"/>
    <w:link w:val="Ttulo9Car"/>
    <w:uiPriority w:val="9"/>
    <w:semiHidden/>
    <w:unhideWhenUsed/>
    <w:qFormat/>
    <w:rsid w:val="00BC4C20"/>
    <w:pPr>
      <w:autoSpaceDE/>
      <w:autoSpaceDN/>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C4C20"/>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BC4C20"/>
    <w:pPr>
      <w:ind w:left="1418" w:hanging="794"/>
      <w:jc w:val="both"/>
    </w:pPr>
    <w:rPr>
      <w:sz w:val="24"/>
      <w:szCs w:val="24"/>
    </w:rPr>
  </w:style>
  <w:style w:type="character" w:customStyle="1" w:styleId="Sangra2detindependienteCar">
    <w:name w:val="Sangría 2 de t. independiente Car"/>
    <w:basedOn w:val="Fuentedeprrafopredeter"/>
    <w:link w:val="Sangra2detindependiente"/>
    <w:rsid w:val="00BC4C20"/>
    <w:rPr>
      <w:rFonts w:ascii="Times New Roman" w:eastAsia="Times New Roman" w:hAnsi="Times New Roman" w:cs="Times New Roman"/>
      <w:sz w:val="24"/>
      <w:szCs w:val="24"/>
      <w:lang w:val="es-ES" w:eastAsia="es-ES"/>
    </w:rPr>
  </w:style>
  <w:style w:type="paragraph" w:styleId="Prrafodelista">
    <w:name w:val="List Paragraph"/>
    <w:basedOn w:val="Normal"/>
    <w:uiPriority w:val="99"/>
    <w:qFormat/>
    <w:rsid w:val="00BC4C20"/>
    <w:pPr>
      <w:ind w:left="720"/>
      <w:contextualSpacing/>
    </w:pPr>
  </w:style>
  <w:style w:type="paragraph" w:customStyle="1" w:styleId="Default">
    <w:name w:val="Default"/>
    <w:rsid w:val="00BC4C20"/>
    <w:pPr>
      <w:autoSpaceDE w:val="0"/>
      <w:autoSpaceDN w:val="0"/>
      <w:adjustRightInd w:val="0"/>
    </w:pPr>
    <w:rPr>
      <w:rFonts w:ascii="Arial" w:eastAsia="Times New Roman" w:hAnsi="Arial" w:cs="Arial"/>
      <w:color w:val="000000"/>
      <w:sz w:val="24"/>
      <w:szCs w:val="24"/>
      <w:lang w:val="es-ES"/>
    </w:rPr>
  </w:style>
  <w:style w:type="paragraph" w:customStyle="1" w:styleId="Prrafodelista1">
    <w:name w:val="Párrafo de lista1"/>
    <w:basedOn w:val="Normal"/>
    <w:rsid w:val="00BC4C20"/>
    <w:pPr>
      <w:autoSpaceDE/>
      <w:autoSpaceDN/>
      <w:spacing w:after="200" w:line="276" w:lineRule="auto"/>
      <w:ind w:left="720"/>
      <w:contextualSpacing/>
    </w:pPr>
    <w:rPr>
      <w:rFonts w:ascii="Calibri" w:hAnsi="Calibri"/>
      <w:sz w:val="22"/>
      <w:szCs w:val="22"/>
      <w:lang w:eastAsia="en-US"/>
    </w:rPr>
  </w:style>
  <w:style w:type="paragraph" w:styleId="Encabezado">
    <w:name w:val="header"/>
    <w:basedOn w:val="Normal"/>
    <w:link w:val="EncabezadoCar"/>
    <w:uiPriority w:val="99"/>
    <w:unhideWhenUsed/>
    <w:rsid w:val="00BC4C20"/>
    <w:pPr>
      <w:tabs>
        <w:tab w:val="center" w:pos="4419"/>
        <w:tab w:val="right" w:pos="8838"/>
      </w:tabs>
    </w:pPr>
  </w:style>
  <w:style w:type="character" w:customStyle="1" w:styleId="EncabezadoCar">
    <w:name w:val="Encabezado Car"/>
    <w:basedOn w:val="Fuentedeprrafopredeter"/>
    <w:link w:val="Encabezado"/>
    <w:uiPriority w:val="99"/>
    <w:rsid w:val="00BC4C20"/>
    <w:rPr>
      <w:rFonts w:ascii="Times New Roman" w:eastAsia="Times New Roman" w:hAnsi="Times New Roman" w:cs="Times New Roman"/>
      <w:sz w:val="20"/>
      <w:szCs w:val="20"/>
      <w:lang w:val="es-ES" w:eastAsia="es-ES"/>
    </w:rPr>
  </w:style>
  <w:style w:type="paragraph" w:customStyle="1" w:styleId="Prrafodelista2">
    <w:name w:val="Párrafo de lista2"/>
    <w:basedOn w:val="Normal"/>
    <w:rsid w:val="00BC4C20"/>
    <w:pPr>
      <w:autoSpaceDE/>
      <w:autoSpaceDN/>
      <w:spacing w:after="200" w:line="276" w:lineRule="auto"/>
      <w:ind w:left="720"/>
      <w:contextualSpacing/>
    </w:pPr>
    <w:rPr>
      <w:rFonts w:ascii="Calibri" w:hAnsi="Calibri"/>
      <w:sz w:val="22"/>
      <w:szCs w:val="22"/>
      <w:lang w:eastAsia="en-US"/>
    </w:rPr>
  </w:style>
  <w:style w:type="character" w:customStyle="1" w:styleId="Ttulo2Car">
    <w:name w:val="Título 2 Car"/>
    <w:basedOn w:val="Fuentedeprrafopredeter"/>
    <w:link w:val="Ttulo2"/>
    <w:rsid w:val="00BC4C20"/>
    <w:rPr>
      <w:rFonts w:ascii="Cambria" w:eastAsia="Times New Roman" w:hAnsi="Cambria" w:cs="Times New Roman"/>
      <w:b/>
      <w:bCs/>
      <w:color w:val="4F81BD"/>
      <w:sz w:val="26"/>
      <w:szCs w:val="26"/>
      <w:lang w:val="es-ES" w:eastAsia="es-ES"/>
    </w:rPr>
  </w:style>
  <w:style w:type="paragraph" w:styleId="Sangradetextonormal">
    <w:name w:val="Body Text Indent"/>
    <w:basedOn w:val="Normal"/>
    <w:link w:val="SangradetextonormalCar"/>
    <w:unhideWhenUsed/>
    <w:rsid w:val="00BC4C20"/>
    <w:pPr>
      <w:spacing w:after="120"/>
      <w:ind w:left="283"/>
    </w:pPr>
  </w:style>
  <w:style w:type="character" w:customStyle="1" w:styleId="SangradetextonormalCar">
    <w:name w:val="Sangría de texto normal Car"/>
    <w:basedOn w:val="Fuentedeprrafopredeter"/>
    <w:link w:val="Sangradetextonormal"/>
    <w:rsid w:val="00BC4C20"/>
    <w:rPr>
      <w:rFonts w:ascii="Times New Roman" w:eastAsia="Times New Roman" w:hAnsi="Times New Roman" w:cs="Times New Roman"/>
      <w:sz w:val="20"/>
      <w:szCs w:val="20"/>
      <w:lang w:val="es-ES" w:eastAsia="es-ES"/>
    </w:rPr>
  </w:style>
  <w:style w:type="character" w:customStyle="1" w:styleId="Ttulo6Car">
    <w:name w:val="Título 6 Car"/>
    <w:basedOn w:val="Fuentedeprrafopredeter"/>
    <w:link w:val="Ttulo6"/>
    <w:uiPriority w:val="9"/>
    <w:semiHidden/>
    <w:rsid w:val="00BC4C20"/>
    <w:rPr>
      <w:rFonts w:ascii="Calibri" w:eastAsia="Times New Roman" w:hAnsi="Calibri" w:cs="Times New Roman"/>
      <w:b/>
      <w:bCs/>
      <w:lang w:val="es-ES" w:eastAsia="es-ES"/>
    </w:rPr>
  </w:style>
  <w:style w:type="character" w:customStyle="1" w:styleId="Ttulo7Car">
    <w:name w:val="Título 7 Car"/>
    <w:basedOn w:val="Fuentedeprrafopredeter"/>
    <w:link w:val="Ttulo7"/>
    <w:rsid w:val="00BC4C20"/>
    <w:rPr>
      <w:rFonts w:ascii="Times New Roman" w:eastAsia="Times New Roman" w:hAnsi="Times New Roman" w:cs="Times New Roman"/>
      <w:sz w:val="24"/>
      <w:szCs w:val="24"/>
      <w:lang w:val="es-ES" w:eastAsia="es-ES"/>
    </w:rPr>
  </w:style>
  <w:style w:type="character" w:customStyle="1" w:styleId="Ttulo9Car">
    <w:name w:val="Título 9 Car"/>
    <w:basedOn w:val="Fuentedeprrafopredeter"/>
    <w:link w:val="Ttulo9"/>
    <w:uiPriority w:val="9"/>
    <w:semiHidden/>
    <w:rsid w:val="00BC4C20"/>
    <w:rPr>
      <w:rFonts w:ascii="Cambria" w:eastAsia="Times New Roman" w:hAnsi="Cambria" w:cs="Times New Roman"/>
      <w:lang w:val="es-ES" w:eastAsia="es-ES"/>
    </w:rPr>
  </w:style>
  <w:style w:type="paragraph" w:styleId="Textocomentario">
    <w:name w:val="annotation text"/>
    <w:basedOn w:val="Normal"/>
    <w:link w:val="TextocomentarioCar"/>
    <w:rsid w:val="00BC4C20"/>
    <w:pPr>
      <w:autoSpaceDE/>
      <w:autoSpaceDN/>
    </w:pPr>
    <w:rPr>
      <w:lang w:val="es-CL"/>
    </w:rPr>
  </w:style>
  <w:style w:type="character" w:customStyle="1" w:styleId="TextocomentarioCar">
    <w:name w:val="Texto comentario Car"/>
    <w:basedOn w:val="Fuentedeprrafopredeter"/>
    <w:link w:val="Textocomentario"/>
    <w:rsid w:val="00BC4C20"/>
    <w:rPr>
      <w:rFonts w:ascii="Times New Roman" w:eastAsia="Times New Roman" w:hAnsi="Times New Roman" w:cs="Times New Roman"/>
      <w:sz w:val="20"/>
      <w:szCs w:val="20"/>
      <w:lang w:eastAsia="es-ES"/>
    </w:rPr>
  </w:style>
  <w:style w:type="character" w:customStyle="1" w:styleId="textocontenido1">
    <w:name w:val="textocontenido1"/>
    <w:basedOn w:val="Fuentedeprrafopredeter"/>
    <w:rsid w:val="00BC4C20"/>
    <w:rPr>
      <w:rFonts w:ascii="Arial" w:hAnsi="Arial" w:cs="Arial" w:hint="default"/>
      <w:vanish w:val="0"/>
      <w:webHidden w:val="0"/>
      <w:color w:val="333333"/>
      <w:sz w:val="18"/>
      <w:szCs w:val="18"/>
      <w:specVanish w:val="0"/>
    </w:rPr>
  </w:style>
  <w:style w:type="paragraph" w:styleId="Textoindependiente">
    <w:name w:val="Body Text"/>
    <w:basedOn w:val="Normal"/>
    <w:link w:val="TextoindependienteCar"/>
    <w:rsid w:val="00BC4C20"/>
    <w:pPr>
      <w:autoSpaceDE/>
      <w:autoSpaceDN/>
      <w:spacing w:after="120"/>
    </w:pPr>
    <w:rPr>
      <w:sz w:val="24"/>
      <w:szCs w:val="24"/>
    </w:rPr>
  </w:style>
  <w:style w:type="character" w:customStyle="1" w:styleId="TextoindependienteCar">
    <w:name w:val="Texto independiente Car"/>
    <w:basedOn w:val="Fuentedeprrafopredeter"/>
    <w:link w:val="Textoindependiente"/>
    <w:rsid w:val="00BC4C20"/>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BC4C20"/>
    <w:rPr>
      <w:color w:val="0000FF"/>
      <w:u w:val="single"/>
    </w:rPr>
  </w:style>
  <w:style w:type="paragraph" w:styleId="Textonotapie">
    <w:name w:val="footnote text"/>
    <w:basedOn w:val="Normal"/>
    <w:link w:val="TextonotapieCar"/>
    <w:uiPriority w:val="99"/>
    <w:semiHidden/>
    <w:rsid w:val="00BC4C20"/>
    <w:pPr>
      <w:widowControl w:val="0"/>
      <w:autoSpaceDE/>
      <w:autoSpaceDN/>
    </w:pPr>
    <w:rPr>
      <w:rFonts w:ascii="Courier" w:hAnsi="Courier"/>
      <w:sz w:val="24"/>
      <w:lang w:val="es-CL"/>
    </w:rPr>
  </w:style>
  <w:style w:type="character" w:customStyle="1" w:styleId="TextonotapieCar">
    <w:name w:val="Texto nota pie Car"/>
    <w:basedOn w:val="Fuentedeprrafopredeter"/>
    <w:link w:val="Textonotapie"/>
    <w:uiPriority w:val="99"/>
    <w:semiHidden/>
    <w:rsid w:val="00BC4C20"/>
    <w:rPr>
      <w:rFonts w:ascii="Courier" w:eastAsia="Times New Roman" w:hAnsi="Courier" w:cs="Times New Roman"/>
      <w:sz w:val="24"/>
      <w:szCs w:val="20"/>
      <w:lang w:eastAsia="es-ES"/>
    </w:rPr>
  </w:style>
  <w:style w:type="character" w:styleId="Refdenotaalpie">
    <w:name w:val="footnote reference"/>
    <w:basedOn w:val="Fuentedeprrafopredeter"/>
    <w:uiPriority w:val="99"/>
    <w:semiHidden/>
    <w:rsid w:val="00BC4C20"/>
    <w:rPr>
      <w:vertAlign w:val="superscript"/>
    </w:rPr>
  </w:style>
  <w:style w:type="paragraph" w:styleId="Epgrafe">
    <w:name w:val="caption"/>
    <w:basedOn w:val="Normal"/>
    <w:next w:val="Normal"/>
    <w:qFormat/>
    <w:rsid w:val="00BC4C20"/>
    <w:pPr>
      <w:autoSpaceDE/>
      <w:autoSpaceDN/>
    </w:pPr>
    <w:rPr>
      <w:b/>
      <w:bCs/>
    </w:rPr>
  </w:style>
  <w:style w:type="paragraph" w:customStyle="1" w:styleId="normalp">
    <w:name w:val="normalp"/>
    <w:basedOn w:val="Normal"/>
    <w:rsid w:val="00BC4C20"/>
    <w:pPr>
      <w:autoSpaceDE/>
      <w:autoSpaceDN/>
      <w:spacing w:before="100" w:beforeAutospacing="1" w:after="100" w:afterAutospacing="1"/>
      <w:jc w:val="both"/>
    </w:pPr>
    <w:rPr>
      <w:rFonts w:ascii="Arial" w:hAnsi="Arial" w:cs="Arial"/>
      <w:color w:val="666666"/>
      <w:sz w:val="18"/>
      <w:szCs w:val="18"/>
      <w:lang w:val="es-CL" w:eastAsia="es-CL"/>
    </w:rPr>
  </w:style>
  <w:style w:type="paragraph" w:styleId="Textoindependiente3">
    <w:name w:val="Body Text 3"/>
    <w:basedOn w:val="Normal"/>
    <w:link w:val="Textoindependiente3Car"/>
    <w:uiPriority w:val="99"/>
    <w:semiHidden/>
    <w:unhideWhenUsed/>
    <w:rsid w:val="00BC4C20"/>
    <w:pPr>
      <w:autoSpaceDE/>
      <w:autoSpaceDN/>
      <w:spacing w:after="120"/>
    </w:pPr>
    <w:rPr>
      <w:sz w:val="16"/>
      <w:szCs w:val="16"/>
    </w:rPr>
  </w:style>
  <w:style w:type="character" w:customStyle="1" w:styleId="Textoindependiente3Car">
    <w:name w:val="Texto independiente 3 Car"/>
    <w:basedOn w:val="Fuentedeprrafopredeter"/>
    <w:link w:val="Textoindependiente3"/>
    <w:uiPriority w:val="99"/>
    <w:semiHidden/>
    <w:rsid w:val="00BC4C20"/>
    <w:rPr>
      <w:rFonts w:ascii="Times New Roman" w:eastAsia="Times New Roman" w:hAnsi="Times New Roman" w:cs="Times New Roman"/>
      <w:sz w:val="16"/>
      <w:szCs w:val="16"/>
      <w:lang w:val="es-ES" w:eastAsia="es-ES"/>
    </w:rPr>
  </w:style>
  <w:style w:type="paragraph" w:customStyle="1" w:styleId="NormalPar">
    <w:name w:val="NormalPar"/>
    <w:rsid w:val="00BC4C20"/>
    <w:pPr>
      <w:widowControl w:val="0"/>
      <w:overflowPunct w:val="0"/>
      <w:autoSpaceDE w:val="0"/>
      <w:autoSpaceDN w:val="0"/>
      <w:adjustRightInd w:val="0"/>
      <w:textAlignment w:val="baseline"/>
    </w:pPr>
    <w:rPr>
      <w:rFonts w:ascii="Times New Roman" w:eastAsia="Times New Roman" w:hAnsi="Times New Roman"/>
      <w:sz w:val="24"/>
      <w:lang w:val="es-ES" w:bidi="he-IL"/>
    </w:rPr>
  </w:style>
  <w:style w:type="paragraph" w:customStyle="1" w:styleId="ListParagraph1">
    <w:name w:val="List Paragraph1"/>
    <w:basedOn w:val="Normal"/>
    <w:uiPriority w:val="34"/>
    <w:qFormat/>
    <w:rsid w:val="00BC4C20"/>
    <w:pPr>
      <w:autoSpaceDE/>
      <w:autoSpaceDN/>
      <w:ind w:left="708"/>
    </w:pPr>
    <w:rPr>
      <w:sz w:val="24"/>
      <w:szCs w:val="24"/>
    </w:rPr>
  </w:style>
  <w:style w:type="paragraph" w:customStyle="1" w:styleId="estilo40">
    <w:name w:val="estilo40"/>
    <w:basedOn w:val="Normal"/>
    <w:rsid w:val="00BC4C20"/>
    <w:pPr>
      <w:autoSpaceDE/>
      <w:autoSpaceDN/>
      <w:spacing w:before="100" w:beforeAutospacing="1" w:after="100" w:afterAutospacing="1"/>
    </w:pPr>
    <w:rPr>
      <w:rFonts w:ascii="Arial" w:hAnsi="Arial" w:cs="Arial"/>
      <w:color w:val="996600"/>
      <w:sz w:val="36"/>
      <w:szCs w:val="36"/>
    </w:rPr>
  </w:style>
  <w:style w:type="character" w:customStyle="1" w:styleId="estilo611">
    <w:name w:val="estilo611"/>
    <w:basedOn w:val="Fuentedeprrafopredeter"/>
    <w:rsid w:val="00BC4C20"/>
    <w:rPr>
      <w:sz w:val="26"/>
      <w:szCs w:val="26"/>
    </w:rPr>
  </w:style>
  <w:style w:type="character" w:customStyle="1" w:styleId="estilo641">
    <w:name w:val="estilo641"/>
    <w:basedOn w:val="Fuentedeprrafopredeter"/>
    <w:rsid w:val="00BC4C20"/>
    <w:rPr>
      <w:rFonts w:ascii="Arial" w:hAnsi="Arial" w:cs="Arial" w:hint="default"/>
      <w:color w:val="996600"/>
      <w:sz w:val="45"/>
      <w:szCs w:val="45"/>
    </w:rPr>
  </w:style>
  <w:style w:type="paragraph" w:styleId="Ttulo">
    <w:name w:val="Title"/>
    <w:basedOn w:val="Normal"/>
    <w:link w:val="TtuloCar"/>
    <w:qFormat/>
    <w:rsid w:val="00BC4C20"/>
    <w:pPr>
      <w:autoSpaceDE/>
      <w:autoSpaceDN/>
      <w:jc w:val="center"/>
    </w:pPr>
    <w:rPr>
      <w:rFonts w:ascii="Caxton Bk BT" w:hAnsi="Caxton Bk BT"/>
      <w:b/>
      <w:color w:val="000080"/>
      <w:sz w:val="24"/>
      <w:szCs w:val="24"/>
    </w:rPr>
  </w:style>
  <w:style w:type="character" w:customStyle="1" w:styleId="TtuloCar">
    <w:name w:val="Título Car"/>
    <w:basedOn w:val="Fuentedeprrafopredeter"/>
    <w:link w:val="Ttulo"/>
    <w:rsid w:val="00BC4C20"/>
    <w:rPr>
      <w:rFonts w:ascii="Caxton Bk BT" w:eastAsia="Times New Roman" w:hAnsi="Caxton Bk BT" w:cs="Times New Roman"/>
      <w:b/>
      <w:color w:val="000080"/>
      <w:sz w:val="24"/>
      <w:szCs w:val="24"/>
      <w:lang w:val="es-ES" w:eastAsia="es-ES"/>
    </w:rPr>
  </w:style>
  <w:style w:type="paragraph" w:styleId="Subttulo">
    <w:name w:val="Subtitle"/>
    <w:basedOn w:val="Normal"/>
    <w:link w:val="SubttuloCar"/>
    <w:qFormat/>
    <w:rsid w:val="00BC4C20"/>
    <w:pPr>
      <w:autoSpaceDE/>
      <w:autoSpaceDN/>
      <w:jc w:val="center"/>
    </w:pPr>
    <w:rPr>
      <w:b/>
      <w:bCs/>
      <w:color w:val="000080"/>
    </w:rPr>
  </w:style>
  <w:style w:type="character" w:customStyle="1" w:styleId="SubttuloCar">
    <w:name w:val="Subtítulo Car"/>
    <w:basedOn w:val="Fuentedeprrafopredeter"/>
    <w:link w:val="Subttulo"/>
    <w:rsid w:val="00BC4C20"/>
    <w:rPr>
      <w:rFonts w:ascii="Times New Roman" w:eastAsia="Times New Roman" w:hAnsi="Times New Roman" w:cs="Times New Roman"/>
      <w:b/>
      <w:bCs/>
      <w:color w:val="000080"/>
      <w:sz w:val="20"/>
      <w:szCs w:val="20"/>
      <w:lang w:val="es-ES" w:eastAsia="es-ES"/>
    </w:rPr>
  </w:style>
  <w:style w:type="paragraph" w:styleId="Piedepgina">
    <w:name w:val="footer"/>
    <w:basedOn w:val="Normal"/>
    <w:link w:val="PiedepginaCar"/>
    <w:uiPriority w:val="99"/>
    <w:unhideWhenUsed/>
    <w:rsid w:val="00BC4C20"/>
    <w:pPr>
      <w:tabs>
        <w:tab w:val="center" w:pos="4419"/>
        <w:tab w:val="right" w:pos="8838"/>
      </w:tabs>
      <w:autoSpaceDE/>
      <w:autoSpaceDN/>
    </w:pPr>
    <w:rPr>
      <w:sz w:val="24"/>
      <w:szCs w:val="24"/>
    </w:rPr>
  </w:style>
  <w:style w:type="character" w:customStyle="1" w:styleId="PiedepginaCar">
    <w:name w:val="Pie de página Car"/>
    <w:basedOn w:val="Fuentedeprrafopredeter"/>
    <w:link w:val="Piedepgina"/>
    <w:uiPriority w:val="99"/>
    <w:rsid w:val="00BC4C2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426507"/>
    <w:rPr>
      <w:rFonts w:ascii="Tahoma" w:hAnsi="Tahoma" w:cs="Tahoma"/>
      <w:sz w:val="16"/>
      <w:szCs w:val="16"/>
    </w:rPr>
  </w:style>
  <w:style w:type="character" w:customStyle="1" w:styleId="TextodegloboCar">
    <w:name w:val="Texto de globo Car"/>
    <w:basedOn w:val="Fuentedeprrafopredeter"/>
    <w:link w:val="Textodeglobo"/>
    <w:uiPriority w:val="99"/>
    <w:semiHidden/>
    <w:rsid w:val="00426507"/>
    <w:rPr>
      <w:rFonts w:ascii="Tahoma" w:eastAsia="Times New Roman" w:hAnsi="Tahoma" w:cs="Tahoma"/>
      <w:sz w:val="16"/>
      <w:szCs w:val="16"/>
      <w:lang w:val="es-ES" w:eastAsia="es-ES"/>
    </w:rPr>
  </w:style>
  <w:style w:type="paragraph" w:styleId="NormalWeb">
    <w:name w:val="Normal (Web)"/>
    <w:basedOn w:val="Normal"/>
    <w:uiPriority w:val="99"/>
    <w:unhideWhenUsed/>
    <w:rsid w:val="00CA4C9A"/>
    <w:pPr>
      <w:autoSpaceDE/>
      <w:autoSpaceDN/>
      <w:spacing w:before="100" w:beforeAutospacing="1" w:after="100" w:afterAutospacing="1"/>
    </w:pPr>
    <w:rPr>
      <w:sz w:val="24"/>
      <w:szCs w:val="24"/>
      <w:lang w:val="es-CL" w:eastAsia="es-CL"/>
    </w:rPr>
  </w:style>
  <w:style w:type="character" w:customStyle="1" w:styleId="A2">
    <w:name w:val="A2"/>
    <w:uiPriority w:val="99"/>
    <w:rsid w:val="002157EC"/>
    <w:rPr>
      <w:rFonts w:cs="Helvetica"/>
      <w:b/>
      <w:bCs/>
      <w:i/>
      <w:iCs/>
      <w:color w:val="000000"/>
      <w:sz w:val="132"/>
      <w:szCs w:val="132"/>
    </w:rPr>
  </w:style>
  <w:style w:type="character" w:customStyle="1" w:styleId="A3">
    <w:name w:val="A3"/>
    <w:uiPriority w:val="99"/>
    <w:rsid w:val="002157EC"/>
    <w:rPr>
      <w:rFonts w:cs="Helvetica"/>
      <w:b/>
      <w:bCs/>
      <w:color w:val="000000"/>
      <w:sz w:val="72"/>
      <w:szCs w:val="72"/>
    </w:rPr>
  </w:style>
  <w:style w:type="character" w:customStyle="1" w:styleId="A4">
    <w:name w:val="A4"/>
    <w:uiPriority w:val="99"/>
    <w:rsid w:val="002157EC"/>
    <w:rPr>
      <w:rFonts w:cs="Helvetica"/>
      <w:b/>
      <w:bCs/>
      <w:color w:val="000000"/>
      <w:sz w:val="56"/>
      <w:szCs w:val="56"/>
    </w:rPr>
  </w:style>
  <w:style w:type="character" w:styleId="nfasis">
    <w:name w:val="Emphasis"/>
    <w:basedOn w:val="Fuentedeprrafopredeter"/>
    <w:uiPriority w:val="20"/>
    <w:qFormat/>
    <w:rsid w:val="00DB6756"/>
    <w:rPr>
      <w:i/>
      <w:iCs/>
    </w:rPr>
  </w:style>
  <w:style w:type="paragraph" w:styleId="Textoindependiente2">
    <w:name w:val="Body Text 2"/>
    <w:basedOn w:val="Normal"/>
    <w:link w:val="Textoindependiente2Car"/>
    <w:uiPriority w:val="99"/>
    <w:semiHidden/>
    <w:unhideWhenUsed/>
    <w:rsid w:val="00A534C1"/>
    <w:pPr>
      <w:spacing w:after="120" w:line="480" w:lineRule="auto"/>
    </w:pPr>
  </w:style>
  <w:style w:type="character" w:customStyle="1" w:styleId="Textoindependiente2Car">
    <w:name w:val="Texto independiente 2 Car"/>
    <w:basedOn w:val="Fuentedeprrafopredeter"/>
    <w:link w:val="Textoindependiente2"/>
    <w:uiPriority w:val="99"/>
    <w:semiHidden/>
    <w:rsid w:val="00A534C1"/>
    <w:rPr>
      <w:rFonts w:ascii="Times New Roman" w:eastAsia="Times New Roman" w:hAnsi="Times New Roman"/>
      <w:lang w:val="es-ES" w:eastAsia="es-ES"/>
    </w:rPr>
  </w:style>
  <w:style w:type="paragraph" w:styleId="Listaconvietas2">
    <w:name w:val="List Bullet 2"/>
    <w:basedOn w:val="Normal"/>
    <w:rsid w:val="00A534C1"/>
    <w:pPr>
      <w:numPr>
        <w:numId w:val="1"/>
      </w:numPr>
      <w:autoSpaceDE/>
      <w:autoSpaceDN/>
    </w:pPr>
    <w:rPr>
      <w:sz w:val="24"/>
      <w:szCs w:val="24"/>
    </w:rPr>
  </w:style>
  <w:style w:type="paragraph" w:customStyle="1" w:styleId="HTMLBody">
    <w:name w:val="HTML Body"/>
    <w:rsid w:val="00A534C1"/>
    <w:pPr>
      <w:autoSpaceDE w:val="0"/>
      <w:autoSpaceDN w:val="0"/>
      <w:adjustRightInd w:val="0"/>
    </w:pPr>
    <w:rPr>
      <w:rFonts w:ascii="Arial" w:eastAsia="Times New Roman" w:hAnsi="Arial"/>
      <w:lang w:val="es-ES"/>
    </w:rPr>
  </w:style>
  <w:style w:type="character" w:customStyle="1" w:styleId="st1">
    <w:name w:val="st1"/>
    <w:basedOn w:val="Fuentedeprrafopredeter"/>
    <w:rsid w:val="00E96A43"/>
  </w:style>
  <w:style w:type="table" w:styleId="Tablaconcuadrcula">
    <w:name w:val="Table Grid"/>
    <w:basedOn w:val="Tablanormal"/>
    <w:uiPriority w:val="59"/>
    <w:rsid w:val="00EA40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run">
    <w:name w:val="textrun"/>
    <w:rsid w:val="00030D74"/>
  </w:style>
  <w:style w:type="character" w:customStyle="1" w:styleId="eop">
    <w:name w:val="eop"/>
    <w:rsid w:val="00030D74"/>
  </w:style>
  <w:style w:type="character" w:customStyle="1" w:styleId="apple-converted-space">
    <w:name w:val="apple-converted-space"/>
    <w:rsid w:val="00030D74"/>
  </w:style>
  <w:style w:type="character" w:styleId="Refdecomentario">
    <w:name w:val="annotation reference"/>
    <w:basedOn w:val="Fuentedeprrafopredeter"/>
    <w:rsid w:val="0008121B"/>
    <w:rPr>
      <w:sz w:val="16"/>
      <w:szCs w:val="16"/>
    </w:rPr>
  </w:style>
  <w:style w:type="paragraph" w:styleId="Asuntodelcomentario">
    <w:name w:val="annotation subject"/>
    <w:basedOn w:val="Textocomentario"/>
    <w:next w:val="Textocomentario"/>
    <w:link w:val="AsuntodelcomentarioCar"/>
    <w:uiPriority w:val="99"/>
    <w:semiHidden/>
    <w:unhideWhenUsed/>
    <w:rsid w:val="00160E91"/>
    <w:pPr>
      <w:autoSpaceDE w:val="0"/>
      <w:autoSpaceDN w:val="0"/>
    </w:pPr>
    <w:rPr>
      <w:b/>
      <w:bCs/>
      <w:lang w:val="es-ES"/>
    </w:rPr>
  </w:style>
  <w:style w:type="character" w:customStyle="1" w:styleId="AsuntodelcomentarioCar">
    <w:name w:val="Asunto del comentario Car"/>
    <w:basedOn w:val="TextocomentarioCar"/>
    <w:link w:val="Asuntodelcomentario"/>
    <w:uiPriority w:val="99"/>
    <w:semiHidden/>
    <w:rsid w:val="00160E91"/>
    <w:rPr>
      <w:rFonts w:ascii="Times New Roman" w:eastAsia="Times New Roman" w:hAnsi="Times New Roman" w:cs="Times New Roman"/>
      <w:b/>
      <w:bCs/>
      <w:sz w:val="20"/>
      <w:szCs w:val="20"/>
      <w:lang w:eastAsia="es-ES"/>
    </w:rPr>
  </w:style>
  <w:style w:type="paragraph" w:styleId="Textonotaalfinal">
    <w:name w:val="endnote text"/>
    <w:basedOn w:val="Normal"/>
    <w:link w:val="TextonotaalfinalCar"/>
    <w:uiPriority w:val="99"/>
    <w:semiHidden/>
    <w:unhideWhenUsed/>
    <w:rsid w:val="00E60D6B"/>
  </w:style>
  <w:style w:type="character" w:customStyle="1" w:styleId="TextonotaalfinalCar">
    <w:name w:val="Texto nota al final Car"/>
    <w:basedOn w:val="Fuentedeprrafopredeter"/>
    <w:link w:val="Textonotaalfinal"/>
    <w:uiPriority w:val="99"/>
    <w:semiHidden/>
    <w:rsid w:val="00E60D6B"/>
    <w:rPr>
      <w:rFonts w:ascii="Times New Roman" w:eastAsia="Times New Roman" w:hAnsi="Times New Roman"/>
      <w:lang w:val="es-ES"/>
    </w:rPr>
  </w:style>
  <w:style w:type="character" w:styleId="Refdenotaalfinal">
    <w:name w:val="endnote reference"/>
    <w:basedOn w:val="Fuentedeprrafopredeter"/>
    <w:uiPriority w:val="99"/>
    <w:semiHidden/>
    <w:unhideWhenUsed/>
    <w:rsid w:val="00E60D6B"/>
    <w:rPr>
      <w:vertAlign w:val="superscript"/>
    </w:rPr>
  </w:style>
</w:styles>
</file>

<file path=word/webSettings.xml><?xml version="1.0" encoding="utf-8"?>
<w:webSettings xmlns:r="http://schemas.openxmlformats.org/officeDocument/2006/relationships" xmlns:w="http://schemas.openxmlformats.org/wordprocessingml/2006/main">
  <w:divs>
    <w:div w:id="735202967">
      <w:bodyDiv w:val="1"/>
      <w:marLeft w:val="300"/>
      <w:marRight w:val="300"/>
      <w:marTop w:val="0"/>
      <w:marBottom w:val="0"/>
      <w:divBdr>
        <w:top w:val="none" w:sz="0" w:space="0" w:color="auto"/>
        <w:left w:val="none" w:sz="0" w:space="0" w:color="auto"/>
        <w:bottom w:val="none" w:sz="0" w:space="0" w:color="auto"/>
        <w:right w:val="none" w:sz="0" w:space="0" w:color="auto"/>
      </w:divBdr>
      <w:divsChild>
        <w:div w:id="10375969">
          <w:marLeft w:val="0"/>
          <w:marRight w:val="0"/>
          <w:marTop w:val="0"/>
          <w:marBottom w:val="0"/>
          <w:divBdr>
            <w:top w:val="none" w:sz="0" w:space="0" w:color="auto"/>
            <w:left w:val="none" w:sz="0" w:space="0" w:color="auto"/>
            <w:bottom w:val="none" w:sz="0" w:space="0" w:color="auto"/>
            <w:right w:val="none" w:sz="0" w:space="0" w:color="auto"/>
          </w:divBdr>
        </w:div>
      </w:divsChild>
    </w:div>
    <w:div w:id="951857967">
      <w:bodyDiv w:val="1"/>
      <w:marLeft w:val="0"/>
      <w:marRight w:val="0"/>
      <w:marTop w:val="0"/>
      <w:marBottom w:val="0"/>
      <w:divBdr>
        <w:top w:val="none" w:sz="0" w:space="0" w:color="auto"/>
        <w:left w:val="none" w:sz="0" w:space="0" w:color="auto"/>
        <w:bottom w:val="none" w:sz="0" w:space="0" w:color="auto"/>
        <w:right w:val="none" w:sz="0" w:space="0" w:color="auto"/>
      </w:divBdr>
      <w:divsChild>
        <w:div w:id="1569881602">
          <w:marLeft w:val="0"/>
          <w:marRight w:val="0"/>
          <w:marTop w:val="0"/>
          <w:marBottom w:val="0"/>
          <w:divBdr>
            <w:top w:val="none" w:sz="0" w:space="0" w:color="auto"/>
            <w:left w:val="none" w:sz="0" w:space="0" w:color="auto"/>
            <w:bottom w:val="none" w:sz="0" w:space="0" w:color="auto"/>
            <w:right w:val="none" w:sz="0" w:space="0" w:color="auto"/>
          </w:divBdr>
          <w:divsChild>
            <w:div w:id="164555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75051">
      <w:bodyDiv w:val="1"/>
      <w:marLeft w:val="0"/>
      <w:marRight w:val="0"/>
      <w:marTop w:val="0"/>
      <w:marBottom w:val="0"/>
      <w:divBdr>
        <w:top w:val="none" w:sz="0" w:space="0" w:color="auto"/>
        <w:left w:val="none" w:sz="0" w:space="0" w:color="auto"/>
        <w:bottom w:val="none" w:sz="0" w:space="0" w:color="auto"/>
        <w:right w:val="none" w:sz="0" w:space="0" w:color="auto"/>
      </w:divBdr>
      <w:divsChild>
        <w:div w:id="1535070475">
          <w:marLeft w:val="0"/>
          <w:marRight w:val="0"/>
          <w:marTop w:val="0"/>
          <w:marBottom w:val="0"/>
          <w:divBdr>
            <w:top w:val="none" w:sz="0" w:space="0" w:color="auto"/>
            <w:left w:val="none" w:sz="0" w:space="0" w:color="auto"/>
            <w:bottom w:val="none" w:sz="0" w:space="0" w:color="auto"/>
            <w:right w:val="none" w:sz="0" w:space="0" w:color="auto"/>
          </w:divBdr>
          <w:divsChild>
            <w:div w:id="1268003953">
              <w:marLeft w:val="0"/>
              <w:marRight w:val="0"/>
              <w:marTop w:val="0"/>
              <w:marBottom w:val="0"/>
              <w:divBdr>
                <w:top w:val="none" w:sz="0" w:space="0" w:color="auto"/>
                <w:left w:val="none" w:sz="0" w:space="0" w:color="auto"/>
                <w:bottom w:val="none" w:sz="0" w:space="0" w:color="auto"/>
                <w:right w:val="none" w:sz="0" w:space="0" w:color="auto"/>
              </w:divBdr>
              <w:divsChild>
                <w:div w:id="2104252994">
                  <w:marLeft w:val="0"/>
                  <w:marRight w:val="0"/>
                  <w:marTop w:val="0"/>
                  <w:marBottom w:val="0"/>
                  <w:divBdr>
                    <w:top w:val="none" w:sz="0" w:space="0" w:color="auto"/>
                    <w:left w:val="none" w:sz="0" w:space="0" w:color="auto"/>
                    <w:bottom w:val="none" w:sz="0" w:space="0" w:color="auto"/>
                    <w:right w:val="none" w:sz="0" w:space="0" w:color="auto"/>
                  </w:divBdr>
                  <w:divsChild>
                    <w:div w:id="1477184729">
                      <w:marLeft w:val="0"/>
                      <w:marRight w:val="0"/>
                      <w:marTop w:val="0"/>
                      <w:marBottom w:val="0"/>
                      <w:divBdr>
                        <w:top w:val="none" w:sz="0" w:space="0" w:color="auto"/>
                        <w:left w:val="none" w:sz="0" w:space="0" w:color="auto"/>
                        <w:bottom w:val="none" w:sz="0" w:space="0" w:color="auto"/>
                        <w:right w:val="none" w:sz="0" w:space="0" w:color="auto"/>
                      </w:divBdr>
                      <w:divsChild>
                        <w:div w:id="127108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953533">
      <w:bodyDiv w:val="1"/>
      <w:marLeft w:val="0"/>
      <w:marRight w:val="0"/>
      <w:marTop w:val="0"/>
      <w:marBottom w:val="0"/>
      <w:divBdr>
        <w:top w:val="none" w:sz="0" w:space="0" w:color="auto"/>
        <w:left w:val="none" w:sz="0" w:space="0" w:color="auto"/>
        <w:bottom w:val="none" w:sz="0" w:space="0" w:color="auto"/>
        <w:right w:val="none" w:sz="0" w:space="0" w:color="auto"/>
      </w:divBdr>
      <w:divsChild>
        <w:div w:id="633145623">
          <w:marLeft w:val="0"/>
          <w:marRight w:val="0"/>
          <w:marTop w:val="0"/>
          <w:marBottom w:val="0"/>
          <w:divBdr>
            <w:top w:val="none" w:sz="0" w:space="0" w:color="auto"/>
            <w:left w:val="none" w:sz="0" w:space="0" w:color="auto"/>
            <w:bottom w:val="none" w:sz="0" w:space="0" w:color="auto"/>
            <w:right w:val="none" w:sz="0" w:space="0" w:color="auto"/>
          </w:divBdr>
          <w:divsChild>
            <w:div w:id="147871271">
              <w:marLeft w:val="0"/>
              <w:marRight w:val="0"/>
              <w:marTop w:val="0"/>
              <w:marBottom w:val="0"/>
              <w:divBdr>
                <w:top w:val="none" w:sz="0" w:space="0" w:color="auto"/>
                <w:left w:val="none" w:sz="0" w:space="0" w:color="auto"/>
                <w:bottom w:val="none" w:sz="0" w:space="0" w:color="auto"/>
                <w:right w:val="none" w:sz="0" w:space="0" w:color="auto"/>
              </w:divBdr>
              <w:divsChild>
                <w:div w:id="1380058232">
                  <w:marLeft w:val="0"/>
                  <w:marRight w:val="0"/>
                  <w:marTop w:val="0"/>
                  <w:marBottom w:val="0"/>
                  <w:divBdr>
                    <w:top w:val="none" w:sz="0" w:space="0" w:color="auto"/>
                    <w:left w:val="none" w:sz="0" w:space="0" w:color="auto"/>
                    <w:bottom w:val="none" w:sz="0" w:space="0" w:color="auto"/>
                    <w:right w:val="none" w:sz="0" w:space="0" w:color="auto"/>
                  </w:divBdr>
                  <w:divsChild>
                    <w:div w:id="1656488011">
                      <w:marLeft w:val="0"/>
                      <w:marRight w:val="0"/>
                      <w:marTop w:val="0"/>
                      <w:marBottom w:val="0"/>
                      <w:divBdr>
                        <w:top w:val="none" w:sz="0" w:space="0" w:color="auto"/>
                        <w:left w:val="none" w:sz="0" w:space="0" w:color="auto"/>
                        <w:bottom w:val="none" w:sz="0" w:space="0" w:color="auto"/>
                        <w:right w:val="none" w:sz="0" w:space="0" w:color="auto"/>
                      </w:divBdr>
                      <w:divsChild>
                        <w:div w:id="580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157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epchile.cl" TargetMode="External"/><Relationship Id="rId13" Type="http://schemas.openxmlformats.org/officeDocument/2006/relationships/hyperlink" Target="http://www.ilo.org/global/statistics-and-databases/lang--es/index.htm" TargetMode="External"/><Relationship Id="rId18" Type="http://schemas.openxmlformats.org/officeDocument/2006/relationships/hyperlink" Target="http://www.sernageomin.cl/pdf/mineria/estadisticas/anuario/anuario_201%091.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ne.cl/canales/sala_prensa/noticias/2007/marzo/files/mujer.pdf" TargetMode="External"/><Relationship Id="rId17" Type="http://schemas.openxmlformats.org/officeDocument/2006/relationships/hyperlink" Target="http://www.consejominero.cl/home/documentos_informe_social_2009.ht%09ml" TargetMode="External"/><Relationship Id="rId2" Type="http://schemas.openxmlformats.org/officeDocument/2006/relationships/numbering" Target="numbering.xml"/><Relationship Id="rId16" Type="http://schemas.openxmlformats.org/officeDocument/2006/relationships/hyperlink" Target="http://www.consejominero.cl/home/doc/REPORTECM2008.pdf" TargetMode="External"/><Relationship Id="rId20" Type="http://schemas.openxmlformats.org/officeDocument/2006/relationships/hyperlink" Target="http://www.comunidadmujer.cl/2011/05/seminario-mujer-y-mineria-el-desafio-de-abrir-nuevos-espaci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deplan.cl" TargetMode="External"/><Relationship Id="rId5" Type="http://schemas.openxmlformats.org/officeDocument/2006/relationships/webSettings" Target="webSettings.xml"/><Relationship Id="rId15" Type="http://schemas.openxmlformats.org/officeDocument/2006/relationships/hyperlink" Target="http://epubs.scu.edu.au/jesp/vol13/iss2/7" TargetMode="External"/><Relationship Id="rId23" Type="http://schemas.openxmlformats.org/officeDocument/2006/relationships/theme" Target="theme/theme1.xml"/><Relationship Id="rId10" Type="http://schemas.openxmlformats.org/officeDocument/2006/relationships/hyperlink" Target="http://www.mideplan.gob.cl/casen2009/casen_mujeres_2009.pdf" TargetMode="External"/><Relationship Id="rId19" Type="http://schemas.openxmlformats.org/officeDocument/2006/relationships/hyperlink" Target="http://www.sernam.cl" TargetMode="External"/><Relationship Id="rId4" Type="http://schemas.openxmlformats.org/officeDocument/2006/relationships/settings" Target="settings.xml"/><Relationship Id="rId9" Type="http://schemas.openxmlformats.org/officeDocument/2006/relationships/hyperlink" Target="http://www.mch.cl/pdf_neo/muestras/muestra_compendio_mineria%20_2" TargetMode="External"/><Relationship Id="rId14" Type="http://schemas.openxmlformats.org/officeDocument/2006/relationships/hyperlink" Target="http://www.oitchile.cl/pdf/chile-mujer08.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Cuentas\Paulina%20Salinas\Desktop\Revista%20Sociologia.%2025.04.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B4B11-5085-4715-A4FB-B2DE6B250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Revista Sociologia. 25.04</Template>
  <TotalTime>7</TotalTime>
  <Pages>23</Pages>
  <Words>6946</Words>
  <Characters>38203</Characters>
  <Application>Microsoft Office Word</Application>
  <DocSecurity>0</DocSecurity>
  <Lines>318</Lines>
  <Paragraphs>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Universidad Católica del Norte</Company>
  <LinksUpToDate>false</LinksUpToDate>
  <CharactersWithSpaces>45059</CharactersWithSpaces>
  <SharedDoc>false</SharedDoc>
  <HLinks>
    <vt:vector size="60" baseType="variant">
      <vt:variant>
        <vt:i4>4784172</vt:i4>
      </vt:variant>
      <vt:variant>
        <vt:i4>27</vt:i4>
      </vt:variant>
      <vt:variant>
        <vt:i4>0</vt:i4>
      </vt:variant>
      <vt:variant>
        <vt:i4>5</vt:i4>
      </vt:variant>
      <vt:variant>
        <vt:lpwstr>http://www.ilo.org/global/statistics-and-databases/lang--es/index.htm</vt:lpwstr>
      </vt:variant>
      <vt:variant>
        <vt:lpwstr/>
      </vt:variant>
      <vt:variant>
        <vt:i4>5505042</vt:i4>
      </vt:variant>
      <vt:variant>
        <vt:i4>24</vt:i4>
      </vt:variant>
      <vt:variant>
        <vt:i4>0</vt:i4>
      </vt:variant>
      <vt:variant>
        <vt:i4>5</vt:i4>
      </vt:variant>
      <vt:variant>
        <vt:lpwstr>http://www.oitchile.cl/pdf/chile-mujer08.pdf</vt:lpwstr>
      </vt:variant>
      <vt:variant>
        <vt:lpwstr/>
      </vt:variant>
      <vt:variant>
        <vt:i4>6684676</vt:i4>
      </vt:variant>
      <vt:variant>
        <vt:i4>21</vt:i4>
      </vt:variant>
      <vt:variant>
        <vt:i4>0</vt:i4>
      </vt:variant>
      <vt:variant>
        <vt:i4>5</vt:i4>
      </vt:variant>
      <vt:variant>
        <vt:lpwstr>http://www.sitiosur.cl/r.php?id=642</vt:lpwstr>
      </vt:variant>
      <vt:variant>
        <vt:lpwstr/>
      </vt:variant>
      <vt:variant>
        <vt:i4>1310729</vt:i4>
      </vt:variant>
      <vt:variant>
        <vt:i4>18</vt:i4>
      </vt:variant>
      <vt:variant>
        <vt:i4>0</vt:i4>
      </vt:variant>
      <vt:variant>
        <vt:i4>5</vt:i4>
      </vt:variant>
      <vt:variant>
        <vt:lpwstr>http://www.ine.cl/canales/sala_prensa/noticias/2007/marzo/files/mujer.pdf</vt:lpwstr>
      </vt:variant>
      <vt:variant>
        <vt:lpwstr/>
      </vt:variant>
      <vt:variant>
        <vt:i4>7798864</vt:i4>
      </vt:variant>
      <vt:variant>
        <vt:i4>15</vt:i4>
      </vt:variant>
      <vt:variant>
        <vt:i4>0</vt:i4>
      </vt:variant>
      <vt:variant>
        <vt:i4>5</vt:i4>
      </vt:variant>
      <vt:variant>
        <vt:lpwstr>http://www.mideplan.gob.cl/casen2009/casen_mujeres_2009.pdf</vt:lpwstr>
      </vt:variant>
      <vt:variant>
        <vt:lpwstr/>
      </vt:variant>
      <vt:variant>
        <vt:i4>7405629</vt:i4>
      </vt:variant>
      <vt:variant>
        <vt:i4>12</vt:i4>
      </vt:variant>
      <vt:variant>
        <vt:i4>0</vt:i4>
      </vt:variant>
      <vt:variant>
        <vt:i4>5</vt:i4>
      </vt:variant>
      <vt:variant>
        <vt:lpwstr>http://www.mideplan.cl</vt:lpwstr>
      </vt:variant>
      <vt:variant>
        <vt:lpwstr/>
      </vt:variant>
      <vt:variant>
        <vt:i4>7405674</vt:i4>
      </vt:variant>
      <vt:variant>
        <vt:i4>9</vt:i4>
      </vt:variant>
      <vt:variant>
        <vt:i4>0</vt:i4>
      </vt:variant>
      <vt:variant>
        <vt:i4>5</vt:i4>
      </vt:variant>
      <vt:variant>
        <vt:lpwstr>http://www.estudiosdeltrabajo.cl/.../factores-culturales-en-participacion-laboral-femenina-d-contreras-g-plaza.pdf</vt:lpwstr>
      </vt:variant>
      <vt:variant>
        <vt:lpwstr/>
      </vt:variant>
      <vt:variant>
        <vt:i4>5243005</vt:i4>
      </vt:variant>
      <vt:variant>
        <vt:i4>6</vt:i4>
      </vt:variant>
      <vt:variant>
        <vt:i4>0</vt:i4>
      </vt:variant>
      <vt:variant>
        <vt:i4>5</vt:i4>
      </vt:variant>
      <vt:variant>
        <vt:lpwstr>http://www.consejominero.cl/home/documentos_informe_social_2009.html</vt:lpwstr>
      </vt:variant>
      <vt:variant>
        <vt:lpwstr/>
      </vt:variant>
      <vt:variant>
        <vt:i4>6815786</vt:i4>
      </vt:variant>
      <vt:variant>
        <vt:i4>3</vt:i4>
      </vt:variant>
      <vt:variant>
        <vt:i4>0</vt:i4>
      </vt:variant>
      <vt:variant>
        <vt:i4>5</vt:i4>
      </vt:variant>
      <vt:variant>
        <vt:lpwstr>http://www.consejominero.cl/home/doc/REPORTECM2008.pdf</vt:lpwstr>
      </vt:variant>
      <vt:variant>
        <vt:lpwstr/>
      </vt:variant>
      <vt:variant>
        <vt:i4>2031633</vt:i4>
      </vt:variant>
      <vt:variant>
        <vt:i4>0</vt:i4>
      </vt:variant>
      <vt:variant>
        <vt:i4>0</vt:i4>
      </vt:variant>
      <vt:variant>
        <vt:i4>5</vt:i4>
      </vt:variant>
      <vt:variant>
        <vt:lpwstr>http://websie.eclac.cl/anuario_estadistico/anuario_2008/docs/ANUARIO2008.pdf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Salinas</dc:creator>
  <cp:lastModifiedBy>Giani Romani</cp:lastModifiedBy>
  <cp:revision>4</cp:revision>
  <cp:lastPrinted>2012-08-18T19:34:00Z</cp:lastPrinted>
  <dcterms:created xsi:type="dcterms:W3CDTF">2013-03-18T19:23:00Z</dcterms:created>
  <dcterms:modified xsi:type="dcterms:W3CDTF">2013-03-18T19:28:00Z</dcterms:modified>
</cp:coreProperties>
</file>